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margin" w:tblpXSpec="center" w:tblpY="3704"/>
        <w:tblW w:w="3627" w:type="pct"/>
        <w:tblBorders>
          <w:left w:val="single" w:sz="18" w:space="0" w:color="4F81BD"/>
        </w:tblBorders>
        <w:tblLook w:val="04A0"/>
      </w:tblPr>
      <w:tblGrid>
        <w:gridCol w:w="7145"/>
      </w:tblGrid>
      <w:tr w:rsidR="00F222E9" w:rsidRPr="00F222E9" w:rsidTr="00552278">
        <w:trPr>
          <w:trHeight w:val="3052"/>
        </w:trPr>
        <w:tc>
          <w:tcPr>
            <w:tcW w:w="6952" w:type="dxa"/>
            <w:tcBorders>
              <w:top w:val="nil"/>
              <w:left w:val="single" w:sz="18" w:space="0" w:color="4F81BD"/>
              <w:bottom w:val="nil"/>
              <w:right w:val="nil"/>
            </w:tcBorders>
            <w:tcMar>
              <w:top w:w="216" w:type="dxa"/>
              <w:left w:w="115" w:type="dxa"/>
              <w:bottom w:w="216" w:type="dxa"/>
              <w:right w:w="115" w:type="dxa"/>
            </w:tcMar>
          </w:tcPr>
          <w:p w:rsidR="00F222E9" w:rsidRPr="00F222E9" w:rsidRDefault="00F222E9" w:rsidP="00A67F13">
            <w:pPr>
              <w:spacing w:after="0"/>
              <w:rPr>
                <w:rFonts w:ascii="Times New Roman" w:hAnsi="Times New Roman"/>
                <w:b/>
                <w:sz w:val="28"/>
                <w:szCs w:val="28"/>
              </w:rPr>
            </w:pPr>
          </w:p>
          <w:p w:rsidR="00F222E9" w:rsidRPr="00F222E9" w:rsidRDefault="00F222E9" w:rsidP="00A67F13">
            <w:pPr>
              <w:spacing w:after="0"/>
              <w:rPr>
                <w:rFonts w:ascii="Times New Roman" w:hAnsi="Times New Roman"/>
                <w:b/>
                <w:sz w:val="28"/>
                <w:szCs w:val="28"/>
              </w:rPr>
            </w:pPr>
          </w:p>
          <w:p w:rsidR="00F222E9" w:rsidRPr="00F222E9" w:rsidRDefault="00F222E9" w:rsidP="00A67F13">
            <w:pPr>
              <w:spacing w:after="0"/>
              <w:rPr>
                <w:rFonts w:ascii="Times New Roman" w:hAnsi="Times New Roman"/>
                <w:b/>
                <w:sz w:val="28"/>
                <w:szCs w:val="28"/>
              </w:rPr>
            </w:pPr>
            <w:r w:rsidRPr="00F222E9">
              <w:rPr>
                <w:rFonts w:ascii="Times New Roman" w:hAnsi="Times New Roman"/>
                <w:b/>
                <w:sz w:val="28"/>
                <w:szCs w:val="28"/>
              </w:rPr>
              <w:t>Совет муниципального района «Ижемский» и</w:t>
            </w:r>
          </w:p>
          <w:p w:rsidR="00F222E9" w:rsidRPr="00F222E9" w:rsidRDefault="00F222E9" w:rsidP="00A67F13">
            <w:pPr>
              <w:spacing w:after="0"/>
              <w:rPr>
                <w:rFonts w:ascii="Times New Roman" w:hAnsi="Times New Roman"/>
                <w:b/>
                <w:sz w:val="28"/>
                <w:szCs w:val="28"/>
              </w:rPr>
            </w:pPr>
            <w:r w:rsidRPr="00F222E9">
              <w:rPr>
                <w:rFonts w:ascii="Times New Roman" w:hAnsi="Times New Roman"/>
                <w:b/>
                <w:sz w:val="28"/>
                <w:szCs w:val="28"/>
              </w:rPr>
              <w:t>Администрация муниципального района «Ижемский»</w:t>
            </w:r>
          </w:p>
          <w:p w:rsidR="00F222E9" w:rsidRPr="00F222E9" w:rsidRDefault="00F222E9" w:rsidP="00A67F13">
            <w:pPr>
              <w:spacing w:after="0"/>
              <w:rPr>
                <w:rFonts w:ascii="Times New Roman" w:hAnsi="Times New Roman"/>
                <w:b/>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tc>
      </w:tr>
      <w:tr w:rsidR="00F222E9" w:rsidRPr="00F222E9" w:rsidTr="00552278">
        <w:trPr>
          <w:trHeight w:val="948"/>
        </w:trPr>
        <w:tc>
          <w:tcPr>
            <w:tcW w:w="6952" w:type="dxa"/>
            <w:tcBorders>
              <w:top w:val="nil"/>
              <w:left w:val="single" w:sz="18" w:space="0" w:color="4F81BD"/>
              <w:bottom w:val="nil"/>
              <w:right w:val="nil"/>
            </w:tcBorders>
            <w:hideMark/>
          </w:tcPr>
          <w:p w:rsidR="00F222E9" w:rsidRPr="007E416B" w:rsidRDefault="00F222E9" w:rsidP="00A67F13">
            <w:pPr>
              <w:pStyle w:val="a4"/>
              <w:rPr>
                <w:rFonts w:cs="Times New Roman"/>
                <w:sz w:val="52"/>
                <w:szCs w:val="52"/>
                <w:lang w:eastAsia="ru-RU"/>
              </w:rPr>
            </w:pPr>
            <w:r w:rsidRPr="007E416B">
              <w:rPr>
                <w:rFonts w:cs="Times New Roman"/>
                <w:sz w:val="52"/>
                <w:szCs w:val="52"/>
              </w:rPr>
              <w:t>Информационный</w:t>
            </w:r>
          </w:p>
          <w:p w:rsidR="00F222E9" w:rsidRPr="00F222E9" w:rsidRDefault="00F222E9" w:rsidP="00A67F13">
            <w:pPr>
              <w:pStyle w:val="a4"/>
              <w:rPr>
                <w:rFonts w:cs="Times New Roman"/>
                <w:color w:val="4F81BD"/>
                <w:sz w:val="28"/>
                <w:szCs w:val="28"/>
              </w:rPr>
            </w:pPr>
            <w:r w:rsidRPr="007E416B">
              <w:rPr>
                <w:rFonts w:cs="Times New Roman"/>
                <w:sz w:val="52"/>
                <w:szCs w:val="52"/>
              </w:rPr>
              <w:t>Вестник</w:t>
            </w:r>
          </w:p>
        </w:tc>
      </w:tr>
      <w:tr w:rsidR="00F222E9" w:rsidRPr="00F222E9" w:rsidTr="00A67F13">
        <w:trPr>
          <w:trHeight w:val="3191"/>
        </w:trPr>
        <w:tc>
          <w:tcPr>
            <w:tcW w:w="6952" w:type="dxa"/>
            <w:tcBorders>
              <w:top w:val="nil"/>
              <w:left w:val="single" w:sz="18" w:space="0" w:color="4F81BD"/>
              <w:bottom w:val="nil"/>
              <w:right w:val="nil"/>
            </w:tcBorders>
            <w:tcMar>
              <w:top w:w="216" w:type="dxa"/>
              <w:left w:w="115" w:type="dxa"/>
              <w:bottom w:w="216" w:type="dxa"/>
              <w:right w:w="115" w:type="dxa"/>
            </w:tcMar>
          </w:tcPr>
          <w:p w:rsidR="00F222E9" w:rsidRPr="00F222E9" w:rsidRDefault="00F222E9" w:rsidP="00A67F13">
            <w:pPr>
              <w:autoSpaceDE w:val="0"/>
              <w:autoSpaceDN w:val="0"/>
              <w:adjustRightInd w:val="0"/>
              <w:spacing w:after="0"/>
              <w:rPr>
                <w:rFonts w:ascii="Times New Roman" w:hAnsi="Times New Roman"/>
                <w:b/>
                <w:sz w:val="28"/>
                <w:szCs w:val="28"/>
              </w:rPr>
            </w:pPr>
            <w:r w:rsidRPr="00F222E9">
              <w:rPr>
                <w:rFonts w:ascii="Times New Roman" w:hAnsi="Times New Roman"/>
                <w:b/>
                <w:sz w:val="28"/>
                <w:szCs w:val="28"/>
              </w:rPr>
              <w:t>Совета и администрации</w:t>
            </w:r>
          </w:p>
          <w:p w:rsidR="00F222E9" w:rsidRPr="00F222E9" w:rsidRDefault="00F222E9" w:rsidP="00A67F13">
            <w:pPr>
              <w:autoSpaceDE w:val="0"/>
              <w:autoSpaceDN w:val="0"/>
              <w:adjustRightInd w:val="0"/>
              <w:spacing w:after="0"/>
              <w:rPr>
                <w:rFonts w:ascii="Times New Roman" w:hAnsi="Times New Roman"/>
                <w:b/>
                <w:sz w:val="28"/>
                <w:szCs w:val="28"/>
              </w:rPr>
            </w:pPr>
            <w:r w:rsidRPr="00F222E9">
              <w:rPr>
                <w:rFonts w:ascii="Times New Roman" w:hAnsi="Times New Roman"/>
                <w:b/>
                <w:sz w:val="28"/>
                <w:szCs w:val="28"/>
              </w:rPr>
              <w:t>муниципального образования</w:t>
            </w:r>
          </w:p>
          <w:p w:rsidR="00F222E9" w:rsidRPr="00F222E9" w:rsidRDefault="00F222E9" w:rsidP="00A67F13">
            <w:pPr>
              <w:spacing w:after="0"/>
              <w:rPr>
                <w:rFonts w:ascii="Times New Roman" w:hAnsi="Times New Roman"/>
                <w:b/>
                <w:sz w:val="28"/>
                <w:szCs w:val="28"/>
              </w:rPr>
            </w:pPr>
            <w:r w:rsidRPr="00F222E9">
              <w:rPr>
                <w:rFonts w:ascii="Times New Roman" w:hAnsi="Times New Roman"/>
                <w:b/>
                <w:sz w:val="28"/>
                <w:szCs w:val="28"/>
              </w:rPr>
              <w:t>муниципального района «Ижемский»</w:t>
            </w: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2008C3" w:rsidP="00A67F13">
            <w:pPr>
              <w:pStyle w:val="a4"/>
              <w:rPr>
                <w:rFonts w:cs="Times New Roman"/>
                <w:sz w:val="28"/>
                <w:szCs w:val="28"/>
              </w:rPr>
            </w:pPr>
            <w:r>
              <w:rPr>
                <w:rFonts w:cs="Times New Roman"/>
                <w:sz w:val="28"/>
                <w:szCs w:val="28"/>
              </w:rPr>
              <w:t>№ 22</w:t>
            </w:r>
            <w:r w:rsidR="0045043A">
              <w:rPr>
                <w:rFonts w:cs="Times New Roman"/>
                <w:sz w:val="28"/>
                <w:szCs w:val="28"/>
              </w:rPr>
              <w:t xml:space="preserve"> от 13.11</w:t>
            </w:r>
            <w:r w:rsidR="00F222E9" w:rsidRPr="00F222E9">
              <w:rPr>
                <w:rFonts w:cs="Times New Roman"/>
                <w:sz w:val="28"/>
                <w:szCs w:val="28"/>
              </w:rPr>
              <w:t>.2017 года</w:t>
            </w:r>
            <w:r w:rsidR="0045043A">
              <w:rPr>
                <w:rFonts w:cs="Times New Roman"/>
                <w:sz w:val="28"/>
                <w:szCs w:val="28"/>
              </w:rPr>
              <w:t xml:space="preserve"> (1</w:t>
            </w:r>
            <w:r w:rsidR="00CB282A">
              <w:rPr>
                <w:rFonts w:cs="Times New Roman"/>
                <w:sz w:val="28"/>
                <w:szCs w:val="28"/>
              </w:rPr>
              <w:t xml:space="preserve"> </w:t>
            </w:r>
            <w:r w:rsidR="0045043A">
              <w:rPr>
                <w:rFonts w:cs="Times New Roman"/>
                <w:sz w:val="28"/>
                <w:szCs w:val="28"/>
              </w:rPr>
              <w:t>ч</w:t>
            </w:r>
            <w:r w:rsidR="00CB282A">
              <w:rPr>
                <w:rFonts w:cs="Times New Roman"/>
                <w:sz w:val="28"/>
                <w:szCs w:val="28"/>
              </w:rPr>
              <w:t>асть из 2</w:t>
            </w:r>
            <w:r w:rsidR="0045043A">
              <w:rPr>
                <w:rFonts w:cs="Times New Roman"/>
                <w:sz w:val="28"/>
                <w:szCs w:val="28"/>
              </w:rPr>
              <w:t>)</w:t>
            </w: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r w:rsidRPr="00F222E9">
              <w:rPr>
                <w:rFonts w:cs="Times New Roman"/>
                <w:sz w:val="28"/>
                <w:szCs w:val="28"/>
              </w:rPr>
              <w:t xml:space="preserve">с. Ижма </w:t>
            </w: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p w:rsidR="00F222E9" w:rsidRPr="00F222E9" w:rsidRDefault="00F222E9" w:rsidP="00A67F13">
            <w:pPr>
              <w:pStyle w:val="a4"/>
              <w:rPr>
                <w:rFonts w:cs="Times New Roman"/>
                <w:sz w:val="28"/>
                <w:szCs w:val="28"/>
              </w:rPr>
            </w:pPr>
          </w:p>
        </w:tc>
      </w:tr>
    </w:tbl>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eastAsia="Times New Roman" w:hAnsi="Times New Roman"/>
          <w:sz w:val="28"/>
          <w:szCs w:val="28"/>
          <w:lang w:eastAsia="ru-RU"/>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33664" behindDoc="1" locked="0" layoutInCell="1" allowOverlap="1">
            <wp:simplePos x="0" y="0"/>
            <wp:positionH relativeFrom="column">
              <wp:posOffset>-370205</wp:posOffset>
            </wp:positionH>
            <wp:positionV relativeFrom="paragraph">
              <wp:posOffset>261620</wp:posOffset>
            </wp:positionV>
            <wp:extent cx="889000" cy="1111250"/>
            <wp:effectExtent l="19050" t="0" r="6350" b="0"/>
            <wp:wrapTight wrapText="bothSides">
              <wp:wrapPolygon edited="0">
                <wp:start x="-463" y="0"/>
                <wp:lineTo x="-463" y="21106"/>
                <wp:lineTo x="21754" y="21106"/>
                <wp:lineTo x="21754" y="0"/>
                <wp:lineTo x="-463" y="0"/>
              </wp:wrapPolygon>
            </wp:wrapTight>
            <wp:docPr id="37" name="Рисунок 4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Герб"/>
                    <pic:cNvPicPr>
                      <a:picLocks noChangeAspect="1" noChangeArrowheads="1"/>
                    </pic:cNvPicPr>
                  </pic:nvPicPr>
                  <pic:blipFill>
                    <a:blip r:embed="rId8" cstate="print"/>
                    <a:srcRect/>
                    <a:stretch>
                      <a:fillRect/>
                    </a:stretch>
                  </pic:blipFill>
                  <pic:spPr bwMode="auto">
                    <a:xfrm>
                      <a:off x="0" y="0"/>
                      <a:ext cx="889000" cy="1111250"/>
                    </a:xfrm>
                    <a:prstGeom prst="rect">
                      <a:avLst/>
                    </a:prstGeom>
                    <a:noFill/>
                    <a:ln w="9525">
                      <a:noFill/>
                      <a:miter lim="800000"/>
                      <a:headEnd/>
                      <a:tailEnd/>
                    </a:ln>
                  </pic:spPr>
                </pic:pic>
              </a:graphicData>
            </a:graphic>
          </wp:anchor>
        </w:drawing>
      </w: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line="240" w:lineRule="auto"/>
        <w:jc w:val="both"/>
        <w:rPr>
          <w:rFonts w:ascii="Times New Roman" w:eastAsia="Times New Roman" w:hAnsi="Times New Roman"/>
          <w:sz w:val="28"/>
          <w:szCs w:val="28"/>
          <w:lang w:eastAsia="ru-RU"/>
        </w:rPr>
      </w:pPr>
    </w:p>
    <w:p w:rsidR="00F222E9" w:rsidRPr="00F222E9" w:rsidRDefault="00F222E9" w:rsidP="00F222E9">
      <w:pPr>
        <w:spacing w:after="0"/>
        <w:jc w:val="center"/>
        <w:rPr>
          <w:rFonts w:ascii="Times New Roman" w:hAnsi="Times New Roman"/>
          <w:sz w:val="28"/>
          <w:szCs w:val="28"/>
        </w:rPr>
      </w:pPr>
      <w:bookmarkStart w:id="0" w:name="Par853"/>
      <w:bookmarkEnd w:id="0"/>
    </w:p>
    <w:p w:rsidR="00F222E9" w:rsidRPr="00F222E9" w:rsidRDefault="00F222E9" w:rsidP="00F222E9">
      <w:pPr>
        <w:pStyle w:val="ConsPlusNormal"/>
        <w:ind w:firstLine="0"/>
        <w:jc w:val="right"/>
        <w:outlineLvl w:val="0"/>
        <w:rPr>
          <w:rFonts w:ascii="Times New Roman" w:hAnsi="Times New Roman" w:cs="Times New Roman"/>
          <w:sz w:val="28"/>
          <w:szCs w:val="28"/>
        </w:rPr>
      </w:pPr>
    </w:p>
    <w:p w:rsidR="00F222E9" w:rsidRPr="00F222E9" w:rsidRDefault="00F222E9" w:rsidP="00F222E9">
      <w:pPr>
        <w:pStyle w:val="ConsPlusNormal"/>
        <w:jc w:val="right"/>
        <w:outlineLvl w:val="0"/>
        <w:rPr>
          <w:rFonts w:ascii="Times New Roman" w:hAnsi="Times New Roman" w:cs="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tbl>
      <w:tblPr>
        <w:tblW w:w="9356" w:type="dxa"/>
        <w:tblInd w:w="108" w:type="dxa"/>
        <w:tblLayout w:type="fixed"/>
        <w:tblLook w:val="0000"/>
      </w:tblPr>
      <w:tblGrid>
        <w:gridCol w:w="3420"/>
        <w:gridCol w:w="2392"/>
        <w:gridCol w:w="3544"/>
      </w:tblGrid>
      <w:tr w:rsidR="00F222E9" w:rsidRPr="00F222E9" w:rsidTr="00A67F13">
        <w:trPr>
          <w:cantSplit/>
        </w:trPr>
        <w:tc>
          <w:tcPr>
            <w:tcW w:w="3420" w:type="dxa"/>
          </w:tcPr>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lastRenderedPageBreak/>
              <w:t>«Изьва»</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муниципальнöй районса</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администрация</w:t>
            </w:r>
          </w:p>
        </w:tc>
        <w:tc>
          <w:tcPr>
            <w:tcW w:w="2392" w:type="dxa"/>
          </w:tcPr>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noProof/>
                <w:sz w:val="28"/>
                <w:szCs w:val="28"/>
                <w:lang w:eastAsia="ru-RU"/>
              </w:rPr>
              <w:drawing>
                <wp:inline distT="0" distB="0" distL="0" distR="0">
                  <wp:extent cx="716915" cy="877570"/>
                  <wp:effectExtent l="19050" t="0" r="6985" b="0"/>
                  <wp:docPr id="8"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9" cstate="print"/>
                          <a:srcRect/>
                          <a:stretch>
                            <a:fillRect/>
                          </a:stretch>
                        </pic:blipFill>
                        <pic:spPr bwMode="auto">
                          <a:xfrm>
                            <a:off x="0" y="0"/>
                            <a:ext cx="716915" cy="877570"/>
                          </a:xfrm>
                          <a:prstGeom prst="rect">
                            <a:avLst/>
                          </a:prstGeom>
                          <a:noFill/>
                          <a:ln w="9525">
                            <a:noFill/>
                            <a:miter lim="800000"/>
                            <a:headEnd/>
                            <a:tailEnd/>
                          </a:ln>
                        </pic:spPr>
                      </pic:pic>
                    </a:graphicData>
                  </a:graphic>
                </wp:inline>
              </w:drawing>
            </w:r>
          </w:p>
        </w:tc>
        <w:tc>
          <w:tcPr>
            <w:tcW w:w="3544" w:type="dxa"/>
          </w:tcPr>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Администрация</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муниципального района</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«Ижемский»</w:t>
            </w:r>
          </w:p>
        </w:tc>
      </w:tr>
    </w:tbl>
    <w:p w:rsidR="00F222E9" w:rsidRPr="00F222E9" w:rsidRDefault="00F222E9" w:rsidP="00F222E9">
      <w:pPr>
        <w:keepNext/>
        <w:spacing w:after="0"/>
        <w:jc w:val="center"/>
        <w:outlineLvl w:val="0"/>
        <w:rPr>
          <w:rFonts w:ascii="Times New Roman" w:hAnsi="Times New Roman"/>
          <w:sz w:val="28"/>
          <w:szCs w:val="28"/>
        </w:rPr>
      </w:pPr>
    </w:p>
    <w:p w:rsidR="00F222E9" w:rsidRPr="00F222E9" w:rsidRDefault="00F222E9" w:rsidP="00F222E9">
      <w:pPr>
        <w:keepNext/>
        <w:spacing w:after="0"/>
        <w:jc w:val="center"/>
        <w:outlineLvl w:val="0"/>
        <w:rPr>
          <w:rFonts w:ascii="Times New Roman" w:hAnsi="Times New Roman"/>
          <w:b/>
          <w:bCs/>
          <w:sz w:val="28"/>
          <w:szCs w:val="28"/>
        </w:rPr>
      </w:pPr>
      <w:r w:rsidRPr="00F222E9">
        <w:rPr>
          <w:rFonts w:ascii="Times New Roman" w:hAnsi="Times New Roman"/>
          <w:b/>
          <w:bCs/>
          <w:sz w:val="28"/>
          <w:szCs w:val="28"/>
        </w:rPr>
        <w:t>Ш У Ö М</w:t>
      </w:r>
    </w:p>
    <w:p w:rsidR="00F222E9" w:rsidRPr="00F222E9" w:rsidRDefault="00F222E9" w:rsidP="00F222E9">
      <w:pPr>
        <w:spacing w:after="0"/>
        <w:jc w:val="center"/>
        <w:rPr>
          <w:rFonts w:ascii="Times New Roman" w:hAnsi="Times New Roman"/>
          <w:b/>
          <w:bCs/>
          <w:sz w:val="28"/>
          <w:szCs w:val="28"/>
        </w:rPr>
      </w:pPr>
      <w:r w:rsidRPr="00F222E9">
        <w:rPr>
          <w:rFonts w:ascii="Times New Roman" w:hAnsi="Times New Roman"/>
          <w:b/>
          <w:bCs/>
          <w:sz w:val="28"/>
          <w:szCs w:val="28"/>
        </w:rPr>
        <w:t>П О С Т А Н О В Л Е Н И Е</w:t>
      </w:r>
    </w:p>
    <w:p w:rsidR="00F222E9" w:rsidRPr="00F222E9" w:rsidRDefault="00F222E9" w:rsidP="00F222E9">
      <w:pPr>
        <w:spacing w:after="0"/>
        <w:jc w:val="center"/>
        <w:rPr>
          <w:rFonts w:ascii="Times New Roman" w:hAnsi="Times New Roman"/>
          <w:b/>
          <w:bCs/>
          <w:sz w:val="28"/>
          <w:szCs w:val="28"/>
        </w:rPr>
      </w:pPr>
    </w:p>
    <w:p w:rsidR="00F222E9" w:rsidRPr="00F222E9" w:rsidRDefault="00F222E9" w:rsidP="00F222E9">
      <w:pPr>
        <w:tabs>
          <w:tab w:val="left" w:pos="567"/>
        </w:tabs>
        <w:spacing w:after="0"/>
        <w:rPr>
          <w:rFonts w:ascii="Times New Roman" w:hAnsi="Times New Roman"/>
          <w:sz w:val="28"/>
          <w:szCs w:val="28"/>
        </w:rPr>
      </w:pPr>
      <w:r w:rsidRPr="00F222E9">
        <w:rPr>
          <w:rFonts w:ascii="Times New Roman" w:hAnsi="Times New Roman"/>
          <w:sz w:val="28"/>
          <w:szCs w:val="28"/>
        </w:rPr>
        <w:t xml:space="preserve">от 02 октября  2017 года </w:t>
      </w:r>
      <w:r w:rsidRPr="00F222E9">
        <w:rPr>
          <w:rFonts w:ascii="Times New Roman" w:hAnsi="Times New Roman"/>
          <w:sz w:val="28"/>
          <w:szCs w:val="28"/>
        </w:rPr>
        <w:tab/>
        <w:t xml:space="preserve">                                                                        № 820        </w:t>
      </w:r>
    </w:p>
    <w:p w:rsidR="00F222E9" w:rsidRPr="00F222E9" w:rsidRDefault="00F222E9" w:rsidP="00F222E9">
      <w:pPr>
        <w:pStyle w:val="ConsPlusNonformat"/>
        <w:autoSpaceDE/>
        <w:autoSpaceDN/>
        <w:adjustRightInd/>
        <w:rPr>
          <w:rFonts w:ascii="Times New Roman" w:hAnsi="Times New Roman" w:cs="Times New Roman"/>
          <w:sz w:val="28"/>
          <w:szCs w:val="28"/>
        </w:rPr>
      </w:pPr>
      <w:r w:rsidRPr="00F222E9">
        <w:rPr>
          <w:rFonts w:ascii="Times New Roman" w:hAnsi="Times New Roman" w:cs="Times New Roman"/>
          <w:sz w:val="28"/>
          <w:szCs w:val="28"/>
        </w:rPr>
        <w:t>Республика Коми, Ижемский район, с. Ижма</w:t>
      </w:r>
    </w:p>
    <w:p w:rsidR="00F222E9" w:rsidRPr="00F222E9" w:rsidRDefault="00F222E9" w:rsidP="00F222E9">
      <w:pPr>
        <w:pStyle w:val="ConsPlusNonformat"/>
        <w:autoSpaceDE/>
        <w:autoSpaceDN/>
        <w:adjustRightInd/>
        <w:rPr>
          <w:rFonts w:ascii="Times New Roman" w:hAnsi="Times New Roman" w:cs="Times New Roman"/>
          <w:sz w:val="28"/>
          <w:szCs w:val="28"/>
        </w:rPr>
      </w:pPr>
    </w:p>
    <w:p w:rsidR="00F222E9" w:rsidRPr="00F222E9" w:rsidRDefault="00F222E9" w:rsidP="00F222E9">
      <w:pPr>
        <w:spacing w:after="0"/>
        <w:jc w:val="center"/>
        <w:rPr>
          <w:rFonts w:ascii="Times New Roman" w:hAnsi="Times New Roman"/>
          <w:bCs/>
          <w:sz w:val="28"/>
          <w:szCs w:val="28"/>
        </w:rPr>
      </w:pPr>
      <w:r w:rsidRPr="00F222E9">
        <w:rPr>
          <w:rFonts w:ascii="Times New Roman" w:hAnsi="Times New Roman"/>
          <w:sz w:val="28"/>
          <w:szCs w:val="28"/>
        </w:rPr>
        <w:t>Об утверждении Порядка принятия решений о признании безнадежной к взысканию задолженности по платежам в бюджет муниципального образования</w:t>
      </w:r>
      <w:r w:rsidRPr="00F222E9">
        <w:rPr>
          <w:rFonts w:ascii="Times New Roman" w:hAnsi="Times New Roman"/>
          <w:bCs/>
          <w:sz w:val="28"/>
          <w:szCs w:val="28"/>
        </w:rPr>
        <w:t xml:space="preserve">  муниципального района «Ижемский», администратором которого является администрация муниципального района «Ижемский»</w:t>
      </w:r>
    </w:p>
    <w:p w:rsidR="00F222E9" w:rsidRPr="00F222E9" w:rsidRDefault="00F222E9" w:rsidP="00F222E9">
      <w:pPr>
        <w:widowControl w:val="0"/>
        <w:autoSpaceDE w:val="0"/>
        <w:autoSpaceDN w:val="0"/>
        <w:adjustRightInd w:val="0"/>
        <w:spacing w:after="0"/>
        <w:rPr>
          <w:rFonts w:ascii="Times New Roman" w:hAnsi="Times New Roman"/>
          <w:sz w:val="28"/>
          <w:szCs w:val="28"/>
        </w:rPr>
      </w:pPr>
    </w:p>
    <w:p w:rsidR="00F222E9" w:rsidRPr="00F222E9" w:rsidRDefault="00F222E9" w:rsidP="00F222E9">
      <w:pPr>
        <w:widowControl w:val="0"/>
        <w:tabs>
          <w:tab w:val="left" w:pos="993"/>
        </w:tabs>
        <w:autoSpaceDE w:val="0"/>
        <w:autoSpaceDN w:val="0"/>
        <w:adjustRightInd w:val="0"/>
        <w:spacing w:after="0"/>
        <w:ind w:firstLine="709"/>
        <w:jc w:val="both"/>
        <w:rPr>
          <w:rFonts w:ascii="Times New Roman" w:hAnsi="Times New Roman"/>
          <w:sz w:val="28"/>
          <w:szCs w:val="28"/>
        </w:rPr>
      </w:pPr>
      <w:r w:rsidRPr="00F222E9">
        <w:rPr>
          <w:rFonts w:ascii="Times New Roman" w:hAnsi="Times New Roman"/>
          <w:sz w:val="28"/>
          <w:szCs w:val="28"/>
        </w:rPr>
        <w:t>В соответствии со статьей 47.2. Бюджетного кодекса Российской Федерации и постановлением Правительства Российской Федерации от 06.05.2016 № 393 «Об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w:t>
      </w:r>
    </w:p>
    <w:p w:rsidR="00F222E9" w:rsidRPr="00F222E9" w:rsidRDefault="00F222E9" w:rsidP="00F222E9">
      <w:pPr>
        <w:widowControl w:val="0"/>
        <w:tabs>
          <w:tab w:val="left" w:pos="993"/>
        </w:tabs>
        <w:autoSpaceDE w:val="0"/>
        <w:autoSpaceDN w:val="0"/>
        <w:adjustRightInd w:val="0"/>
        <w:spacing w:after="0"/>
        <w:ind w:firstLine="709"/>
        <w:jc w:val="both"/>
        <w:rPr>
          <w:rFonts w:ascii="Times New Roman" w:hAnsi="Times New Roman"/>
          <w:sz w:val="28"/>
          <w:szCs w:val="28"/>
        </w:rPr>
      </w:pPr>
    </w:p>
    <w:p w:rsidR="00F222E9" w:rsidRPr="00F222E9" w:rsidRDefault="00F222E9" w:rsidP="00F222E9">
      <w:pPr>
        <w:widowControl w:val="0"/>
        <w:tabs>
          <w:tab w:val="left" w:pos="993"/>
        </w:tabs>
        <w:autoSpaceDE w:val="0"/>
        <w:autoSpaceDN w:val="0"/>
        <w:adjustRightInd w:val="0"/>
        <w:spacing w:after="0"/>
        <w:ind w:firstLine="709"/>
        <w:jc w:val="center"/>
        <w:rPr>
          <w:rFonts w:ascii="Times New Roman" w:hAnsi="Times New Roman"/>
          <w:sz w:val="26"/>
          <w:szCs w:val="26"/>
        </w:rPr>
      </w:pPr>
      <w:r w:rsidRPr="00F222E9">
        <w:rPr>
          <w:rFonts w:ascii="Times New Roman" w:hAnsi="Times New Roman"/>
          <w:sz w:val="26"/>
          <w:szCs w:val="26"/>
        </w:rPr>
        <w:t>администрация муниципального района «Ижемский»</w:t>
      </w:r>
    </w:p>
    <w:p w:rsidR="00F222E9" w:rsidRPr="00F222E9" w:rsidRDefault="00F222E9" w:rsidP="00F222E9">
      <w:pPr>
        <w:widowControl w:val="0"/>
        <w:tabs>
          <w:tab w:val="left" w:pos="993"/>
        </w:tabs>
        <w:autoSpaceDE w:val="0"/>
        <w:autoSpaceDN w:val="0"/>
        <w:adjustRightInd w:val="0"/>
        <w:spacing w:after="0"/>
        <w:ind w:firstLine="709"/>
        <w:jc w:val="center"/>
        <w:rPr>
          <w:rFonts w:ascii="Times New Roman" w:hAnsi="Times New Roman"/>
          <w:sz w:val="26"/>
          <w:szCs w:val="26"/>
        </w:rPr>
      </w:pPr>
      <w:r w:rsidRPr="00F222E9">
        <w:rPr>
          <w:rFonts w:ascii="Times New Roman" w:hAnsi="Times New Roman"/>
          <w:sz w:val="26"/>
          <w:szCs w:val="26"/>
        </w:rPr>
        <w:t xml:space="preserve">П О С Т А Н О В Л Я Е Т: </w:t>
      </w:r>
    </w:p>
    <w:p w:rsidR="00F222E9" w:rsidRPr="00F222E9" w:rsidRDefault="00F222E9" w:rsidP="00F222E9">
      <w:pPr>
        <w:pStyle w:val="a7"/>
        <w:widowControl w:val="0"/>
        <w:tabs>
          <w:tab w:val="left" w:pos="709"/>
        </w:tabs>
        <w:autoSpaceDE w:val="0"/>
        <w:autoSpaceDN w:val="0"/>
        <w:adjustRightInd w:val="0"/>
        <w:ind w:left="0"/>
        <w:jc w:val="both"/>
        <w:rPr>
          <w:sz w:val="26"/>
          <w:szCs w:val="26"/>
        </w:rPr>
      </w:pPr>
      <w:r w:rsidRPr="00F222E9">
        <w:rPr>
          <w:sz w:val="26"/>
          <w:szCs w:val="26"/>
        </w:rPr>
        <w:tab/>
        <w:t>1. Утвердить Порядок принятия решений о признании безнадежной к взысканию задолженности по платежам в бюджет муниципального образования</w:t>
      </w:r>
      <w:r w:rsidRPr="00F222E9">
        <w:rPr>
          <w:bCs/>
          <w:sz w:val="26"/>
          <w:szCs w:val="26"/>
        </w:rPr>
        <w:t xml:space="preserve">  муниципального района «Ижемский», администратором которого является администрация муниципального района «Ижемский», согласно приложению.</w:t>
      </w:r>
    </w:p>
    <w:p w:rsidR="00F222E9" w:rsidRPr="00F222E9" w:rsidRDefault="00F222E9" w:rsidP="00F222E9">
      <w:pPr>
        <w:spacing w:after="0"/>
        <w:jc w:val="both"/>
        <w:rPr>
          <w:rFonts w:ascii="Times New Roman" w:hAnsi="Times New Roman"/>
          <w:bCs/>
          <w:sz w:val="26"/>
          <w:szCs w:val="26"/>
        </w:rPr>
      </w:pPr>
      <w:r w:rsidRPr="00F222E9">
        <w:rPr>
          <w:rFonts w:ascii="Times New Roman" w:hAnsi="Times New Roman"/>
          <w:bCs/>
          <w:sz w:val="26"/>
          <w:szCs w:val="26"/>
        </w:rPr>
        <w:tab/>
        <w:t>2. Признать утратившим силу постановление администрации муниципального района «Ижемский» от 19 августа 2016 года № 568 «</w:t>
      </w:r>
      <w:r w:rsidRPr="00F222E9">
        <w:rPr>
          <w:rFonts w:ascii="Times New Roman" w:hAnsi="Times New Roman"/>
          <w:sz w:val="26"/>
          <w:szCs w:val="26"/>
        </w:rPr>
        <w:t>Об утверждении Порядка принятия решений о признании безнадежной к взысканию задолженности по платежам в бюджет муниципального образования</w:t>
      </w:r>
      <w:r w:rsidRPr="00F222E9">
        <w:rPr>
          <w:rFonts w:ascii="Times New Roman" w:hAnsi="Times New Roman"/>
          <w:bCs/>
          <w:sz w:val="26"/>
          <w:szCs w:val="26"/>
        </w:rPr>
        <w:t xml:space="preserve">  муниципального района «Ижемский», администратором которого является администрация муниципального района «Ижемский».</w:t>
      </w:r>
    </w:p>
    <w:p w:rsidR="00F222E9" w:rsidRPr="00F222E9" w:rsidRDefault="00F222E9" w:rsidP="00F222E9">
      <w:pPr>
        <w:pStyle w:val="a7"/>
        <w:widowControl w:val="0"/>
        <w:tabs>
          <w:tab w:val="left" w:pos="709"/>
        </w:tabs>
        <w:autoSpaceDE w:val="0"/>
        <w:autoSpaceDN w:val="0"/>
        <w:adjustRightInd w:val="0"/>
        <w:ind w:left="0"/>
        <w:jc w:val="both"/>
        <w:rPr>
          <w:sz w:val="26"/>
          <w:szCs w:val="26"/>
        </w:rPr>
      </w:pPr>
      <w:r w:rsidRPr="00F222E9">
        <w:rPr>
          <w:sz w:val="26"/>
          <w:szCs w:val="26"/>
        </w:rPr>
        <w:tab/>
        <w:t>3. Контроль  за исполнением настоящего  постановления  возложить на заместителя руководителя администрации муниципального района «Ижемский» Попова Ф.А.</w:t>
      </w:r>
    </w:p>
    <w:p w:rsidR="00F222E9" w:rsidRPr="00F222E9" w:rsidRDefault="00F222E9" w:rsidP="00F222E9">
      <w:pPr>
        <w:widowControl w:val="0"/>
        <w:tabs>
          <w:tab w:val="left" w:pos="709"/>
        </w:tabs>
        <w:autoSpaceDE w:val="0"/>
        <w:autoSpaceDN w:val="0"/>
        <w:adjustRightInd w:val="0"/>
        <w:spacing w:after="0"/>
        <w:contextualSpacing/>
        <w:jc w:val="both"/>
        <w:rPr>
          <w:rFonts w:ascii="Times New Roman" w:hAnsi="Times New Roman"/>
          <w:sz w:val="26"/>
          <w:szCs w:val="26"/>
        </w:rPr>
      </w:pPr>
      <w:r w:rsidRPr="00F222E9">
        <w:rPr>
          <w:rFonts w:ascii="Times New Roman" w:hAnsi="Times New Roman"/>
          <w:sz w:val="26"/>
          <w:szCs w:val="26"/>
        </w:rPr>
        <w:tab/>
        <w:t>4. Настоящее постановление  вступает в силу со дня опубликования (обнародования).</w:t>
      </w:r>
    </w:p>
    <w:p w:rsidR="00F222E9" w:rsidRPr="00F222E9" w:rsidRDefault="00F222E9" w:rsidP="00F222E9">
      <w:pPr>
        <w:widowControl w:val="0"/>
        <w:tabs>
          <w:tab w:val="left" w:pos="1134"/>
        </w:tabs>
        <w:autoSpaceDE w:val="0"/>
        <w:autoSpaceDN w:val="0"/>
        <w:adjustRightInd w:val="0"/>
        <w:spacing w:after="0"/>
        <w:ind w:left="709"/>
        <w:contextualSpacing/>
        <w:jc w:val="both"/>
        <w:rPr>
          <w:rFonts w:ascii="Times New Roman" w:hAnsi="Times New Roman"/>
          <w:sz w:val="28"/>
          <w:szCs w:val="28"/>
        </w:rPr>
      </w:pPr>
    </w:p>
    <w:p w:rsidR="00F222E9" w:rsidRPr="00F222E9" w:rsidRDefault="00F222E9" w:rsidP="00F222E9">
      <w:pPr>
        <w:pStyle w:val="ConsPlusNormal"/>
        <w:widowControl/>
        <w:ind w:firstLine="0"/>
        <w:rPr>
          <w:rFonts w:ascii="Times New Roman" w:hAnsi="Times New Roman" w:cs="Times New Roman"/>
          <w:sz w:val="28"/>
          <w:szCs w:val="28"/>
        </w:rPr>
      </w:pPr>
      <w:r w:rsidRPr="00F222E9">
        <w:rPr>
          <w:rFonts w:ascii="Times New Roman" w:hAnsi="Times New Roman" w:cs="Times New Roman"/>
          <w:sz w:val="28"/>
          <w:szCs w:val="28"/>
        </w:rPr>
        <w:t xml:space="preserve">Руководитель  администрации </w:t>
      </w:r>
    </w:p>
    <w:p w:rsidR="00F222E9" w:rsidRPr="00F222E9" w:rsidRDefault="00F222E9" w:rsidP="00F222E9">
      <w:pPr>
        <w:pStyle w:val="ConsPlusNormal"/>
        <w:widowControl/>
        <w:ind w:firstLine="0"/>
        <w:rPr>
          <w:rFonts w:ascii="Times New Roman" w:hAnsi="Times New Roman" w:cs="Times New Roman"/>
          <w:sz w:val="28"/>
          <w:szCs w:val="28"/>
        </w:rPr>
      </w:pPr>
      <w:r w:rsidRPr="00F222E9">
        <w:rPr>
          <w:rFonts w:ascii="Times New Roman" w:hAnsi="Times New Roman" w:cs="Times New Roman"/>
          <w:sz w:val="28"/>
          <w:szCs w:val="28"/>
        </w:rPr>
        <w:t>муниципального района «Ижемский»                                         Л.И. Терентьева</w:t>
      </w:r>
    </w:p>
    <w:p w:rsidR="00F222E9" w:rsidRPr="00F222E9" w:rsidRDefault="00F222E9" w:rsidP="00F222E9">
      <w:pPr>
        <w:pStyle w:val="ConsPlusNormal"/>
        <w:jc w:val="both"/>
        <w:rPr>
          <w:rFonts w:ascii="Times New Roman" w:hAnsi="Times New Roman" w:cs="Times New Roman"/>
          <w:sz w:val="28"/>
          <w:szCs w:val="28"/>
        </w:rPr>
      </w:pPr>
      <w:r w:rsidRPr="00F222E9">
        <w:rPr>
          <w:rFonts w:ascii="Times New Roman" w:hAnsi="Times New Roman" w:cs="Times New Roman"/>
          <w:sz w:val="28"/>
          <w:szCs w:val="28"/>
        </w:rPr>
        <w:lastRenderedPageBreak/>
        <w:t xml:space="preserve">                                                                                                                                                                                        </w:t>
      </w:r>
    </w:p>
    <w:p w:rsidR="00F222E9" w:rsidRPr="00F222E9" w:rsidRDefault="00F222E9" w:rsidP="00F222E9">
      <w:pPr>
        <w:widowControl w:val="0"/>
        <w:autoSpaceDE w:val="0"/>
        <w:autoSpaceDN w:val="0"/>
        <w:adjustRightInd w:val="0"/>
        <w:spacing w:after="0"/>
        <w:jc w:val="right"/>
        <w:rPr>
          <w:rFonts w:ascii="Times New Roman" w:hAnsi="Times New Roman"/>
          <w:sz w:val="28"/>
          <w:szCs w:val="28"/>
        </w:rPr>
      </w:pPr>
      <w:r w:rsidRPr="00F222E9">
        <w:rPr>
          <w:rFonts w:ascii="Times New Roman" w:hAnsi="Times New Roman"/>
          <w:sz w:val="28"/>
          <w:szCs w:val="28"/>
        </w:rPr>
        <w:t>УТВЕРЖДЕН</w:t>
      </w:r>
    </w:p>
    <w:p w:rsidR="00F222E9" w:rsidRPr="00F222E9" w:rsidRDefault="00F222E9" w:rsidP="00F222E9">
      <w:pPr>
        <w:widowControl w:val="0"/>
        <w:autoSpaceDE w:val="0"/>
        <w:autoSpaceDN w:val="0"/>
        <w:adjustRightInd w:val="0"/>
        <w:spacing w:after="0"/>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widowControl w:val="0"/>
        <w:autoSpaceDE w:val="0"/>
        <w:autoSpaceDN w:val="0"/>
        <w:adjustRightInd w:val="0"/>
        <w:spacing w:after="0"/>
        <w:jc w:val="right"/>
        <w:rPr>
          <w:rFonts w:ascii="Times New Roman" w:hAnsi="Times New Roman"/>
          <w:sz w:val="28"/>
          <w:szCs w:val="28"/>
        </w:rPr>
      </w:pPr>
      <w:r w:rsidRPr="00F222E9">
        <w:rPr>
          <w:rFonts w:ascii="Times New Roman" w:hAnsi="Times New Roman"/>
          <w:sz w:val="28"/>
          <w:szCs w:val="28"/>
        </w:rPr>
        <w:t>муниципального района «Ижемский»</w:t>
      </w:r>
    </w:p>
    <w:p w:rsidR="00F222E9" w:rsidRPr="00F222E9" w:rsidRDefault="00F222E9" w:rsidP="00F222E9">
      <w:pPr>
        <w:widowControl w:val="0"/>
        <w:autoSpaceDE w:val="0"/>
        <w:autoSpaceDN w:val="0"/>
        <w:adjustRightInd w:val="0"/>
        <w:spacing w:after="0"/>
        <w:jc w:val="right"/>
        <w:rPr>
          <w:rFonts w:ascii="Times New Roman" w:hAnsi="Times New Roman"/>
          <w:sz w:val="28"/>
          <w:szCs w:val="28"/>
        </w:rPr>
      </w:pPr>
      <w:r w:rsidRPr="00F222E9">
        <w:rPr>
          <w:rFonts w:ascii="Times New Roman" w:hAnsi="Times New Roman"/>
          <w:sz w:val="28"/>
          <w:szCs w:val="28"/>
        </w:rPr>
        <w:t>от «12» октября 2017 г. № 820</w:t>
      </w:r>
    </w:p>
    <w:p w:rsidR="00F222E9" w:rsidRPr="00F222E9" w:rsidRDefault="00F222E9" w:rsidP="00F222E9">
      <w:pPr>
        <w:widowControl w:val="0"/>
        <w:autoSpaceDE w:val="0"/>
        <w:autoSpaceDN w:val="0"/>
        <w:adjustRightInd w:val="0"/>
        <w:spacing w:after="0"/>
        <w:jc w:val="right"/>
        <w:rPr>
          <w:rFonts w:ascii="Times New Roman" w:hAnsi="Times New Roman"/>
          <w:sz w:val="28"/>
          <w:szCs w:val="28"/>
        </w:rPr>
      </w:pPr>
      <w:r w:rsidRPr="00F222E9">
        <w:rPr>
          <w:rFonts w:ascii="Times New Roman" w:hAnsi="Times New Roman"/>
          <w:sz w:val="28"/>
          <w:szCs w:val="28"/>
        </w:rPr>
        <w:t>(приложение)</w:t>
      </w:r>
    </w:p>
    <w:p w:rsidR="00F222E9" w:rsidRPr="00F222E9" w:rsidRDefault="00F222E9" w:rsidP="00F222E9">
      <w:pPr>
        <w:widowControl w:val="0"/>
        <w:autoSpaceDE w:val="0"/>
        <w:autoSpaceDN w:val="0"/>
        <w:adjustRightInd w:val="0"/>
        <w:spacing w:after="0"/>
        <w:jc w:val="right"/>
        <w:rPr>
          <w:rFonts w:ascii="Times New Roman" w:hAnsi="Times New Roman"/>
          <w:sz w:val="28"/>
          <w:szCs w:val="28"/>
        </w:rPr>
      </w:pPr>
    </w:p>
    <w:p w:rsidR="00F222E9" w:rsidRPr="00F222E9" w:rsidRDefault="00F222E9" w:rsidP="00F222E9">
      <w:pPr>
        <w:widowControl w:val="0"/>
        <w:autoSpaceDE w:val="0"/>
        <w:autoSpaceDN w:val="0"/>
        <w:adjustRightInd w:val="0"/>
        <w:spacing w:after="0"/>
        <w:jc w:val="center"/>
        <w:rPr>
          <w:rFonts w:ascii="Times New Roman" w:hAnsi="Times New Roman"/>
          <w:b/>
          <w:bCs/>
          <w:sz w:val="28"/>
          <w:szCs w:val="28"/>
        </w:rPr>
      </w:pPr>
      <w:r w:rsidRPr="00F222E9">
        <w:rPr>
          <w:rFonts w:ascii="Times New Roman" w:hAnsi="Times New Roman"/>
          <w:b/>
          <w:bCs/>
          <w:sz w:val="28"/>
          <w:szCs w:val="28"/>
        </w:rPr>
        <w:t>ПОРЯДОК</w:t>
      </w:r>
    </w:p>
    <w:p w:rsidR="00F222E9" w:rsidRPr="00F222E9" w:rsidRDefault="00F222E9" w:rsidP="00F222E9">
      <w:pPr>
        <w:widowControl w:val="0"/>
        <w:autoSpaceDE w:val="0"/>
        <w:autoSpaceDN w:val="0"/>
        <w:adjustRightInd w:val="0"/>
        <w:spacing w:after="0"/>
        <w:jc w:val="center"/>
        <w:rPr>
          <w:rFonts w:ascii="Times New Roman" w:hAnsi="Times New Roman"/>
          <w:bCs/>
          <w:sz w:val="28"/>
          <w:szCs w:val="28"/>
        </w:rPr>
      </w:pPr>
      <w:r w:rsidRPr="00F222E9">
        <w:rPr>
          <w:rFonts w:ascii="Times New Roman" w:hAnsi="Times New Roman"/>
          <w:bCs/>
          <w:sz w:val="28"/>
          <w:szCs w:val="28"/>
        </w:rPr>
        <w:t xml:space="preserve">принятия решений о признании безнадежной к взысканию задолженности по платежам в </w:t>
      </w:r>
      <w:r w:rsidRPr="00F222E9">
        <w:rPr>
          <w:rFonts w:ascii="Times New Roman" w:hAnsi="Times New Roman"/>
          <w:sz w:val="28"/>
          <w:szCs w:val="28"/>
        </w:rPr>
        <w:t>бюджет муниципального образования</w:t>
      </w:r>
      <w:r w:rsidRPr="00F222E9">
        <w:rPr>
          <w:rFonts w:ascii="Times New Roman" w:hAnsi="Times New Roman"/>
          <w:bCs/>
          <w:sz w:val="28"/>
          <w:szCs w:val="28"/>
        </w:rPr>
        <w:t xml:space="preserve">  муниципального района «Ижемский», администратором которого является администрация муниципального района «Ижемский»</w:t>
      </w:r>
    </w:p>
    <w:p w:rsidR="00F222E9" w:rsidRPr="00F222E9" w:rsidRDefault="00F222E9" w:rsidP="00A41F3F">
      <w:pPr>
        <w:pStyle w:val="a7"/>
        <w:widowControl w:val="0"/>
        <w:numPr>
          <w:ilvl w:val="1"/>
          <w:numId w:val="6"/>
        </w:numPr>
        <w:tabs>
          <w:tab w:val="left" w:pos="1134"/>
          <w:tab w:val="left" w:pos="1276"/>
        </w:tabs>
        <w:autoSpaceDE w:val="0"/>
        <w:autoSpaceDN w:val="0"/>
        <w:adjustRightInd w:val="0"/>
        <w:ind w:left="0" w:firstLine="709"/>
        <w:jc w:val="both"/>
        <w:rPr>
          <w:sz w:val="28"/>
          <w:szCs w:val="28"/>
        </w:rPr>
      </w:pPr>
      <w:r w:rsidRPr="00F222E9">
        <w:rPr>
          <w:sz w:val="28"/>
          <w:szCs w:val="28"/>
        </w:rPr>
        <w:t xml:space="preserve">Настоящий Порядок </w:t>
      </w:r>
      <w:r w:rsidRPr="00F222E9">
        <w:rPr>
          <w:bCs/>
          <w:sz w:val="28"/>
          <w:szCs w:val="28"/>
        </w:rPr>
        <w:t xml:space="preserve">принятия решений о признании безнадежной к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 </w:t>
      </w:r>
      <w:r w:rsidRPr="00F222E9">
        <w:rPr>
          <w:sz w:val="28"/>
          <w:szCs w:val="28"/>
        </w:rPr>
        <w:t xml:space="preserve"> администратором которого является администрация муниципального района «Ижемский» (далее – Порядок),</w:t>
      </w:r>
      <w:r w:rsidRPr="00F222E9">
        <w:rPr>
          <w:sz w:val="28"/>
          <w:szCs w:val="28"/>
          <w:lang w:eastAsia="ru-RU"/>
        </w:rPr>
        <w:t xml:space="preserve"> </w:t>
      </w:r>
      <w:r w:rsidRPr="00F222E9">
        <w:rPr>
          <w:sz w:val="28"/>
          <w:szCs w:val="28"/>
        </w:rPr>
        <w:t xml:space="preserve">устанавливает правила и условия </w:t>
      </w:r>
      <w:r w:rsidRPr="00F222E9">
        <w:rPr>
          <w:bCs/>
          <w:sz w:val="28"/>
          <w:szCs w:val="28"/>
        </w:rPr>
        <w:t xml:space="preserve">принятия решений о признании безнадежной к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 и о её списании</w:t>
      </w:r>
      <w:r w:rsidRPr="00F222E9">
        <w:rPr>
          <w:sz w:val="28"/>
          <w:szCs w:val="28"/>
        </w:rPr>
        <w:t>.</w:t>
      </w:r>
    </w:p>
    <w:p w:rsidR="00F222E9" w:rsidRPr="00F222E9" w:rsidRDefault="00F222E9" w:rsidP="00A41F3F">
      <w:pPr>
        <w:pStyle w:val="2c"/>
        <w:widowControl w:val="0"/>
        <w:numPr>
          <w:ilvl w:val="0"/>
          <w:numId w:val="6"/>
        </w:numPr>
        <w:tabs>
          <w:tab w:val="left" w:pos="1134"/>
        </w:tabs>
        <w:suppressAutoHyphens/>
        <w:ind w:left="0" w:firstLine="709"/>
        <w:rPr>
          <w:sz w:val="28"/>
          <w:szCs w:val="28"/>
        </w:rPr>
      </w:pPr>
      <w:r w:rsidRPr="00F222E9">
        <w:rPr>
          <w:sz w:val="28"/>
          <w:szCs w:val="28"/>
        </w:rPr>
        <w:t xml:space="preserve">Решения о </w:t>
      </w:r>
      <w:r w:rsidRPr="00F222E9">
        <w:rPr>
          <w:bCs/>
          <w:sz w:val="28"/>
          <w:szCs w:val="28"/>
        </w:rPr>
        <w:t xml:space="preserve">признании безнадежной к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w:t>
      </w:r>
      <w:r w:rsidRPr="00F222E9">
        <w:rPr>
          <w:sz w:val="28"/>
          <w:szCs w:val="28"/>
        </w:rPr>
        <w:t xml:space="preserve"> принимаются администрацией муниципального района «Ижемский» (далее – администратор доходов) в случаях, установленных статьей 47.2. Бюджетного кодекса Российской Федерации (далее – БК РФ).</w:t>
      </w:r>
    </w:p>
    <w:p w:rsidR="00F222E9" w:rsidRPr="00F222E9" w:rsidRDefault="00F222E9" w:rsidP="00A41F3F">
      <w:pPr>
        <w:widowControl w:val="0"/>
        <w:numPr>
          <w:ilvl w:val="0"/>
          <w:numId w:val="6"/>
        </w:numPr>
        <w:shd w:val="clear" w:color="auto" w:fill="FFFFFF"/>
        <w:tabs>
          <w:tab w:val="left" w:pos="1134"/>
        </w:tabs>
        <w:suppressAutoHyphens/>
        <w:overflowPunct w:val="0"/>
        <w:autoSpaceDE w:val="0"/>
        <w:autoSpaceDN w:val="0"/>
        <w:adjustRightInd w:val="0"/>
        <w:spacing w:after="0" w:line="240" w:lineRule="auto"/>
        <w:ind w:left="0" w:firstLine="709"/>
        <w:jc w:val="both"/>
        <w:textAlignment w:val="baseline"/>
        <w:rPr>
          <w:rFonts w:ascii="Times New Roman" w:hAnsi="Times New Roman"/>
          <w:sz w:val="28"/>
          <w:szCs w:val="28"/>
        </w:rPr>
      </w:pPr>
      <w:r w:rsidRPr="00F222E9">
        <w:rPr>
          <w:rFonts w:ascii="Times New Roman" w:hAnsi="Times New Roman"/>
          <w:sz w:val="28"/>
          <w:szCs w:val="28"/>
        </w:rPr>
        <w:t xml:space="preserve">Документами, подтверждающими наличие оснований для принятия решения о </w:t>
      </w:r>
      <w:r w:rsidRPr="00F222E9">
        <w:rPr>
          <w:rFonts w:ascii="Times New Roman" w:hAnsi="Times New Roman"/>
          <w:bCs/>
          <w:sz w:val="28"/>
          <w:szCs w:val="28"/>
        </w:rPr>
        <w:t xml:space="preserve">признании безнадежной к взысканию задолженности по платежам в </w:t>
      </w:r>
      <w:r w:rsidRPr="00F222E9">
        <w:rPr>
          <w:rFonts w:ascii="Times New Roman" w:hAnsi="Times New Roman"/>
          <w:sz w:val="28"/>
          <w:szCs w:val="28"/>
        </w:rPr>
        <w:t>бюджет муниципального образования</w:t>
      </w:r>
      <w:r w:rsidRPr="00F222E9">
        <w:rPr>
          <w:rFonts w:ascii="Times New Roman" w:hAnsi="Times New Roman"/>
          <w:bCs/>
          <w:sz w:val="28"/>
          <w:szCs w:val="28"/>
        </w:rPr>
        <w:t xml:space="preserve">  муниципального района «Ижемский»</w:t>
      </w:r>
      <w:r w:rsidRPr="00F222E9">
        <w:rPr>
          <w:rFonts w:ascii="Times New Roman" w:hAnsi="Times New Roman"/>
          <w:sz w:val="28"/>
          <w:szCs w:val="28"/>
        </w:rPr>
        <w:t>, являются:</w:t>
      </w:r>
    </w:p>
    <w:p w:rsidR="00F222E9" w:rsidRPr="00F222E9" w:rsidRDefault="00F222E9" w:rsidP="00A41F3F">
      <w:pPr>
        <w:pStyle w:val="ConsPlusNormal"/>
        <w:widowControl/>
        <w:numPr>
          <w:ilvl w:val="0"/>
          <w:numId w:val="7"/>
        </w:numPr>
        <w:tabs>
          <w:tab w:val="left" w:pos="1134"/>
        </w:tabs>
        <w:suppressAutoHyphens w:val="0"/>
        <w:autoSpaceDN w:val="0"/>
        <w:adjustRightInd w:val="0"/>
        <w:ind w:left="0" w:firstLine="709"/>
        <w:jc w:val="both"/>
        <w:rPr>
          <w:rFonts w:ascii="Times New Roman" w:hAnsi="Times New Roman" w:cs="Times New Roman"/>
          <w:sz w:val="28"/>
          <w:szCs w:val="28"/>
        </w:rPr>
      </w:pPr>
      <w:r w:rsidRPr="00F222E9">
        <w:rPr>
          <w:rFonts w:ascii="Times New Roman" w:hAnsi="Times New Roman" w:cs="Times New Roman"/>
          <w:sz w:val="28"/>
          <w:szCs w:val="28"/>
        </w:rPr>
        <w:t>выписка из отчетности администратора доходов бюджета об учитываемых суммах задолженности по уплате платежей в бюджет муниципального образования</w:t>
      </w:r>
      <w:r w:rsidRPr="00F222E9">
        <w:rPr>
          <w:rFonts w:ascii="Times New Roman" w:hAnsi="Times New Roman" w:cs="Times New Roman"/>
          <w:bCs/>
          <w:sz w:val="28"/>
          <w:szCs w:val="28"/>
        </w:rPr>
        <w:t xml:space="preserve">  муниципального района «Ижемский»</w:t>
      </w:r>
      <w:r w:rsidRPr="00F222E9">
        <w:rPr>
          <w:rFonts w:ascii="Times New Roman" w:hAnsi="Times New Roman" w:cs="Times New Roman"/>
          <w:sz w:val="28"/>
          <w:szCs w:val="28"/>
        </w:rPr>
        <w:t>;</w:t>
      </w:r>
    </w:p>
    <w:p w:rsidR="00F222E9" w:rsidRPr="00F222E9" w:rsidRDefault="00F222E9" w:rsidP="00A41F3F">
      <w:pPr>
        <w:pStyle w:val="ConsPlusNormal"/>
        <w:widowControl/>
        <w:numPr>
          <w:ilvl w:val="0"/>
          <w:numId w:val="7"/>
        </w:numPr>
        <w:tabs>
          <w:tab w:val="left" w:pos="1134"/>
        </w:tabs>
        <w:suppressAutoHyphens w:val="0"/>
        <w:autoSpaceDN w:val="0"/>
        <w:adjustRightInd w:val="0"/>
        <w:ind w:left="0" w:firstLine="709"/>
        <w:jc w:val="both"/>
        <w:rPr>
          <w:rFonts w:ascii="Times New Roman" w:hAnsi="Times New Roman" w:cs="Times New Roman"/>
          <w:sz w:val="28"/>
          <w:szCs w:val="28"/>
        </w:rPr>
      </w:pPr>
      <w:r w:rsidRPr="00F222E9">
        <w:rPr>
          <w:rFonts w:ascii="Times New Roman" w:hAnsi="Times New Roman" w:cs="Times New Roman"/>
          <w:sz w:val="28"/>
          <w:szCs w:val="28"/>
        </w:rPr>
        <w:t>справка администратора доходов бюджета о принятых мерах по обеспечению взыскания задолженности по платежам в бюджет муниципального образования</w:t>
      </w:r>
      <w:r w:rsidRPr="00F222E9">
        <w:rPr>
          <w:rFonts w:ascii="Times New Roman" w:hAnsi="Times New Roman" w:cs="Times New Roman"/>
          <w:bCs/>
          <w:sz w:val="28"/>
          <w:szCs w:val="28"/>
        </w:rPr>
        <w:t xml:space="preserve">  муниципального района «Ижемский»</w:t>
      </w:r>
      <w:r w:rsidRPr="00F222E9">
        <w:rPr>
          <w:rFonts w:ascii="Times New Roman" w:hAnsi="Times New Roman" w:cs="Times New Roman"/>
          <w:sz w:val="28"/>
          <w:szCs w:val="28"/>
        </w:rPr>
        <w:t>;</w:t>
      </w:r>
    </w:p>
    <w:p w:rsidR="00F222E9" w:rsidRPr="00F222E9" w:rsidRDefault="00F222E9" w:rsidP="00A41F3F">
      <w:pPr>
        <w:pStyle w:val="ConsPlusNormal"/>
        <w:widowControl/>
        <w:numPr>
          <w:ilvl w:val="0"/>
          <w:numId w:val="7"/>
        </w:numPr>
        <w:tabs>
          <w:tab w:val="left" w:pos="1134"/>
        </w:tabs>
        <w:suppressAutoHyphens w:val="0"/>
        <w:autoSpaceDN w:val="0"/>
        <w:adjustRightInd w:val="0"/>
        <w:ind w:left="0" w:firstLine="709"/>
        <w:jc w:val="both"/>
        <w:rPr>
          <w:rFonts w:ascii="Times New Roman" w:hAnsi="Times New Roman" w:cs="Times New Roman"/>
          <w:sz w:val="28"/>
          <w:szCs w:val="28"/>
        </w:rPr>
      </w:pPr>
      <w:r w:rsidRPr="00F222E9">
        <w:rPr>
          <w:rFonts w:ascii="Times New Roman" w:hAnsi="Times New Roman" w:cs="Times New Roman"/>
          <w:sz w:val="28"/>
          <w:szCs w:val="28"/>
        </w:rPr>
        <w:t>документы, подтверждающие случаи признания безнадежной к взысканию задолженности по платежам в бюджет муниципального образования</w:t>
      </w:r>
      <w:r w:rsidRPr="00F222E9">
        <w:rPr>
          <w:rFonts w:ascii="Times New Roman" w:hAnsi="Times New Roman" w:cs="Times New Roman"/>
          <w:bCs/>
          <w:sz w:val="28"/>
          <w:szCs w:val="28"/>
        </w:rPr>
        <w:t xml:space="preserve">  муниципального района «Ижемский»</w:t>
      </w:r>
      <w:r w:rsidRPr="00F222E9">
        <w:rPr>
          <w:rFonts w:ascii="Times New Roman" w:hAnsi="Times New Roman" w:cs="Times New Roman"/>
          <w:sz w:val="28"/>
          <w:szCs w:val="28"/>
        </w:rPr>
        <w:t>:</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а) в случаях, указанных в подпункте 1 пункта 1 статьи 47.2.</w:t>
      </w:r>
      <w:r w:rsidRPr="00F222E9">
        <w:rPr>
          <w:rFonts w:ascii="Times New Roman" w:hAnsi="Times New Roman"/>
          <w:sz w:val="28"/>
          <w:szCs w:val="28"/>
          <w:vertAlign w:val="superscript"/>
        </w:rPr>
        <w:t xml:space="preserve"> </w:t>
      </w:r>
      <w:r w:rsidRPr="00F222E9">
        <w:rPr>
          <w:rFonts w:ascii="Times New Roman" w:hAnsi="Times New Roman"/>
          <w:sz w:val="28"/>
          <w:szCs w:val="28"/>
        </w:rPr>
        <w:t>БК РФ:</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документ, свидетельствующий о смерти физического лица – плательщика платежей в бюджет муниципального образования</w:t>
      </w:r>
      <w:r w:rsidRPr="00F222E9">
        <w:rPr>
          <w:rFonts w:ascii="Times New Roman" w:hAnsi="Times New Roman"/>
          <w:bCs/>
          <w:sz w:val="28"/>
          <w:szCs w:val="28"/>
        </w:rPr>
        <w:t xml:space="preserve">  муниципального района «Ижемский» </w:t>
      </w:r>
      <w:r w:rsidRPr="00F222E9">
        <w:rPr>
          <w:rFonts w:ascii="Times New Roman" w:hAnsi="Times New Roman"/>
          <w:sz w:val="28"/>
          <w:szCs w:val="28"/>
        </w:rPr>
        <w:t xml:space="preserve">или подтверждающий факт объявления его умершим: заверенная в установленном порядке копия свидетельства о смерти физического лица или </w:t>
      </w:r>
      <w:r w:rsidRPr="00F222E9">
        <w:rPr>
          <w:rFonts w:ascii="Times New Roman" w:hAnsi="Times New Roman"/>
          <w:sz w:val="28"/>
          <w:szCs w:val="28"/>
        </w:rPr>
        <w:lastRenderedPageBreak/>
        <w:t>копия вступившего в силу судебного решения об объявлении физического лица умершим либо выписки из книги государственной регистрации актов гражданского состояния, выданной органом записи актов гражданского состояния, подтверждающей регистрацию факта смерти физического лица);</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б) в случаях, указанных в подпункте 2 пункта 1 статьи 47.2.</w:t>
      </w:r>
      <w:r w:rsidRPr="00F222E9">
        <w:rPr>
          <w:rFonts w:ascii="Times New Roman" w:hAnsi="Times New Roman"/>
          <w:sz w:val="28"/>
          <w:szCs w:val="28"/>
          <w:vertAlign w:val="superscript"/>
        </w:rPr>
        <w:t xml:space="preserve"> </w:t>
      </w:r>
      <w:r w:rsidRPr="00F222E9">
        <w:rPr>
          <w:rFonts w:ascii="Times New Roman" w:hAnsi="Times New Roman"/>
          <w:sz w:val="28"/>
          <w:szCs w:val="28"/>
        </w:rPr>
        <w:t>БК РФ:</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документ,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 плательщика платежей в бюджет муниципального образования</w:t>
      </w:r>
      <w:r w:rsidRPr="00F222E9">
        <w:rPr>
          <w:rFonts w:ascii="Times New Roman" w:hAnsi="Times New Roman" w:cs="Times New Roman"/>
          <w:bCs/>
          <w:sz w:val="28"/>
          <w:szCs w:val="28"/>
        </w:rPr>
        <w:t xml:space="preserve">  муниципального района «Ижемский»</w:t>
      </w:r>
      <w:r w:rsidRPr="00F222E9">
        <w:rPr>
          <w:rFonts w:ascii="Times New Roman" w:hAnsi="Times New Roman" w:cs="Times New Roman"/>
          <w:sz w:val="28"/>
          <w:szCs w:val="28"/>
        </w:rPr>
        <w:t>: выписка из Единого государственного реестра индивидуальных предпринимателей, содержащая сведения о прекращении деятельности вследствие признания банкротом индивидуального предпринимателя – плательщика платежей в бюджет муниципального образования</w:t>
      </w:r>
      <w:r w:rsidRPr="00F222E9">
        <w:rPr>
          <w:rFonts w:ascii="Times New Roman" w:hAnsi="Times New Roman" w:cs="Times New Roman"/>
          <w:bCs/>
          <w:sz w:val="28"/>
          <w:szCs w:val="28"/>
        </w:rPr>
        <w:t xml:space="preserve">  муниципального района «Ижемский»</w:t>
      </w:r>
      <w:r w:rsidRPr="00F222E9">
        <w:rPr>
          <w:rFonts w:ascii="Times New Roman" w:hAnsi="Times New Roman" w:cs="Times New Roman"/>
          <w:sz w:val="28"/>
          <w:szCs w:val="28"/>
        </w:rPr>
        <w:t>, вступивший в законную силу судебный акт арбитражного суда или заверенная в установленном порядке копия такого судебного акта;</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 xml:space="preserve">в) в случаях, указанных в подпункте 3 пункта 1 статьи </w:t>
      </w:r>
      <w:r w:rsidRPr="00F222E9">
        <w:rPr>
          <w:rFonts w:ascii="Times New Roman" w:eastAsia="Calibri" w:hAnsi="Times New Roman" w:cs="Times New Roman"/>
          <w:sz w:val="28"/>
          <w:szCs w:val="28"/>
        </w:rPr>
        <w:t>47.2.</w:t>
      </w:r>
      <w:r w:rsidRPr="00F222E9">
        <w:rPr>
          <w:rFonts w:ascii="Times New Roman" w:hAnsi="Times New Roman" w:cs="Times New Roman"/>
          <w:sz w:val="28"/>
          <w:szCs w:val="28"/>
        </w:rPr>
        <w:t xml:space="preserve"> БК РФ:</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документ, содержащий сведения из Единого государственного реестра юридических лиц о прекращении деятельности в связи с ликвидацией организации – плательщика платежей в бюджет муниципального образования</w:t>
      </w:r>
      <w:r w:rsidRPr="00F222E9">
        <w:rPr>
          <w:rFonts w:ascii="Times New Roman" w:hAnsi="Times New Roman" w:cs="Times New Roman"/>
          <w:bCs/>
          <w:sz w:val="28"/>
          <w:szCs w:val="28"/>
        </w:rPr>
        <w:t xml:space="preserve">  муниципального района «Ижемский»</w:t>
      </w:r>
      <w:r w:rsidRPr="00F222E9">
        <w:rPr>
          <w:rFonts w:ascii="Times New Roman" w:hAnsi="Times New Roman" w:cs="Times New Roman"/>
          <w:sz w:val="28"/>
          <w:szCs w:val="28"/>
        </w:rPr>
        <w:t>:</w:t>
      </w:r>
      <w:r w:rsidRPr="00F222E9">
        <w:rPr>
          <w:rFonts w:ascii="Times New Roman" w:hAnsi="Times New Roman" w:cs="Times New Roman"/>
          <w:i/>
          <w:sz w:val="28"/>
          <w:szCs w:val="28"/>
        </w:rPr>
        <w:t xml:space="preserve"> </w:t>
      </w:r>
      <w:r w:rsidRPr="00F222E9">
        <w:rPr>
          <w:rFonts w:ascii="Times New Roman" w:hAnsi="Times New Roman" w:cs="Times New Roman"/>
          <w:sz w:val="28"/>
          <w:szCs w:val="28"/>
        </w:rPr>
        <w:t>выписка из Единого государственного реестра юридических лиц о прекращении деятельности в связи с ликвидацией организации – плательщика платежей в бюджет муниципального образования</w:t>
      </w:r>
      <w:r w:rsidRPr="00F222E9">
        <w:rPr>
          <w:rFonts w:ascii="Times New Roman" w:hAnsi="Times New Roman" w:cs="Times New Roman"/>
          <w:bCs/>
          <w:sz w:val="28"/>
          <w:szCs w:val="28"/>
        </w:rPr>
        <w:t xml:space="preserve">  муниципального района «Ижемский»</w:t>
      </w:r>
      <w:r w:rsidRPr="00F222E9">
        <w:rPr>
          <w:rFonts w:ascii="Times New Roman" w:hAnsi="Times New Roman" w:cs="Times New Roman"/>
          <w:sz w:val="28"/>
          <w:szCs w:val="28"/>
        </w:rPr>
        <w:t>, вступивший в законную силу судебный акт арбитражного суда (в случае ликвидации организации по основаниям, предусмотренным Федеральным законом от 26.10.2002 № 127-ФЗ «О несостоятельности (банкротстве)») или заверенная в установленном порядке копия такого судебного акта;</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г) в случаях, указанных в подпункте 4 пункта 1 статьи 47.2.</w:t>
      </w:r>
      <w:r w:rsidRPr="00F222E9">
        <w:rPr>
          <w:rFonts w:ascii="Times New Roman" w:hAnsi="Times New Roman"/>
          <w:sz w:val="28"/>
          <w:szCs w:val="28"/>
          <w:vertAlign w:val="superscript"/>
        </w:rPr>
        <w:t xml:space="preserve"> </w:t>
      </w:r>
      <w:r w:rsidRPr="00F222E9">
        <w:rPr>
          <w:rFonts w:ascii="Times New Roman" w:hAnsi="Times New Roman"/>
          <w:sz w:val="28"/>
          <w:szCs w:val="28"/>
        </w:rPr>
        <w:t>БК РФ:</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вступивший в законную силу судебный акт, в соответствии с которым администратор доходов бюджета утрачивает возможность взыскания задолженности по платежам в бюджет муниципального образования</w:t>
      </w:r>
      <w:r w:rsidRPr="00F222E9">
        <w:rPr>
          <w:rFonts w:ascii="Times New Roman" w:hAnsi="Times New Roman" w:cs="Times New Roman"/>
          <w:bCs/>
          <w:sz w:val="28"/>
          <w:szCs w:val="28"/>
        </w:rPr>
        <w:t xml:space="preserve">  муниципального района «Ижемский</w:t>
      </w:r>
      <w:r w:rsidRPr="00F222E9">
        <w:rPr>
          <w:rFonts w:ascii="Times New Roman" w:hAnsi="Times New Roman" w:cs="Times New Roman"/>
          <w:sz w:val="28"/>
          <w:szCs w:val="28"/>
        </w:rPr>
        <w:t xml:space="preserve"> в связи с истечением установленного срока ее взыскания (срока исковой давности), в том числе определение суда об отказе в восстановлении пропущенного срока подачи в суд заявления о взыскании задолженности по платежам в бюджет муниципального образования</w:t>
      </w:r>
      <w:r w:rsidRPr="00F222E9">
        <w:rPr>
          <w:rFonts w:ascii="Times New Roman" w:hAnsi="Times New Roman" w:cs="Times New Roman"/>
          <w:bCs/>
          <w:sz w:val="28"/>
          <w:szCs w:val="28"/>
        </w:rPr>
        <w:t xml:space="preserve">  муниципального района «Ижемский»</w:t>
      </w:r>
      <w:r w:rsidRPr="00F222E9">
        <w:rPr>
          <w:rFonts w:ascii="Times New Roman" w:hAnsi="Times New Roman" w:cs="Times New Roman"/>
          <w:sz w:val="28"/>
          <w:szCs w:val="28"/>
        </w:rPr>
        <w:t>, или заверенная в установленном порядке копия такого судебного акта;</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 xml:space="preserve">д) в случаях, указанных в подпункте 5 пункта 1 статьи </w:t>
      </w:r>
      <w:r w:rsidRPr="00F222E9">
        <w:rPr>
          <w:rFonts w:ascii="Times New Roman" w:eastAsia="Calibri" w:hAnsi="Times New Roman" w:cs="Times New Roman"/>
          <w:sz w:val="28"/>
          <w:szCs w:val="28"/>
        </w:rPr>
        <w:t>47.2.</w:t>
      </w:r>
      <w:r w:rsidRPr="00F222E9">
        <w:rPr>
          <w:rFonts w:ascii="Times New Roman" w:hAnsi="Times New Roman" w:cs="Times New Roman"/>
          <w:sz w:val="28"/>
          <w:szCs w:val="28"/>
          <w:vertAlign w:val="superscript"/>
        </w:rPr>
        <w:t xml:space="preserve"> </w:t>
      </w:r>
      <w:r w:rsidRPr="00F222E9">
        <w:rPr>
          <w:rFonts w:ascii="Times New Roman" w:hAnsi="Times New Roman" w:cs="Times New Roman"/>
          <w:sz w:val="28"/>
          <w:szCs w:val="28"/>
        </w:rPr>
        <w:t>БК РФ:</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 xml:space="preserve">постановление судебного пристава-исполнителя об окончании исполнительного производства при возврате взыскателю исполнительного документа по основаниям, предусмотренным </w:t>
      </w:r>
      <w:hyperlink r:id="rId10" w:history="1">
        <w:r w:rsidRPr="00F222E9">
          <w:rPr>
            <w:rFonts w:ascii="Times New Roman" w:hAnsi="Times New Roman"/>
            <w:sz w:val="28"/>
            <w:szCs w:val="28"/>
          </w:rPr>
          <w:t>пунктами 3</w:t>
        </w:r>
      </w:hyperlink>
      <w:r w:rsidRPr="00F222E9">
        <w:rPr>
          <w:rFonts w:ascii="Times New Roman" w:hAnsi="Times New Roman"/>
          <w:sz w:val="28"/>
          <w:szCs w:val="28"/>
        </w:rPr>
        <w:t xml:space="preserve"> и </w:t>
      </w:r>
      <w:hyperlink r:id="rId11" w:history="1">
        <w:r w:rsidRPr="00F222E9">
          <w:rPr>
            <w:rFonts w:ascii="Times New Roman" w:hAnsi="Times New Roman"/>
            <w:sz w:val="28"/>
            <w:szCs w:val="28"/>
          </w:rPr>
          <w:t>4 части 1 статьи 46</w:t>
        </w:r>
      </w:hyperlink>
      <w:r w:rsidRPr="00F222E9">
        <w:rPr>
          <w:rFonts w:ascii="Times New Roman" w:hAnsi="Times New Roman"/>
          <w:sz w:val="28"/>
          <w:szCs w:val="28"/>
        </w:rPr>
        <w:t xml:space="preserve"> Федерального закона «Об исполнительном производстве», иные документы, составленные в рамках исполнительного производства и свидетельствующих </w:t>
      </w:r>
      <w:r w:rsidRPr="00F222E9">
        <w:rPr>
          <w:rFonts w:ascii="Times New Roman" w:hAnsi="Times New Roman"/>
          <w:sz w:val="28"/>
          <w:szCs w:val="28"/>
        </w:rPr>
        <w:lastRenderedPageBreak/>
        <w:t>об отсутствии у должника имущества, на которое может быть обращено взыскание, а принятые судебным приставом-исполнителем допустимые законом меры по отысканию его имущества или доходов оказались безрезультатными, вступивший в законную силу судебный акт о возвращении заявления о признании должника банкротом или о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 или заверенная в установленном порядке копия такого судебного акта;</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е) в случаях, указанных в пункте 2 статьи 47.2.</w:t>
      </w:r>
      <w:r w:rsidRPr="00F222E9">
        <w:rPr>
          <w:rFonts w:ascii="Times New Roman" w:hAnsi="Times New Roman"/>
          <w:sz w:val="28"/>
          <w:szCs w:val="28"/>
          <w:vertAlign w:val="superscript"/>
        </w:rPr>
        <w:t xml:space="preserve"> </w:t>
      </w:r>
      <w:r w:rsidRPr="00F222E9">
        <w:rPr>
          <w:rFonts w:ascii="Times New Roman" w:hAnsi="Times New Roman"/>
          <w:sz w:val="28"/>
          <w:szCs w:val="28"/>
        </w:rPr>
        <w:t>БК РФ:</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постановления о назначении административного наказания, по которому истекли установленные Кодексом Российской Федерации об административных правонарушениях сроки давности его исполнения при отсутствии оснований для перерыва, приостановления или продления такого срока, или заверенная в установленном порядке копия такого постановления.</w:t>
      </w:r>
    </w:p>
    <w:p w:rsidR="00F222E9" w:rsidRPr="00F222E9" w:rsidRDefault="00F222E9" w:rsidP="00A41F3F">
      <w:pPr>
        <w:pStyle w:val="a7"/>
        <w:widowControl w:val="0"/>
        <w:numPr>
          <w:ilvl w:val="0"/>
          <w:numId w:val="6"/>
        </w:numPr>
        <w:tabs>
          <w:tab w:val="left" w:pos="1134"/>
          <w:tab w:val="left" w:pos="1276"/>
        </w:tabs>
        <w:suppressAutoHyphens/>
        <w:ind w:left="0" w:firstLine="709"/>
        <w:jc w:val="both"/>
        <w:rPr>
          <w:sz w:val="28"/>
          <w:szCs w:val="28"/>
          <w:lang w:eastAsia="ru-RU"/>
        </w:rPr>
      </w:pPr>
      <w:r w:rsidRPr="00F222E9">
        <w:rPr>
          <w:sz w:val="28"/>
          <w:szCs w:val="28"/>
          <w:lang w:eastAsia="ru-RU"/>
        </w:rPr>
        <w:t xml:space="preserve">Решение о </w:t>
      </w:r>
      <w:r w:rsidRPr="00F222E9">
        <w:rPr>
          <w:bCs/>
          <w:sz w:val="28"/>
          <w:szCs w:val="28"/>
        </w:rPr>
        <w:t xml:space="preserve">признании безнадежной к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 </w:t>
      </w:r>
      <w:r w:rsidRPr="00F222E9">
        <w:rPr>
          <w:sz w:val="28"/>
          <w:szCs w:val="28"/>
          <w:lang w:eastAsia="ru-RU"/>
        </w:rPr>
        <w:t xml:space="preserve"> оформляется в форме распоряжения администратора доходов.</w:t>
      </w:r>
    </w:p>
    <w:p w:rsidR="00F222E9" w:rsidRPr="00F222E9" w:rsidRDefault="00F222E9" w:rsidP="00A41F3F">
      <w:pPr>
        <w:pStyle w:val="a7"/>
        <w:numPr>
          <w:ilvl w:val="0"/>
          <w:numId w:val="6"/>
        </w:numPr>
        <w:tabs>
          <w:tab w:val="left" w:pos="1134"/>
        </w:tabs>
        <w:autoSpaceDE w:val="0"/>
        <w:autoSpaceDN w:val="0"/>
        <w:adjustRightInd w:val="0"/>
        <w:ind w:left="0" w:firstLine="709"/>
        <w:jc w:val="both"/>
        <w:rPr>
          <w:sz w:val="28"/>
          <w:szCs w:val="28"/>
          <w:lang w:eastAsia="ru-RU"/>
        </w:rPr>
      </w:pPr>
      <w:r w:rsidRPr="00F222E9">
        <w:rPr>
          <w:sz w:val="28"/>
          <w:szCs w:val="28"/>
          <w:lang w:eastAsia="ru-RU"/>
        </w:rPr>
        <w:t xml:space="preserve">Решение о </w:t>
      </w:r>
      <w:r w:rsidRPr="00F222E9">
        <w:rPr>
          <w:bCs/>
          <w:sz w:val="28"/>
          <w:szCs w:val="28"/>
        </w:rPr>
        <w:t xml:space="preserve">признании безнадежной к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w:t>
      </w:r>
      <w:r w:rsidRPr="00F222E9">
        <w:rPr>
          <w:sz w:val="28"/>
          <w:szCs w:val="28"/>
          <w:lang w:eastAsia="ru-RU"/>
        </w:rPr>
        <w:t xml:space="preserve"> принимается администратором доходов на основании решения Комиссии по поступлению и выбытию активов, созданной администратором доходов на постоянной основе (далее – Комиссия).</w:t>
      </w:r>
    </w:p>
    <w:p w:rsidR="00F222E9" w:rsidRPr="00F222E9" w:rsidRDefault="00F222E9" w:rsidP="00A41F3F">
      <w:pPr>
        <w:pStyle w:val="a7"/>
        <w:widowControl w:val="0"/>
        <w:numPr>
          <w:ilvl w:val="0"/>
          <w:numId w:val="6"/>
        </w:numPr>
        <w:shd w:val="clear" w:color="auto" w:fill="FFFFFF"/>
        <w:tabs>
          <w:tab w:val="left" w:pos="1134"/>
        </w:tabs>
        <w:suppressAutoHyphens/>
        <w:overflowPunct w:val="0"/>
        <w:autoSpaceDE w:val="0"/>
        <w:autoSpaceDN w:val="0"/>
        <w:adjustRightInd w:val="0"/>
        <w:ind w:left="0" w:firstLine="709"/>
        <w:jc w:val="both"/>
        <w:textAlignment w:val="baseline"/>
        <w:rPr>
          <w:sz w:val="28"/>
          <w:szCs w:val="28"/>
          <w:lang w:eastAsia="ru-RU"/>
        </w:rPr>
      </w:pPr>
      <w:r w:rsidRPr="00F222E9">
        <w:rPr>
          <w:sz w:val="28"/>
          <w:szCs w:val="28"/>
          <w:lang w:eastAsia="ru-RU"/>
        </w:rPr>
        <w:t xml:space="preserve">Заседания Комиссии в целях подготовки решений о признании безнадежной к взысканию задолженности по платежам в бюджет назначаются председателем Комиссии (в случае отсутствия председателя – его заместителем) и проводятся в течении 5 (пяти) рабочих дней с момента подачи администратором доходов документов, подтверждающих наличие оснований для принятия решения о признании безнадежной к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w:t>
      </w:r>
      <w:r w:rsidRPr="00F222E9">
        <w:rPr>
          <w:sz w:val="28"/>
          <w:szCs w:val="28"/>
          <w:lang w:eastAsia="ru-RU"/>
        </w:rPr>
        <w:t>.</w:t>
      </w:r>
      <w:r w:rsidRPr="00F222E9">
        <w:rPr>
          <w:sz w:val="28"/>
          <w:szCs w:val="28"/>
        </w:rPr>
        <w:t xml:space="preserve"> </w:t>
      </w:r>
    </w:p>
    <w:p w:rsidR="00F222E9" w:rsidRPr="00F222E9" w:rsidRDefault="00F222E9" w:rsidP="00A41F3F">
      <w:pPr>
        <w:widowControl w:val="0"/>
        <w:numPr>
          <w:ilvl w:val="0"/>
          <w:numId w:val="6"/>
        </w:numPr>
        <w:shd w:val="clear" w:color="auto" w:fill="FFFFFF"/>
        <w:tabs>
          <w:tab w:val="left" w:pos="1134"/>
        </w:tabs>
        <w:suppressAutoHyphens/>
        <w:overflowPunct w:val="0"/>
        <w:autoSpaceDE w:val="0"/>
        <w:autoSpaceDN w:val="0"/>
        <w:adjustRightInd w:val="0"/>
        <w:spacing w:after="0" w:line="240" w:lineRule="auto"/>
        <w:ind w:left="0" w:firstLine="709"/>
        <w:jc w:val="both"/>
        <w:textAlignment w:val="baseline"/>
        <w:rPr>
          <w:rFonts w:ascii="Times New Roman" w:hAnsi="Times New Roman"/>
          <w:sz w:val="28"/>
          <w:szCs w:val="28"/>
        </w:rPr>
      </w:pPr>
      <w:r w:rsidRPr="00F222E9">
        <w:rPr>
          <w:rFonts w:ascii="Times New Roman" w:hAnsi="Times New Roman"/>
          <w:sz w:val="28"/>
          <w:szCs w:val="28"/>
        </w:rPr>
        <w:t>Комиссия правомочна принимать решения при условии присутствия на ее заседании не менее 2/3 ее участников, обладающих правом голоса. Правом голоса обладают председатель Комиссии, заместитель председателя Комиссии, члены Комиссии. Секретарь Комиссии правом голоса не обладает.</w:t>
      </w:r>
    </w:p>
    <w:p w:rsidR="00F222E9" w:rsidRPr="00F222E9" w:rsidRDefault="00F222E9" w:rsidP="00F222E9">
      <w:pPr>
        <w:widowControl w:val="0"/>
        <w:shd w:val="clear" w:color="auto" w:fill="FFFFFF"/>
        <w:suppressAutoHyphens/>
        <w:spacing w:after="0"/>
        <w:ind w:firstLine="709"/>
        <w:jc w:val="both"/>
        <w:rPr>
          <w:rFonts w:ascii="Times New Roman" w:hAnsi="Times New Roman"/>
          <w:sz w:val="28"/>
          <w:szCs w:val="28"/>
        </w:rPr>
      </w:pPr>
      <w:r w:rsidRPr="00F222E9">
        <w:rPr>
          <w:rFonts w:ascii="Times New Roman" w:hAnsi="Times New Roman"/>
          <w:sz w:val="28"/>
          <w:szCs w:val="28"/>
        </w:rPr>
        <w:t>Решения принимаются открытым голосованием простым большинством голосов. При равенстве голосов голос председателя Комиссии является решающим. Участники Комиссии не вправе воздерживаться от голосования. Председатель комиссии голосует последним.</w:t>
      </w:r>
    </w:p>
    <w:p w:rsidR="00F222E9" w:rsidRPr="00F222E9" w:rsidRDefault="00F222E9" w:rsidP="00F222E9">
      <w:pPr>
        <w:widowControl w:val="0"/>
        <w:shd w:val="clear" w:color="auto" w:fill="FFFFFF"/>
        <w:suppressAutoHyphens/>
        <w:spacing w:after="0"/>
        <w:ind w:firstLine="709"/>
        <w:jc w:val="both"/>
        <w:rPr>
          <w:rFonts w:ascii="Times New Roman" w:hAnsi="Times New Roman"/>
          <w:sz w:val="28"/>
          <w:szCs w:val="28"/>
        </w:rPr>
      </w:pPr>
      <w:r w:rsidRPr="00F222E9">
        <w:rPr>
          <w:rFonts w:ascii="Times New Roman" w:hAnsi="Times New Roman"/>
          <w:sz w:val="28"/>
          <w:szCs w:val="28"/>
        </w:rPr>
        <w:t xml:space="preserve">В случае наличия у кого-либо из участников Комиссии, обладающих правом голоса, прямой или косвенной личной заинтересованности в результатах голосования по вопросам, рассматриваемым Комиссией, такой </w:t>
      </w:r>
      <w:r w:rsidRPr="00F222E9">
        <w:rPr>
          <w:rFonts w:ascii="Times New Roman" w:hAnsi="Times New Roman"/>
          <w:sz w:val="28"/>
          <w:szCs w:val="28"/>
        </w:rPr>
        <w:lastRenderedPageBreak/>
        <w:t>участник Комиссии обязан заявить об этом председателю Комиссии (в случае отсутствия председателя – его заместителю) и заявить самоотвод от участия в заседании Комиссии. Самоотвод рассматривается остальным составом Комиссии, результат рассмотрения оформляется в протоколе заседания Комиссии с указанием причины удовлетворения или отказа в заявлении о самоотводе.</w:t>
      </w:r>
    </w:p>
    <w:p w:rsidR="00F222E9" w:rsidRPr="00F222E9" w:rsidRDefault="00F222E9" w:rsidP="00A41F3F">
      <w:pPr>
        <w:pStyle w:val="a7"/>
        <w:widowControl w:val="0"/>
        <w:numPr>
          <w:ilvl w:val="0"/>
          <w:numId w:val="6"/>
        </w:numPr>
        <w:tabs>
          <w:tab w:val="left" w:pos="1134"/>
        </w:tabs>
        <w:suppressAutoHyphens/>
        <w:ind w:left="0" w:firstLine="709"/>
        <w:jc w:val="both"/>
        <w:rPr>
          <w:sz w:val="28"/>
          <w:szCs w:val="28"/>
          <w:lang w:eastAsia="ru-RU"/>
        </w:rPr>
      </w:pPr>
      <w:r w:rsidRPr="00F222E9">
        <w:rPr>
          <w:sz w:val="28"/>
          <w:szCs w:val="28"/>
          <w:lang w:eastAsia="ru-RU"/>
        </w:rPr>
        <w:t xml:space="preserve">По результатам рассмотрения представленных администратором доходов документов Комиссия принимает решение о признании безнадежной к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w:t>
      </w:r>
      <w:r w:rsidRPr="00F222E9">
        <w:rPr>
          <w:sz w:val="28"/>
          <w:szCs w:val="28"/>
          <w:lang w:eastAsia="ru-RU"/>
        </w:rPr>
        <w:t xml:space="preserve">  или решение о проведении дальнейшей работы по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w:t>
      </w:r>
      <w:r w:rsidRPr="00F222E9">
        <w:rPr>
          <w:sz w:val="28"/>
          <w:szCs w:val="28"/>
          <w:lang w:eastAsia="ru-RU"/>
        </w:rPr>
        <w:t>, которое отражается в протоколе заседания Комиссии.</w:t>
      </w:r>
    </w:p>
    <w:p w:rsidR="00F222E9" w:rsidRPr="00F222E9" w:rsidRDefault="00F222E9" w:rsidP="00A41F3F">
      <w:pPr>
        <w:pStyle w:val="a7"/>
        <w:widowControl w:val="0"/>
        <w:numPr>
          <w:ilvl w:val="0"/>
          <w:numId w:val="6"/>
        </w:numPr>
        <w:tabs>
          <w:tab w:val="left" w:pos="0"/>
          <w:tab w:val="left" w:pos="1134"/>
        </w:tabs>
        <w:suppressAutoHyphens/>
        <w:overflowPunct w:val="0"/>
        <w:autoSpaceDE w:val="0"/>
        <w:autoSpaceDN w:val="0"/>
        <w:adjustRightInd w:val="0"/>
        <w:ind w:left="0" w:firstLine="709"/>
        <w:jc w:val="both"/>
        <w:textAlignment w:val="baseline"/>
        <w:rPr>
          <w:sz w:val="28"/>
          <w:szCs w:val="28"/>
          <w:lang w:eastAsia="ru-RU"/>
        </w:rPr>
      </w:pPr>
      <w:r w:rsidRPr="00F222E9">
        <w:rPr>
          <w:sz w:val="28"/>
          <w:szCs w:val="28"/>
          <w:lang w:eastAsia="ru-RU"/>
        </w:rPr>
        <w:t>Решение о признании безнадежной к взысканию задолженности по платежам в</w:t>
      </w:r>
      <w:r w:rsidRPr="00F222E9">
        <w:rPr>
          <w:sz w:val="28"/>
          <w:szCs w:val="28"/>
        </w:rPr>
        <w:t xml:space="preserve"> бюджет муниципального образования</w:t>
      </w:r>
      <w:r w:rsidRPr="00F222E9">
        <w:rPr>
          <w:bCs/>
          <w:sz w:val="28"/>
          <w:szCs w:val="28"/>
        </w:rPr>
        <w:t xml:space="preserve">  муниципального района «Ижемский»</w:t>
      </w:r>
      <w:r w:rsidRPr="00F222E9">
        <w:rPr>
          <w:sz w:val="28"/>
          <w:szCs w:val="28"/>
          <w:lang w:eastAsia="ru-RU"/>
        </w:rPr>
        <w:t xml:space="preserve"> принимается администратором доходов на основании документов</w:t>
      </w:r>
      <w:r w:rsidRPr="00F222E9">
        <w:rPr>
          <w:sz w:val="28"/>
          <w:szCs w:val="28"/>
        </w:rPr>
        <w:t xml:space="preserve">, </w:t>
      </w:r>
      <w:r w:rsidRPr="00F222E9">
        <w:rPr>
          <w:sz w:val="28"/>
          <w:szCs w:val="28"/>
          <w:lang w:eastAsia="ru-RU"/>
        </w:rPr>
        <w:t>указанных в пункте 3 настоящего Порядка.</w:t>
      </w:r>
    </w:p>
    <w:p w:rsidR="00F222E9" w:rsidRPr="00F222E9" w:rsidRDefault="00F222E9" w:rsidP="00A41F3F">
      <w:pPr>
        <w:pStyle w:val="a7"/>
        <w:widowControl w:val="0"/>
        <w:numPr>
          <w:ilvl w:val="0"/>
          <w:numId w:val="6"/>
        </w:numPr>
        <w:tabs>
          <w:tab w:val="left" w:pos="1134"/>
        </w:tabs>
        <w:suppressAutoHyphens/>
        <w:ind w:left="0" w:firstLine="709"/>
        <w:jc w:val="both"/>
        <w:rPr>
          <w:sz w:val="28"/>
          <w:szCs w:val="28"/>
          <w:lang w:eastAsia="ru-RU"/>
        </w:rPr>
      </w:pPr>
      <w:r w:rsidRPr="00F222E9">
        <w:rPr>
          <w:sz w:val="28"/>
          <w:szCs w:val="28"/>
          <w:lang w:eastAsia="ru-RU"/>
        </w:rPr>
        <w:t xml:space="preserve">Решение Комиссии о проведении дальнейшей работы по взысканию задолженности принимается в случае, если на рассмотрение Комиссии не представлены либо представлены не в полном объеме документы, установленные пунктом 3 настоящего Порядка, либо из представленных документов не следует наличие оснований, установленных пунктами 1 и 2 статьи </w:t>
      </w:r>
      <w:r w:rsidRPr="00F222E9">
        <w:rPr>
          <w:sz w:val="28"/>
          <w:szCs w:val="28"/>
        </w:rPr>
        <w:t>47.2.</w:t>
      </w:r>
      <w:r w:rsidRPr="00F222E9">
        <w:rPr>
          <w:sz w:val="28"/>
          <w:szCs w:val="28"/>
          <w:lang w:eastAsia="ru-RU"/>
        </w:rPr>
        <w:t xml:space="preserve"> БК РФ.</w:t>
      </w:r>
    </w:p>
    <w:p w:rsidR="00F222E9" w:rsidRPr="00F222E9" w:rsidRDefault="00F222E9" w:rsidP="00A41F3F">
      <w:pPr>
        <w:pStyle w:val="a7"/>
        <w:widowControl w:val="0"/>
        <w:numPr>
          <w:ilvl w:val="0"/>
          <w:numId w:val="6"/>
        </w:numPr>
        <w:shd w:val="clear" w:color="auto" w:fill="FFFFFF"/>
        <w:tabs>
          <w:tab w:val="left" w:pos="1134"/>
        </w:tabs>
        <w:suppressAutoHyphens/>
        <w:ind w:left="0" w:firstLine="709"/>
        <w:jc w:val="both"/>
        <w:rPr>
          <w:sz w:val="28"/>
          <w:szCs w:val="28"/>
          <w:lang w:eastAsia="ru-RU"/>
        </w:rPr>
      </w:pPr>
      <w:r w:rsidRPr="00F222E9">
        <w:rPr>
          <w:sz w:val="28"/>
          <w:szCs w:val="28"/>
          <w:lang w:eastAsia="ru-RU"/>
        </w:rPr>
        <w:t>Протокол заседания Комиссии оформляется секретарем Комиссии в письменной форме и подписывается всеми ее участниками  в течении 3 (трех) рабочих дней.</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Протокол заседания Комиссии должен содержать следующие сведения:</w:t>
      </w:r>
    </w:p>
    <w:p w:rsidR="00F222E9" w:rsidRPr="00F222E9" w:rsidRDefault="00F222E9" w:rsidP="00F222E9">
      <w:pPr>
        <w:widowControl w:val="0"/>
        <w:tabs>
          <w:tab w:val="left" w:pos="1134"/>
        </w:tabs>
        <w:suppressAutoHyphens/>
        <w:spacing w:after="0"/>
        <w:ind w:firstLine="709"/>
        <w:jc w:val="both"/>
        <w:rPr>
          <w:rFonts w:ascii="Times New Roman" w:hAnsi="Times New Roman"/>
          <w:sz w:val="28"/>
          <w:szCs w:val="28"/>
        </w:rPr>
      </w:pPr>
      <w:r w:rsidRPr="00F222E9">
        <w:rPr>
          <w:rFonts w:ascii="Times New Roman" w:hAnsi="Times New Roman"/>
          <w:sz w:val="28"/>
          <w:szCs w:val="28"/>
        </w:rPr>
        <w:t>1)</w:t>
      </w:r>
      <w:r w:rsidRPr="00F222E9">
        <w:rPr>
          <w:rFonts w:ascii="Times New Roman" w:hAnsi="Times New Roman"/>
          <w:sz w:val="28"/>
          <w:szCs w:val="28"/>
        </w:rPr>
        <w:tab/>
        <w:t>дата заседания Комиссии;</w:t>
      </w:r>
    </w:p>
    <w:p w:rsidR="00F222E9" w:rsidRPr="00F222E9" w:rsidRDefault="00F222E9" w:rsidP="00F222E9">
      <w:pPr>
        <w:widowControl w:val="0"/>
        <w:tabs>
          <w:tab w:val="left" w:pos="1134"/>
        </w:tabs>
        <w:suppressAutoHyphens/>
        <w:spacing w:after="0"/>
        <w:ind w:firstLine="709"/>
        <w:jc w:val="both"/>
        <w:rPr>
          <w:rFonts w:ascii="Times New Roman" w:hAnsi="Times New Roman"/>
          <w:sz w:val="28"/>
          <w:szCs w:val="28"/>
        </w:rPr>
      </w:pPr>
      <w:r w:rsidRPr="00F222E9">
        <w:rPr>
          <w:rFonts w:ascii="Times New Roman" w:hAnsi="Times New Roman"/>
          <w:sz w:val="28"/>
          <w:szCs w:val="28"/>
        </w:rPr>
        <w:t>2)</w:t>
      </w:r>
      <w:r w:rsidRPr="00F222E9">
        <w:rPr>
          <w:rFonts w:ascii="Times New Roman" w:hAnsi="Times New Roman"/>
          <w:sz w:val="28"/>
          <w:szCs w:val="28"/>
        </w:rPr>
        <w:tab/>
        <w:t>сведения о задолженности, являющейся предметом рассмотрения Комиссии, в том числе:</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а) полное наименование организации (фамилия, имя, отчество физического лица);</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б) идентификационный номер налогоплательщика, основной государственный регистрационный номер, код причины постановки на учет налогоплательщика организации (идентификационный номер налогоплательщика физического лица);</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в) сведения о платеже, по которому возникла задолженность;</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г) код классификации дохода бюджета муниципального образования</w:t>
      </w:r>
      <w:r w:rsidRPr="00F222E9">
        <w:rPr>
          <w:rFonts w:ascii="Times New Roman" w:hAnsi="Times New Roman"/>
          <w:bCs/>
          <w:sz w:val="28"/>
          <w:szCs w:val="28"/>
        </w:rPr>
        <w:t xml:space="preserve">  муниципального района «Ижемский</w:t>
      </w:r>
      <w:r w:rsidRPr="00F222E9">
        <w:rPr>
          <w:rFonts w:ascii="Times New Roman" w:hAnsi="Times New Roman"/>
          <w:sz w:val="28"/>
          <w:szCs w:val="28"/>
        </w:rPr>
        <w:t>, по которому учитывается задолженность по платежам в бюджет муниципального образования</w:t>
      </w:r>
      <w:r w:rsidRPr="00F222E9">
        <w:rPr>
          <w:rFonts w:ascii="Times New Roman" w:hAnsi="Times New Roman"/>
          <w:bCs/>
          <w:sz w:val="28"/>
          <w:szCs w:val="28"/>
        </w:rPr>
        <w:t xml:space="preserve">  муниципального района «Ижемский»</w:t>
      </w:r>
      <w:r w:rsidRPr="00F222E9">
        <w:rPr>
          <w:rFonts w:ascii="Times New Roman" w:hAnsi="Times New Roman"/>
          <w:sz w:val="28"/>
          <w:szCs w:val="28"/>
        </w:rPr>
        <w:t>;</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 xml:space="preserve">д) сумма задолженности по платежам в бюджет муниципального </w:t>
      </w:r>
      <w:r w:rsidRPr="00F222E9">
        <w:rPr>
          <w:rFonts w:ascii="Times New Roman" w:hAnsi="Times New Roman"/>
          <w:sz w:val="28"/>
          <w:szCs w:val="28"/>
        </w:rPr>
        <w:lastRenderedPageBreak/>
        <w:t>образования</w:t>
      </w:r>
      <w:r w:rsidRPr="00F222E9">
        <w:rPr>
          <w:rFonts w:ascii="Times New Roman" w:hAnsi="Times New Roman"/>
          <w:bCs/>
          <w:sz w:val="28"/>
          <w:szCs w:val="28"/>
        </w:rPr>
        <w:t xml:space="preserve">  муниципального района «Ижемский»</w:t>
      </w:r>
      <w:r w:rsidRPr="00F222E9">
        <w:rPr>
          <w:rFonts w:ascii="Times New Roman" w:hAnsi="Times New Roman"/>
          <w:sz w:val="28"/>
          <w:szCs w:val="28"/>
        </w:rPr>
        <w:t>;</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е) сумма задолженности по пеням, штрафам по соответствующим платежам в  бюджет муниципального образования</w:t>
      </w:r>
      <w:r w:rsidRPr="00F222E9">
        <w:rPr>
          <w:rFonts w:ascii="Times New Roman" w:hAnsi="Times New Roman"/>
          <w:bCs/>
          <w:sz w:val="28"/>
          <w:szCs w:val="28"/>
        </w:rPr>
        <w:t xml:space="preserve">  муниципального района «Ижемский»</w:t>
      </w:r>
      <w:r w:rsidRPr="00F222E9">
        <w:rPr>
          <w:rFonts w:ascii="Times New Roman" w:hAnsi="Times New Roman"/>
          <w:sz w:val="28"/>
          <w:szCs w:val="28"/>
        </w:rPr>
        <w:t>;</w:t>
      </w:r>
    </w:p>
    <w:p w:rsidR="00F222E9" w:rsidRPr="00F222E9" w:rsidRDefault="00F222E9" w:rsidP="00F222E9">
      <w:pPr>
        <w:widowControl w:val="0"/>
        <w:tabs>
          <w:tab w:val="left" w:pos="1134"/>
        </w:tabs>
        <w:suppressAutoHyphens/>
        <w:spacing w:after="0"/>
        <w:ind w:firstLine="709"/>
        <w:jc w:val="both"/>
        <w:rPr>
          <w:rFonts w:ascii="Times New Roman" w:hAnsi="Times New Roman"/>
          <w:sz w:val="28"/>
          <w:szCs w:val="28"/>
        </w:rPr>
      </w:pPr>
      <w:r w:rsidRPr="00F222E9">
        <w:rPr>
          <w:rFonts w:ascii="Times New Roman" w:hAnsi="Times New Roman"/>
          <w:sz w:val="28"/>
          <w:szCs w:val="28"/>
        </w:rPr>
        <w:t>3)</w:t>
      </w:r>
      <w:r w:rsidRPr="00F222E9">
        <w:rPr>
          <w:rFonts w:ascii="Times New Roman" w:hAnsi="Times New Roman"/>
          <w:sz w:val="28"/>
          <w:szCs w:val="28"/>
        </w:rPr>
        <w:tab/>
        <w:t>сведения о принятых решениях, указанных в пунктах 9 и 10 настоящего Порядка;</w:t>
      </w:r>
    </w:p>
    <w:p w:rsidR="00F222E9" w:rsidRPr="00F222E9" w:rsidRDefault="00F222E9" w:rsidP="00F222E9">
      <w:pPr>
        <w:widowControl w:val="0"/>
        <w:tabs>
          <w:tab w:val="left" w:pos="1134"/>
        </w:tabs>
        <w:suppressAutoHyphens/>
        <w:spacing w:after="0"/>
        <w:ind w:firstLine="709"/>
        <w:jc w:val="both"/>
        <w:rPr>
          <w:rFonts w:ascii="Times New Roman" w:hAnsi="Times New Roman"/>
          <w:sz w:val="28"/>
          <w:szCs w:val="28"/>
        </w:rPr>
      </w:pPr>
      <w:r w:rsidRPr="00F222E9">
        <w:rPr>
          <w:rFonts w:ascii="Times New Roman" w:hAnsi="Times New Roman"/>
          <w:sz w:val="28"/>
          <w:szCs w:val="28"/>
        </w:rPr>
        <w:t>4)</w:t>
      </w:r>
      <w:r w:rsidRPr="00F222E9">
        <w:rPr>
          <w:rFonts w:ascii="Times New Roman" w:hAnsi="Times New Roman"/>
          <w:sz w:val="28"/>
          <w:szCs w:val="28"/>
        </w:rPr>
        <w:tab/>
        <w:t>сведения о заявленных участниками Комиссии самоотводах и результатах их рассмотрения.</w:t>
      </w:r>
    </w:p>
    <w:p w:rsidR="00F222E9" w:rsidRPr="00F222E9" w:rsidRDefault="00F222E9" w:rsidP="00F222E9">
      <w:pPr>
        <w:widowControl w:val="0"/>
        <w:suppressAutoHyphens/>
        <w:spacing w:after="0"/>
        <w:ind w:firstLine="709"/>
        <w:jc w:val="both"/>
        <w:rPr>
          <w:rFonts w:ascii="Times New Roman" w:hAnsi="Times New Roman"/>
          <w:sz w:val="28"/>
          <w:szCs w:val="28"/>
        </w:rPr>
      </w:pPr>
      <w:r w:rsidRPr="00F222E9">
        <w:rPr>
          <w:rFonts w:ascii="Times New Roman" w:hAnsi="Times New Roman"/>
          <w:sz w:val="28"/>
          <w:szCs w:val="28"/>
        </w:rPr>
        <w:t>Протокол заседания Комиссии подписывается председателем Комиссии и секретарем Комиссии.</w:t>
      </w:r>
    </w:p>
    <w:p w:rsidR="00F222E9" w:rsidRPr="00F222E9" w:rsidRDefault="00F222E9" w:rsidP="00A41F3F">
      <w:pPr>
        <w:pStyle w:val="a7"/>
        <w:widowControl w:val="0"/>
        <w:numPr>
          <w:ilvl w:val="0"/>
          <w:numId w:val="6"/>
        </w:numPr>
        <w:tabs>
          <w:tab w:val="left" w:pos="1134"/>
        </w:tabs>
        <w:suppressAutoHyphens/>
        <w:ind w:left="0" w:firstLine="709"/>
        <w:jc w:val="both"/>
        <w:rPr>
          <w:sz w:val="28"/>
          <w:szCs w:val="28"/>
          <w:lang w:eastAsia="ru-RU"/>
        </w:rPr>
      </w:pPr>
      <w:r w:rsidRPr="00F222E9">
        <w:rPr>
          <w:sz w:val="28"/>
          <w:szCs w:val="28"/>
          <w:lang w:eastAsia="ru-RU"/>
        </w:rPr>
        <w:t>На основании протокола заседания Комиссии, содержащего решение Комиссии</w:t>
      </w:r>
      <w:r w:rsidRPr="00F222E9">
        <w:rPr>
          <w:sz w:val="28"/>
          <w:szCs w:val="28"/>
        </w:rPr>
        <w:t xml:space="preserve"> </w:t>
      </w:r>
      <w:r w:rsidRPr="00F222E9">
        <w:rPr>
          <w:sz w:val="28"/>
          <w:szCs w:val="28"/>
          <w:lang w:eastAsia="ru-RU"/>
        </w:rPr>
        <w:t>о признании безнадежной к взысканию задолженности по платежам в</w:t>
      </w:r>
      <w:r w:rsidRPr="00F222E9">
        <w:rPr>
          <w:sz w:val="28"/>
          <w:szCs w:val="28"/>
        </w:rPr>
        <w:t xml:space="preserve"> бюджет муниципального образования</w:t>
      </w:r>
      <w:r w:rsidRPr="00F222E9">
        <w:rPr>
          <w:bCs/>
          <w:sz w:val="28"/>
          <w:szCs w:val="28"/>
        </w:rPr>
        <w:t xml:space="preserve">  муниципального района «Ижемский»</w:t>
      </w:r>
      <w:r w:rsidRPr="00F222E9">
        <w:rPr>
          <w:sz w:val="28"/>
          <w:szCs w:val="28"/>
          <w:lang w:eastAsia="ru-RU"/>
        </w:rPr>
        <w:t>, в течение трех рабочих дней секретарем Комиссии оформляется проект</w:t>
      </w:r>
      <w:r w:rsidRPr="00F222E9">
        <w:rPr>
          <w:sz w:val="28"/>
          <w:szCs w:val="28"/>
        </w:rPr>
        <w:t xml:space="preserve"> решения о</w:t>
      </w:r>
      <w:r w:rsidRPr="00F222E9">
        <w:rPr>
          <w:sz w:val="28"/>
          <w:szCs w:val="28"/>
          <w:lang w:eastAsia="ru-RU"/>
        </w:rPr>
        <w:t xml:space="preserve"> </w:t>
      </w:r>
      <w:r w:rsidRPr="00F222E9">
        <w:rPr>
          <w:bCs/>
          <w:sz w:val="28"/>
          <w:szCs w:val="28"/>
        </w:rPr>
        <w:t xml:space="preserve">признании безнадежной к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w:t>
      </w:r>
      <w:r w:rsidRPr="00F222E9">
        <w:rPr>
          <w:sz w:val="28"/>
          <w:szCs w:val="28"/>
          <w:lang w:eastAsia="ru-RU"/>
        </w:rPr>
        <w:t>.</w:t>
      </w:r>
      <w:r w:rsidRPr="00F222E9">
        <w:rPr>
          <w:sz w:val="28"/>
          <w:szCs w:val="28"/>
        </w:rPr>
        <w:t xml:space="preserve"> </w:t>
      </w:r>
    </w:p>
    <w:p w:rsidR="00F222E9" w:rsidRPr="00F222E9" w:rsidRDefault="00F222E9" w:rsidP="00A41F3F">
      <w:pPr>
        <w:pStyle w:val="a7"/>
        <w:widowControl w:val="0"/>
        <w:numPr>
          <w:ilvl w:val="0"/>
          <w:numId w:val="6"/>
        </w:numPr>
        <w:tabs>
          <w:tab w:val="left" w:pos="1134"/>
        </w:tabs>
        <w:suppressAutoHyphens/>
        <w:ind w:left="0" w:firstLine="709"/>
        <w:jc w:val="both"/>
        <w:rPr>
          <w:sz w:val="28"/>
          <w:szCs w:val="28"/>
          <w:lang w:eastAsia="ru-RU"/>
        </w:rPr>
      </w:pPr>
      <w:r w:rsidRPr="00F222E9">
        <w:rPr>
          <w:sz w:val="28"/>
          <w:szCs w:val="28"/>
        </w:rPr>
        <w:t>Проект распоряжения о признании безнадежной к взысканию подлежит обязательному согласованию с Финансовым управлением администрации муниципального образования муниципального района «Ижемский».</w:t>
      </w:r>
    </w:p>
    <w:p w:rsidR="00F222E9" w:rsidRPr="00F222E9" w:rsidRDefault="00F222E9" w:rsidP="00F222E9">
      <w:pPr>
        <w:pStyle w:val="a7"/>
        <w:widowControl w:val="0"/>
        <w:tabs>
          <w:tab w:val="left" w:pos="1134"/>
        </w:tabs>
        <w:suppressAutoHyphens/>
        <w:ind w:left="0"/>
        <w:jc w:val="both"/>
        <w:rPr>
          <w:sz w:val="28"/>
          <w:szCs w:val="28"/>
          <w:lang w:eastAsia="ru-RU"/>
        </w:rPr>
      </w:pPr>
      <w:r w:rsidRPr="00F222E9">
        <w:rPr>
          <w:sz w:val="28"/>
          <w:szCs w:val="28"/>
          <w:lang w:eastAsia="ru-RU"/>
        </w:rPr>
        <w:t xml:space="preserve">          14. Решение о </w:t>
      </w:r>
      <w:r w:rsidRPr="00F222E9">
        <w:rPr>
          <w:bCs/>
          <w:sz w:val="28"/>
          <w:szCs w:val="28"/>
        </w:rPr>
        <w:t xml:space="preserve">признании безнадежной к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w:t>
      </w:r>
      <w:r w:rsidRPr="00F222E9">
        <w:rPr>
          <w:sz w:val="28"/>
          <w:szCs w:val="28"/>
          <w:lang w:eastAsia="ru-RU"/>
        </w:rPr>
        <w:t xml:space="preserve"> оформляется актом и должно содержать следующую информацию:</w:t>
      </w:r>
    </w:p>
    <w:p w:rsidR="00F222E9" w:rsidRPr="00F222E9" w:rsidRDefault="00F222E9" w:rsidP="00F222E9">
      <w:pPr>
        <w:tabs>
          <w:tab w:val="left" w:pos="1134"/>
        </w:tabs>
        <w:autoSpaceDE w:val="0"/>
        <w:autoSpaceDN w:val="0"/>
        <w:adjustRightInd w:val="0"/>
        <w:spacing w:after="0"/>
        <w:ind w:firstLine="720"/>
        <w:jc w:val="both"/>
        <w:rPr>
          <w:rFonts w:ascii="Times New Roman" w:hAnsi="Times New Roman"/>
          <w:sz w:val="28"/>
          <w:szCs w:val="28"/>
        </w:rPr>
      </w:pPr>
      <w:bookmarkStart w:id="1" w:name="sub_10051"/>
      <w:r w:rsidRPr="00F222E9">
        <w:rPr>
          <w:rFonts w:ascii="Times New Roman" w:hAnsi="Times New Roman"/>
          <w:sz w:val="28"/>
          <w:szCs w:val="28"/>
        </w:rPr>
        <w:t>а)</w:t>
      </w:r>
      <w:r w:rsidRPr="00F222E9">
        <w:rPr>
          <w:rFonts w:ascii="Times New Roman" w:hAnsi="Times New Roman"/>
          <w:sz w:val="28"/>
          <w:szCs w:val="28"/>
        </w:rPr>
        <w:tab/>
        <w:t>полное наименование организации (фамилия, имя, отчество физического лица);</w:t>
      </w:r>
    </w:p>
    <w:p w:rsidR="00F222E9" w:rsidRPr="00F222E9" w:rsidRDefault="00F222E9" w:rsidP="00F222E9">
      <w:pPr>
        <w:tabs>
          <w:tab w:val="left" w:pos="1134"/>
        </w:tabs>
        <w:autoSpaceDE w:val="0"/>
        <w:autoSpaceDN w:val="0"/>
        <w:adjustRightInd w:val="0"/>
        <w:spacing w:after="0"/>
        <w:ind w:firstLine="720"/>
        <w:jc w:val="both"/>
        <w:rPr>
          <w:rFonts w:ascii="Times New Roman" w:hAnsi="Times New Roman"/>
          <w:sz w:val="28"/>
          <w:szCs w:val="28"/>
        </w:rPr>
      </w:pPr>
      <w:bookmarkStart w:id="2" w:name="sub_10052"/>
      <w:bookmarkEnd w:id="1"/>
      <w:r w:rsidRPr="00F222E9">
        <w:rPr>
          <w:rFonts w:ascii="Times New Roman" w:hAnsi="Times New Roman"/>
          <w:sz w:val="28"/>
          <w:szCs w:val="28"/>
        </w:rPr>
        <w:t>б)</w:t>
      </w:r>
      <w:r w:rsidRPr="00F222E9">
        <w:rPr>
          <w:rFonts w:ascii="Times New Roman" w:hAnsi="Times New Roman"/>
          <w:sz w:val="28"/>
          <w:szCs w:val="28"/>
        </w:rPr>
        <w:tab/>
        <w:t>идентификационный номер налогоплательщика, основной государственный регистрационный номер, код причины постановки на учет налогоплательщика организации (идентификационный номер налогоплательщика физического лица);</w:t>
      </w:r>
    </w:p>
    <w:p w:rsidR="00F222E9" w:rsidRPr="00F222E9" w:rsidRDefault="00F222E9" w:rsidP="00F222E9">
      <w:pPr>
        <w:tabs>
          <w:tab w:val="left" w:pos="1134"/>
        </w:tabs>
        <w:autoSpaceDE w:val="0"/>
        <w:autoSpaceDN w:val="0"/>
        <w:adjustRightInd w:val="0"/>
        <w:spacing w:after="0"/>
        <w:ind w:firstLine="720"/>
        <w:jc w:val="both"/>
        <w:rPr>
          <w:rFonts w:ascii="Times New Roman" w:hAnsi="Times New Roman"/>
          <w:sz w:val="28"/>
          <w:szCs w:val="28"/>
        </w:rPr>
      </w:pPr>
      <w:bookmarkStart w:id="3" w:name="sub_10053"/>
      <w:bookmarkEnd w:id="2"/>
      <w:r w:rsidRPr="00F222E9">
        <w:rPr>
          <w:rFonts w:ascii="Times New Roman" w:hAnsi="Times New Roman"/>
          <w:sz w:val="28"/>
          <w:szCs w:val="28"/>
        </w:rPr>
        <w:t>в)</w:t>
      </w:r>
      <w:r w:rsidRPr="00F222E9">
        <w:rPr>
          <w:rFonts w:ascii="Times New Roman" w:hAnsi="Times New Roman"/>
          <w:sz w:val="28"/>
          <w:szCs w:val="28"/>
        </w:rPr>
        <w:tab/>
        <w:t>сведения о платеже, по которому возникла задолженность;</w:t>
      </w:r>
    </w:p>
    <w:p w:rsidR="00F222E9" w:rsidRPr="00F222E9" w:rsidRDefault="00F222E9" w:rsidP="00F222E9">
      <w:pPr>
        <w:tabs>
          <w:tab w:val="left" w:pos="1134"/>
        </w:tabs>
        <w:autoSpaceDE w:val="0"/>
        <w:autoSpaceDN w:val="0"/>
        <w:adjustRightInd w:val="0"/>
        <w:spacing w:after="0"/>
        <w:ind w:firstLine="720"/>
        <w:jc w:val="both"/>
        <w:rPr>
          <w:rFonts w:ascii="Times New Roman" w:hAnsi="Times New Roman"/>
          <w:sz w:val="28"/>
          <w:szCs w:val="28"/>
        </w:rPr>
      </w:pPr>
      <w:bookmarkStart w:id="4" w:name="sub_10054"/>
      <w:bookmarkEnd w:id="3"/>
      <w:r w:rsidRPr="00F222E9">
        <w:rPr>
          <w:rFonts w:ascii="Times New Roman" w:hAnsi="Times New Roman"/>
          <w:sz w:val="28"/>
          <w:szCs w:val="28"/>
        </w:rPr>
        <w:t>г)</w:t>
      </w:r>
      <w:r w:rsidRPr="00F222E9">
        <w:rPr>
          <w:rFonts w:ascii="Times New Roman" w:hAnsi="Times New Roman"/>
          <w:sz w:val="28"/>
          <w:szCs w:val="28"/>
        </w:rPr>
        <w:tab/>
        <w:t>код классификации доходов бюджетов Российской Федерации, по которому учитывается задолженность по платежам в бюджет муниципального образования</w:t>
      </w:r>
      <w:r w:rsidRPr="00F222E9">
        <w:rPr>
          <w:rFonts w:ascii="Times New Roman" w:hAnsi="Times New Roman"/>
          <w:bCs/>
          <w:sz w:val="28"/>
          <w:szCs w:val="28"/>
        </w:rPr>
        <w:t xml:space="preserve">  муниципального района «Ижемский»</w:t>
      </w:r>
      <w:r w:rsidRPr="00F222E9">
        <w:rPr>
          <w:rFonts w:ascii="Times New Roman" w:hAnsi="Times New Roman"/>
          <w:sz w:val="28"/>
          <w:szCs w:val="28"/>
        </w:rPr>
        <w:t>, его наименование;</w:t>
      </w:r>
    </w:p>
    <w:p w:rsidR="00F222E9" w:rsidRPr="00F222E9" w:rsidRDefault="00F222E9" w:rsidP="00F222E9">
      <w:pPr>
        <w:tabs>
          <w:tab w:val="left" w:pos="1134"/>
        </w:tabs>
        <w:autoSpaceDE w:val="0"/>
        <w:autoSpaceDN w:val="0"/>
        <w:adjustRightInd w:val="0"/>
        <w:spacing w:after="0"/>
        <w:ind w:firstLine="720"/>
        <w:jc w:val="both"/>
        <w:rPr>
          <w:rFonts w:ascii="Times New Roman" w:hAnsi="Times New Roman"/>
          <w:sz w:val="28"/>
          <w:szCs w:val="28"/>
        </w:rPr>
      </w:pPr>
      <w:bookmarkStart w:id="5" w:name="sub_10055"/>
      <w:bookmarkEnd w:id="4"/>
      <w:r w:rsidRPr="00F222E9">
        <w:rPr>
          <w:rFonts w:ascii="Times New Roman" w:hAnsi="Times New Roman"/>
          <w:sz w:val="28"/>
          <w:szCs w:val="28"/>
        </w:rPr>
        <w:t>д)</w:t>
      </w:r>
      <w:r w:rsidRPr="00F222E9">
        <w:rPr>
          <w:rFonts w:ascii="Times New Roman" w:hAnsi="Times New Roman"/>
          <w:sz w:val="28"/>
          <w:szCs w:val="28"/>
        </w:rPr>
        <w:tab/>
        <w:t>сумма задолженности по платежам в бюджет муниципального образования</w:t>
      </w:r>
      <w:r w:rsidRPr="00F222E9">
        <w:rPr>
          <w:rFonts w:ascii="Times New Roman" w:hAnsi="Times New Roman"/>
          <w:bCs/>
          <w:sz w:val="28"/>
          <w:szCs w:val="28"/>
        </w:rPr>
        <w:t xml:space="preserve">  муниципального района «Ижемский»</w:t>
      </w:r>
      <w:r w:rsidRPr="00F222E9">
        <w:rPr>
          <w:rFonts w:ascii="Times New Roman" w:hAnsi="Times New Roman"/>
          <w:sz w:val="28"/>
          <w:szCs w:val="28"/>
        </w:rPr>
        <w:t>;</w:t>
      </w:r>
    </w:p>
    <w:p w:rsidR="00F222E9" w:rsidRPr="00F222E9" w:rsidRDefault="00F222E9" w:rsidP="00F222E9">
      <w:pPr>
        <w:tabs>
          <w:tab w:val="left" w:pos="1134"/>
        </w:tabs>
        <w:autoSpaceDE w:val="0"/>
        <w:autoSpaceDN w:val="0"/>
        <w:adjustRightInd w:val="0"/>
        <w:spacing w:after="0"/>
        <w:ind w:firstLine="720"/>
        <w:jc w:val="both"/>
        <w:rPr>
          <w:rFonts w:ascii="Times New Roman" w:hAnsi="Times New Roman"/>
          <w:sz w:val="28"/>
          <w:szCs w:val="28"/>
        </w:rPr>
      </w:pPr>
      <w:bookmarkStart w:id="6" w:name="sub_10056"/>
      <w:bookmarkEnd w:id="5"/>
      <w:r w:rsidRPr="00F222E9">
        <w:rPr>
          <w:rFonts w:ascii="Times New Roman" w:hAnsi="Times New Roman"/>
          <w:sz w:val="28"/>
          <w:szCs w:val="28"/>
        </w:rPr>
        <w:t>е)</w:t>
      </w:r>
      <w:r w:rsidRPr="00F222E9">
        <w:rPr>
          <w:rFonts w:ascii="Times New Roman" w:hAnsi="Times New Roman"/>
          <w:sz w:val="28"/>
          <w:szCs w:val="28"/>
        </w:rPr>
        <w:tab/>
        <w:t>сумма задолженности по пеням и штрафам по соответствующим платежам в бюджет муниципального образования</w:t>
      </w:r>
      <w:r w:rsidRPr="00F222E9">
        <w:rPr>
          <w:rFonts w:ascii="Times New Roman" w:hAnsi="Times New Roman"/>
          <w:bCs/>
          <w:sz w:val="28"/>
          <w:szCs w:val="28"/>
        </w:rPr>
        <w:t xml:space="preserve">  муниципального района «Ижемский»</w:t>
      </w:r>
      <w:r w:rsidRPr="00F222E9">
        <w:rPr>
          <w:rFonts w:ascii="Times New Roman" w:hAnsi="Times New Roman"/>
          <w:sz w:val="28"/>
          <w:szCs w:val="28"/>
        </w:rPr>
        <w:t>;</w:t>
      </w:r>
    </w:p>
    <w:p w:rsidR="00F222E9" w:rsidRPr="00F222E9" w:rsidRDefault="00F222E9" w:rsidP="00F222E9">
      <w:pPr>
        <w:tabs>
          <w:tab w:val="left" w:pos="1134"/>
        </w:tabs>
        <w:autoSpaceDE w:val="0"/>
        <w:autoSpaceDN w:val="0"/>
        <w:adjustRightInd w:val="0"/>
        <w:spacing w:after="0"/>
        <w:ind w:firstLine="720"/>
        <w:jc w:val="both"/>
        <w:rPr>
          <w:rFonts w:ascii="Times New Roman" w:hAnsi="Times New Roman"/>
          <w:sz w:val="28"/>
          <w:szCs w:val="28"/>
        </w:rPr>
      </w:pPr>
      <w:bookmarkStart w:id="7" w:name="sub_10057"/>
      <w:bookmarkEnd w:id="6"/>
      <w:r w:rsidRPr="00F222E9">
        <w:rPr>
          <w:rFonts w:ascii="Times New Roman" w:hAnsi="Times New Roman"/>
          <w:sz w:val="28"/>
          <w:szCs w:val="28"/>
        </w:rPr>
        <w:lastRenderedPageBreak/>
        <w:t>ж)</w:t>
      </w:r>
      <w:r w:rsidRPr="00F222E9">
        <w:rPr>
          <w:rFonts w:ascii="Times New Roman" w:hAnsi="Times New Roman"/>
          <w:sz w:val="28"/>
          <w:szCs w:val="28"/>
        </w:rPr>
        <w:tab/>
        <w:t>дата принятия Комиссией решения о признании безнадежной к взысканию задолженности по платежам в бюджет муниципального образования</w:t>
      </w:r>
      <w:r w:rsidRPr="00F222E9">
        <w:rPr>
          <w:rFonts w:ascii="Times New Roman" w:hAnsi="Times New Roman"/>
          <w:bCs/>
          <w:sz w:val="28"/>
          <w:szCs w:val="28"/>
        </w:rPr>
        <w:t xml:space="preserve">  муниципального района «Ижемский»</w:t>
      </w:r>
      <w:r w:rsidRPr="00F222E9">
        <w:rPr>
          <w:rFonts w:ascii="Times New Roman" w:hAnsi="Times New Roman"/>
          <w:sz w:val="28"/>
          <w:szCs w:val="28"/>
        </w:rPr>
        <w:t>;</w:t>
      </w:r>
    </w:p>
    <w:bookmarkEnd w:id="7"/>
    <w:p w:rsidR="00F222E9" w:rsidRPr="00F222E9" w:rsidRDefault="00F222E9" w:rsidP="00F222E9">
      <w:pPr>
        <w:tabs>
          <w:tab w:val="left" w:pos="1134"/>
        </w:tabs>
        <w:autoSpaceDE w:val="0"/>
        <w:autoSpaceDN w:val="0"/>
        <w:adjustRightInd w:val="0"/>
        <w:spacing w:after="0"/>
        <w:ind w:firstLine="720"/>
        <w:jc w:val="both"/>
        <w:rPr>
          <w:rFonts w:ascii="Times New Roman" w:hAnsi="Times New Roman"/>
          <w:sz w:val="28"/>
          <w:szCs w:val="28"/>
        </w:rPr>
      </w:pPr>
      <w:r w:rsidRPr="00F222E9">
        <w:rPr>
          <w:rFonts w:ascii="Times New Roman" w:hAnsi="Times New Roman"/>
          <w:sz w:val="28"/>
          <w:szCs w:val="28"/>
        </w:rPr>
        <w:t>з)</w:t>
      </w:r>
      <w:r w:rsidRPr="00F222E9">
        <w:rPr>
          <w:rFonts w:ascii="Times New Roman" w:hAnsi="Times New Roman"/>
          <w:sz w:val="28"/>
          <w:szCs w:val="28"/>
        </w:rPr>
        <w:tab/>
        <w:t>подписи участников Комиссии.</w:t>
      </w:r>
    </w:p>
    <w:p w:rsidR="00F222E9" w:rsidRPr="00F222E9" w:rsidRDefault="00F222E9" w:rsidP="00F222E9">
      <w:pPr>
        <w:pStyle w:val="a7"/>
        <w:widowControl w:val="0"/>
        <w:suppressAutoHyphens/>
        <w:ind w:left="0" w:firstLine="708"/>
        <w:jc w:val="both"/>
        <w:rPr>
          <w:sz w:val="28"/>
          <w:szCs w:val="28"/>
          <w:lang w:eastAsia="ru-RU"/>
        </w:rPr>
      </w:pPr>
      <w:r w:rsidRPr="00F222E9">
        <w:rPr>
          <w:sz w:val="28"/>
          <w:szCs w:val="28"/>
          <w:lang w:eastAsia="ru-RU"/>
        </w:rPr>
        <w:t xml:space="preserve">15. Руководитель администратора доходов подписывает  решение о </w:t>
      </w:r>
      <w:r w:rsidRPr="00F222E9">
        <w:rPr>
          <w:bCs/>
          <w:sz w:val="28"/>
          <w:szCs w:val="28"/>
        </w:rPr>
        <w:t xml:space="preserve">признании безнадежной к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w:t>
      </w:r>
      <w:r w:rsidRPr="00F222E9">
        <w:rPr>
          <w:sz w:val="28"/>
          <w:szCs w:val="28"/>
          <w:lang w:eastAsia="ru-RU"/>
        </w:rPr>
        <w:t xml:space="preserve"> в течение трех дней со дня его поступления.</w:t>
      </w:r>
    </w:p>
    <w:p w:rsidR="00F222E9" w:rsidRPr="00F222E9" w:rsidRDefault="00F222E9" w:rsidP="00F222E9">
      <w:pPr>
        <w:pStyle w:val="a7"/>
        <w:widowControl w:val="0"/>
        <w:suppressAutoHyphens/>
        <w:ind w:left="0" w:firstLine="708"/>
        <w:jc w:val="both"/>
        <w:rPr>
          <w:sz w:val="28"/>
          <w:szCs w:val="28"/>
          <w:lang w:eastAsia="ru-RU"/>
        </w:rPr>
      </w:pPr>
      <w:r w:rsidRPr="00F222E9">
        <w:rPr>
          <w:sz w:val="28"/>
          <w:szCs w:val="28"/>
          <w:lang w:eastAsia="ru-RU"/>
        </w:rPr>
        <w:t xml:space="preserve">16. Списание задолженности (в том числе неустойки, образовавшейся на дату списания задолженности) администратор доходов осуществляет в течение пяти рабочих дней со дня принятия решения о </w:t>
      </w:r>
      <w:r w:rsidRPr="00F222E9">
        <w:rPr>
          <w:bCs/>
          <w:sz w:val="28"/>
          <w:szCs w:val="28"/>
        </w:rPr>
        <w:t xml:space="preserve">признании безнадежной к взысканию задолженности по платежам в </w:t>
      </w:r>
      <w:r w:rsidRPr="00F222E9">
        <w:rPr>
          <w:sz w:val="28"/>
          <w:szCs w:val="28"/>
        </w:rPr>
        <w:t>бюджет муниципального образования</w:t>
      </w:r>
      <w:r w:rsidRPr="00F222E9">
        <w:rPr>
          <w:bCs/>
          <w:sz w:val="28"/>
          <w:szCs w:val="28"/>
        </w:rPr>
        <w:t xml:space="preserve">  муниципального района «Ижемский».</w:t>
      </w: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tbl>
      <w:tblPr>
        <w:tblW w:w="9946" w:type="dxa"/>
        <w:tblLook w:val="01E0"/>
      </w:tblPr>
      <w:tblGrid>
        <w:gridCol w:w="3888"/>
        <w:gridCol w:w="2492"/>
        <w:gridCol w:w="3566"/>
      </w:tblGrid>
      <w:tr w:rsidR="00F222E9" w:rsidRPr="00F222E9" w:rsidTr="00A67F13">
        <w:tc>
          <w:tcPr>
            <w:tcW w:w="3888" w:type="dxa"/>
          </w:tcPr>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 xml:space="preserve">«Изьва» </w:t>
            </w: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bCs/>
                <w:sz w:val="28"/>
                <w:szCs w:val="28"/>
              </w:rPr>
              <w:t>муниципальнöй районса администрация</w:t>
            </w:r>
          </w:p>
        </w:tc>
        <w:tc>
          <w:tcPr>
            <w:tcW w:w="2492" w:type="dxa"/>
          </w:tcPr>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bCs/>
                <w:noProof/>
                <w:sz w:val="28"/>
                <w:szCs w:val="28"/>
                <w:lang w:eastAsia="ru-RU"/>
              </w:rPr>
              <w:drawing>
                <wp:inline distT="0" distB="0" distL="0" distR="0">
                  <wp:extent cx="716915" cy="852805"/>
                  <wp:effectExtent l="19050" t="0" r="6985"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716915" cy="852805"/>
                          </a:xfrm>
                          <a:prstGeom prst="rect">
                            <a:avLst/>
                          </a:prstGeom>
                          <a:noFill/>
                          <a:ln w="9525">
                            <a:noFill/>
                            <a:miter lim="800000"/>
                            <a:headEnd/>
                            <a:tailEnd/>
                          </a:ln>
                        </pic:spPr>
                      </pic:pic>
                    </a:graphicData>
                  </a:graphic>
                </wp:inline>
              </w:drawing>
            </w:r>
          </w:p>
          <w:p w:rsidR="00F222E9" w:rsidRPr="00F222E9" w:rsidRDefault="00F222E9" w:rsidP="00A67F13">
            <w:pPr>
              <w:spacing w:after="0"/>
              <w:jc w:val="center"/>
              <w:rPr>
                <w:rFonts w:ascii="Times New Roman" w:hAnsi="Times New Roman"/>
                <w:b/>
                <w:sz w:val="28"/>
                <w:szCs w:val="28"/>
              </w:rPr>
            </w:pPr>
          </w:p>
        </w:tc>
        <w:tc>
          <w:tcPr>
            <w:tcW w:w="3566" w:type="dxa"/>
          </w:tcPr>
          <w:p w:rsidR="00F222E9" w:rsidRPr="00F222E9" w:rsidRDefault="00F222E9" w:rsidP="00A67F13">
            <w:pPr>
              <w:spacing w:after="0"/>
              <w:jc w:val="center"/>
              <w:rPr>
                <w:rFonts w:ascii="Times New Roman" w:hAnsi="Times New Roman"/>
                <w:b/>
                <w:sz w:val="28"/>
                <w:szCs w:val="28"/>
              </w:rPr>
            </w:pPr>
          </w:p>
          <w:p w:rsidR="00F222E9" w:rsidRPr="00F222E9" w:rsidRDefault="00F222E9" w:rsidP="00A67F13">
            <w:pPr>
              <w:spacing w:after="0"/>
              <w:jc w:val="center"/>
              <w:rPr>
                <w:rFonts w:ascii="Times New Roman" w:hAnsi="Times New Roman"/>
                <w:b/>
                <w:sz w:val="28"/>
                <w:szCs w:val="28"/>
              </w:rPr>
            </w:pP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sz w:val="28"/>
                <w:szCs w:val="28"/>
              </w:rPr>
              <w:t xml:space="preserve">Администрация </w:t>
            </w: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sz w:val="28"/>
                <w:szCs w:val="28"/>
              </w:rPr>
              <w:t xml:space="preserve">муниципального района </w:t>
            </w: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sz w:val="28"/>
                <w:szCs w:val="28"/>
              </w:rPr>
              <w:t>«Ижемский»</w:t>
            </w:r>
          </w:p>
        </w:tc>
      </w:tr>
    </w:tbl>
    <w:p w:rsidR="00F222E9" w:rsidRPr="00F222E9" w:rsidRDefault="00F222E9" w:rsidP="00F222E9">
      <w:pPr>
        <w:spacing w:after="0"/>
        <w:rPr>
          <w:rFonts w:ascii="Times New Roman" w:hAnsi="Times New Roman"/>
          <w:sz w:val="28"/>
          <w:szCs w:val="28"/>
        </w:rPr>
      </w:pPr>
    </w:p>
    <w:p w:rsidR="00F222E9" w:rsidRPr="00F222E9" w:rsidRDefault="00F222E9" w:rsidP="00F222E9">
      <w:pPr>
        <w:pStyle w:val="10"/>
        <w:jc w:val="center"/>
        <w:rPr>
          <w:b/>
          <w:spacing w:val="120"/>
          <w:szCs w:val="28"/>
        </w:rPr>
      </w:pPr>
      <w:r w:rsidRPr="00F222E9">
        <w:rPr>
          <w:b/>
          <w:spacing w:val="120"/>
          <w:szCs w:val="28"/>
        </w:rPr>
        <w:t>ШУÖМ</w:t>
      </w:r>
    </w:p>
    <w:p w:rsidR="00F222E9" w:rsidRPr="00F222E9" w:rsidRDefault="00F222E9" w:rsidP="00F222E9">
      <w:pPr>
        <w:pStyle w:val="10"/>
        <w:jc w:val="center"/>
        <w:rPr>
          <w:b/>
          <w:szCs w:val="28"/>
        </w:rPr>
      </w:pPr>
    </w:p>
    <w:p w:rsidR="00F222E9" w:rsidRPr="00F222E9" w:rsidRDefault="00F222E9" w:rsidP="00F222E9">
      <w:pPr>
        <w:pStyle w:val="10"/>
        <w:jc w:val="center"/>
        <w:rPr>
          <w:szCs w:val="28"/>
        </w:rPr>
      </w:pPr>
      <w:r w:rsidRPr="00F222E9">
        <w:rPr>
          <w:b/>
          <w:szCs w:val="28"/>
        </w:rPr>
        <w:t>П О С Т А Н О В Л Е Н И Е</w:t>
      </w:r>
    </w:p>
    <w:p w:rsidR="00F222E9" w:rsidRPr="00F222E9" w:rsidRDefault="00F222E9" w:rsidP="00F222E9">
      <w:pPr>
        <w:pStyle w:val="10"/>
        <w:rPr>
          <w:b/>
          <w:spacing w:val="120"/>
          <w:szCs w:val="28"/>
        </w:rPr>
      </w:pPr>
      <w:r w:rsidRPr="00F222E9">
        <w:rPr>
          <w:b/>
          <w:spacing w:val="120"/>
          <w:szCs w:val="28"/>
        </w:rPr>
        <w:t xml:space="preserve">   </w:t>
      </w:r>
    </w:p>
    <w:p w:rsidR="00F222E9" w:rsidRPr="00F222E9" w:rsidRDefault="00F222E9" w:rsidP="00F222E9">
      <w:pPr>
        <w:spacing w:after="0"/>
        <w:rPr>
          <w:rFonts w:ascii="Times New Roman" w:hAnsi="Times New Roman"/>
          <w:sz w:val="28"/>
          <w:szCs w:val="28"/>
        </w:rPr>
      </w:pPr>
      <w:r w:rsidRPr="00F222E9">
        <w:rPr>
          <w:rFonts w:ascii="Times New Roman" w:hAnsi="Times New Roman"/>
          <w:sz w:val="28"/>
          <w:szCs w:val="28"/>
        </w:rPr>
        <w:t xml:space="preserve">от 05 октября 2017 года                                                                                  № 826 </w:t>
      </w:r>
    </w:p>
    <w:p w:rsidR="00F222E9" w:rsidRPr="00F222E9" w:rsidRDefault="00F222E9" w:rsidP="00F222E9">
      <w:pPr>
        <w:spacing w:after="0"/>
        <w:rPr>
          <w:rFonts w:ascii="Times New Roman" w:hAnsi="Times New Roman"/>
          <w:sz w:val="28"/>
          <w:szCs w:val="28"/>
        </w:rPr>
      </w:pPr>
      <w:r w:rsidRPr="00F222E9">
        <w:rPr>
          <w:rFonts w:ascii="Times New Roman" w:hAnsi="Times New Roman"/>
          <w:sz w:val="28"/>
          <w:szCs w:val="28"/>
        </w:rPr>
        <w:t>Республика Коми, Ижемского района, с.Ижма</w:t>
      </w:r>
    </w:p>
    <w:p w:rsidR="00F222E9" w:rsidRPr="00F222E9" w:rsidRDefault="00F222E9" w:rsidP="00F222E9">
      <w:pPr>
        <w:spacing w:after="0" w:line="36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8"/>
      </w:tblGrid>
      <w:tr w:rsidR="00F222E9" w:rsidRPr="00F222E9" w:rsidTr="007F7168">
        <w:tc>
          <w:tcPr>
            <w:tcW w:w="9468"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Об утверждении Положения о приемной эвакуационной комиссии,  состава приемной эвакуационной комиссии муниципального района «Ижемский» и </w:t>
            </w:r>
            <w:r w:rsidRPr="00F222E9">
              <w:rPr>
                <w:rFonts w:ascii="Times New Roman" w:hAnsi="Times New Roman"/>
                <w:bCs/>
                <w:sz w:val="28"/>
                <w:szCs w:val="28"/>
              </w:rPr>
              <w:t>утверждении функциональных обязанностей руководящего состава и членов  приемной эвакуационной комиссии муниципального района «Ижемский»</w:t>
            </w:r>
          </w:p>
          <w:p w:rsidR="00F222E9" w:rsidRPr="00F222E9" w:rsidRDefault="00F222E9" w:rsidP="00A67F13">
            <w:pPr>
              <w:spacing w:after="0"/>
              <w:jc w:val="center"/>
              <w:rPr>
                <w:rFonts w:ascii="Times New Roman" w:hAnsi="Times New Roman"/>
                <w:sz w:val="28"/>
                <w:szCs w:val="28"/>
              </w:rPr>
            </w:pPr>
          </w:p>
        </w:tc>
      </w:tr>
    </w:tbl>
    <w:p w:rsidR="00F222E9" w:rsidRPr="00F222E9" w:rsidRDefault="00F222E9" w:rsidP="00F222E9">
      <w:pPr>
        <w:pStyle w:val="ConsPlusNormal"/>
        <w:widowControl/>
        <w:ind w:firstLine="851"/>
        <w:jc w:val="both"/>
        <w:rPr>
          <w:rFonts w:ascii="Times New Roman" w:hAnsi="Times New Roman" w:cs="Times New Roman"/>
          <w:sz w:val="28"/>
          <w:szCs w:val="28"/>
        </w:rPr>
      </w:pPr>
      <w:r w:rsidRPr="00F222E9">
        <w:rPr>
          <w:rFonts w:ascii="Times New Roman" w:hAnsi="Times New Roman" w:cs="Times New Roman"/>
          <w:sz w:val="28"/>
          <w:szCs w:val="28"/>
        </w:rPr>
        <w:t xml:space="preserve">Во исполнение Федеральных законов от 12 февраля 1998 года № 28-ФЗ «О гражданской обороне» и от 21 декабря 1994 года № 68-ФЗ «О защите населения и территорий от чрезвычайных ситуаций природного и техногенного характера» </w:t>
      </w:r>
    </w:p>
    <w:p w:rsidR="00F222E9" w:rsidRPr="00F222E9" w:rsidRDefault="00F222E9" w:rsidP="00F222E9">
      <w:pPr>
        <w:pStyle w:val="ConsPlusNormal"/>
        <w:widowControl/>
        <w:ind w:firstLine="851"/>
        <w:jc w:val="both"/>
        <w:rPr>
          <w:rFonts w:ascii="Times New Roman" w:hAnsi="Times New Roman" w:cs="Times New Roman"/>
          <w:sz w:val="28"/>
          <w:szCs w:val="28"/>
        </w:rPr>
      </w:pPr>
    </w:p>
    <w:p w:rsidR="00F222E9" w:rsidRPr="00F222E9" w:rsidRDefault="00F222E9" w:rsidP="00F222E9">
      <w:pPr>
        <w:pStyle w:val="ConsPlusNormal"/>
        <w:widowControl/>
        <w:ind w:firstLine="540"/>
        <w:jc w:val="center"/>
        <w:rPr>
          <w:rFonts w:ascii="Times New Roman" w:hAnsi="Times New Roman" w:cs="Times New Roman"/>
          <w:sz w:val="28"/>
          <w:szCs w:val="28"/>
        </w:rPr>
      </w:pPr>
      <w:r w:rsidRPr="00F222E9">
        <w:rPr>
          <w:rFonts w:ascii="Times New Roman" w:hAnsi="Times New Roman" w:cs="Times New Roman"/>
          <w:sz w:val="28"/>
          <w:szCs w:val="28"/>
        </w:rPr>
        <w:t>администрация муниципального района «Ижемский»</w:t>
      </w:r>
    </w:p>
    <w:p w:rsidR="00F222E9" w:rsidRPr="00F222E9" w:rsidRDefault="00F222E9" w:rsidP="00F222E9">
      <w:pPr>
        <w:pStyle w:val="ConsPlusNormal"/>
        <w:widowControl/>
        <w:ind w:firstLine="540"/>
        <w:jc w:val="center"/>
        <w:rPr>
          <w:rFonts w:ascii="Times New Roman" w:hAnsi="Times New Roman" w:cs="Times New Roman"/>
          <w:sz w:val="28"/>
          <w:szCs w:val="28"/>
        </w:rPr>
      </w:pPr>
    </w:p>
    <w:p w:rsidR="00F222E9" w:rsidRPr="00F222E9" w:rsidRDefault="00F222E9" w:rsidP="00F222E9">
      <w:pPr>
        <w:pStyle w:val="ConsPlusNormal"/>
        <w:widowControl/>
        <w:ind w:firstLine="540"/>
        <w:jc w:val="center"/>
        <w:rPr>
          <w:rFonts w:ascii="Times New Roman" w:hAnsi="Times New Roman" w:cs="Times New Roman"/>
          <w:sz w:val="28"/>
          <w:szCs w:val="28"/>
        </w:rPr>
      </w:pPr>
      <w:r w:rsidRPr="00F222E9">
        <w:rPr>
          <w:rFonts w:ascii="Times New Roman" w:hAnsi="Times New Roman" w:cs="Times New Roman"/>
          <w:sz w:val="28"/>
          <w:szCs w:val="28"/>
        </w:rPr>
        <w:t>П О С Т А Н О В Л Я Е Т:</w:t>
      </w:r>
    </w:p>
    <w:p w:rsidR="00F222E9" w:rsidRPr="00F222E9" w:rsidRDefault="00F222E9" w:rsidP="007F7168">
      <w:pPr>
        <w:spacing w:after="0"/>
        <w:jc w:val="both"/>
        <w:rPr>
          <w:rFonts w:ascii="Times New Roman" w:hAnsi="Times New Roman"/>
          <w:sz w:val="28"/>
          <w:szCs w:val="28"/>
        </w:rPr>
      </w:pPr>
    </w:p>
    <w:p w:rsidR="00F222E9" w:rsidRPr="00B1191F" w:rsidRDefault="00F222E9" w:rsidP="00F222E9">
      <w:pPr>
        <w:tabs>
          <w:tab w:val="left" w:pos="900"/>
        </w:tabs>
        <w:spacing w:after="0"/>
        <w:ind w:firstLine="851"/>
        <w:jc w:val="both"/>
        <w:rPr>
          <w:rFonts w:ascii="Times New Roman" w:hAnsi="Times New Roman"/>
          <w:sz w:val="26"/>
          <w:szCs w:val="26"/>
        </w:rPr>
      </w:pPr>
      <w:r w:rsidRPr="00B1191F">
        <w:rPr>
          <w:rFonts w:ascii="Times New Roman" w:hAnsi="Times New Roman"/>
          <w:sz w:val="26"/>
          <w:szCs w:val="26"/>
        </w:rPr>
        <w:t>1. Утвердить:</w:t>
      </w:r>
    </w:p>
    <w:p w:rsidR="00F222E9" w:rsidRPr="00B1191F" w:rsidRDefault="00F222E9" w:rsidP="00F222E9">
      <w:pPr>
        <w:tabs>
          <w:tab w:val="left" w:pos="900"/>
        </w:tabs>
        <w:spacing w:after="0"/>
        <w:ind w:firstLine="851"/>
        <w:jc w:val="both"/>
        <w:rPr>
          <w:rFonts w:ascii="Times New Roman" w:hAnsi="Times New Roman"/>
          <w:sz w:val="26"/>
          <w:szCs w:val="26"/>
        </w:rPr>
      </w:pPr>
      <w:r w:rsidRPr="00B1191F">
        <w:rPr>
          <w:rFonts w:ascii="Times New Roman" w:hAnsi="Times New Roman"/>
          <w:sz w:val="26"/>
          <w:szCs w:val="26"/>
        </w:rPr>
        <w:t>1)  Положение о приемной эвакуационной комиссии муниципального района «Ижемский» согласно приложению 1;</w:t>
      </w:r>
    </w:p>
    <w:p w:rsidR="00F222E9" w:rsidRPr="00B1191F" w:rsidRDefault="00F222E9" w:rsidP="00F222E9">
      <w:pPr>
        <w:tabs>
          <w:tab w:val="left" w:pos="900"/>
        </w:tabs>
        <w:spacing w:after="0"/>
        <w:ind w:firstLine="851"/>
        <w:jc w:val="both"/>
        <w:rPr>
          <w:rFonts w:ascii="Times New Roman" w:hAnsi="Times New Roman"/>
          <w:sz w:val="26"/>
          <w:szCs w:val="26"/>
        </w:rPr>
      </w:pPr>
      <w:r w:rsidRPr="00B1191F">
        <w:rPr>
          <w:rFonts w:ascii="Times New Roman" w:hAnsi="Times New Roman"/>
          <w:sz w:val="26"/>
          <w:szCs w:val="26"/>
        </w:rPr>
        <w:t>2) Состав приемной эвакуационной комиссии муниципального района «Ижемский» согласно приложению 2;</w:t>
      </w:r>
    </w:p>
    <w:p w:rsidR="00F222E9" w:rsidRPr="00B1191F" w:rsidRDefault="00F222E9" w:rsidP="00F222E9">
      <w:pPr>
        <w:tabs>
          <w:tab w:val="left" w:pos="1100"/>
        </w:tabs>
        <w:spacing w:after="0"/>
        <w:ind w:firstLine="851"/>
        <w:contextualSpacing/>
        <w:jc w:val="both"/>
        <w:rPr>
          <w:rFonts w:ascii="Times New Roman" w:hAnsi="Times New Roman"/>
          <w:sz w:val="26"/>
          <w:szCs w:val="26"/>
        </w:rPr>
      </w:pPr>
      <w:r w:rsidRPr="00B1191F">
        <w:rPr>
          <w:rFonts w:ascii="Times New Roman" w:hAnsi="Times New Roman"/>
          <w:sz w:val="26"/>
          <w:szCs w:val="26"/>
        </w:rPr>
        <w:t>3) Функциональные обязанности председателя приемной эвакуационной комиссии муниципального района «Ижемский» согласно приложению 3;</w:t>
      </w:r>
    </w:p>
    <w:p w:rsidR="00F222E9" w:rsidRPr="00B1191F" w:rsidRDefault="00F222E9" w:rsidP="00F222E9">
      <w:pPr>
        <w:tabs>
          <w:tab w:val="left" w:pos="1100"/>
        </w:tabs>
        <w:spacing w:after="0"/>
        <w:ind w:firstLine="851"/>
        <w:contextualSpacing/>
        <w:jc w:val="both"/>
        <w:rPr>
          <w:rFonts w:ascii="Times New Roman" w:hAnsi="Times New Roman"/>
          <w:sz w:val="26"/>
          <w:szCs w:val="26"/>
        </w:rPr>
      </w:pPr>
      <w:r w:rsidRPr="00B1191F">
        <w:rPr>
          <w:rFonts w:ascii="Times New Roman" w:hAnsi="Times New Roman"/>
          <w:sz w:val="26"/>
          <w:szCs w:val="26"/>
        </w:rPr>
        <w:t>4) Функциональные обязанности заместителя председателя приемной эвакуационной комиссии согласно приложению 4;</w:t>
      </w:r>
    </w:p>
    <w:p w:rsidR="00F222E9" w:rsidRPr="00B1191F" w:rsidRDefault="00F222E9" w:rsidP="00F222E9">
      <w:pPr>
        <w:tabs>
          <w:tab w:val="left" w:pos="1100"/>
        </w:tabs>
        <w:spacing w:after="0"/>
        <w:ind w:firstLine="851"/>
        <w:contextualSpacing/>
        <w:jc w:val="both"/>
        <w:rPr>
          <w:rFonts w:ascii="Times New Roman" w:hAnsi="Times New Roman"/>
          <w:sz w:val="26"/>
          <w:szCs w:val="26"/>
        </w:rPr>
      </w:pPr>
      <w:r w:rsidRPr="00B1191F">
        <w:rPr>
          <w:rFonts w:ascii="Times New Roman" w:hAnsi="Times New Roman"/>
          <w:sz w:val="26"/>
          <w:szCs w:val="26"/>
        </w:rPr>
        <w:t>5) Функциональные обязанности секретаря приемной эвакуационной комиссии согласно приложению 5;</w:t>
      </w:r>
    </w:p>
    <w:p w:rsidR="00F222E9" w:rsidRPr="00B1191F" w:rsidRDefault="00F222E9" w:rsidP="00F222E9">
      <w:pPr>
        <w:tabs>
          <w:tab w:val="left" w:pos="1100"/>
        </w:tabs>
        <w:spacing w:after="0"/>
        <w:ind w:firstLine="851"/>
        <w:contextualSpacing/>
        <w:jc w:val="both"/>
        <w:rPr>
          <w:rFonts w:ascii="Times New Roman" w:hAnsi="Times New Roman"/>
          <w:sz w:val="26"/>
          <w:szCs w:val="26"/>
        </w:rPr>
      </w:pPr>
      <w:r w:rsidRPr="00B1191F">
        <w:rPr>
          <w:rFonts w:ascii="Times New Roman" w:hAnsi="Times New Roman"/>
          <w:sz w:val="26"/>
          <w:szCs w:val="26"/>
        </w:rPr>
        <w:t>6) Функциональные обязанности руководителя группы организации приема и размещения эваконаселения и организаций согласно приложению 6;</w:t>
      </w:r>
    </w:p>
    <w:p w:rsidR="00F222E9" w:rsidRPr="00B1191F" w:rsidRDefault="00F222E9" w:rsidP="00F222E9">
      <w:pPr>
        <w:tabs>
          <w:tab w:val="left" w:pos="1100"/>
        </w:tabs>
        <w:spacing w:after="0"/>
        <w:ind w:firstLine="851"/>
        <w:contextualSpacing/>
        <w:jc w:val="both"/>
        <w:rPr>
          <w:rFonts w:ascii="Times New Roman" w:hAnsi="Times New Roman"/>
          <w:sz w:val="26"/>
          <w:szCs w:val="26"/>
        </w:rPr>
      </w:pPr>
      <w:r w:rsidRPr="00B1191F">
        <w:rPr>
          <w:rFonts w:ascii="Times New Roman" w:hAnsi="Times New Roman"/>
          <w:sz w:val="26"/>
          <w:szCs w:val="26"/>
        </w:rPr>
        <w:t>7) Функциональные обязанности руководителя группы транспортного обеспечения эвакомероприятий согласно приложению 7;</w:t>
      </w:r>
    </w:p>
    <w:p w:rsidR="00F222E9" w:rsidRPr="00B1191F" w:rsidRDefault="00F222E9" w:rsidP="00F222E9">
      <w:pPr>
        <w:tabs>
          <w:tab w:val="left" w:pos="1100"/>
        </w:tabs>
        <w:spacing w:after="0"/>
        <w:ind w:firstLine="851"/>
        <w:contextualSpacing/>
        <w:jc w:val="both"/>
        <w:rPr>
          <w:rFonts w:ascii="Times New Roman" w:hAnsi="Times New Roman"/>
          <w:sz w:val="26"/>
          <w:szCs w:val="26"/>
        </w:rPr>
      </w:pPr>
      <w:r w:rsidRPr="00B1191F">
        <w:rPr>
          <w:rFonts w:ascii="Times New Roman" w:hAnsi="Times New Roman"/>
          <w:sz w:val="26"/>
          <w:szCs w:val="26"/>
        </w:rPr>
        <w:lastRenderedPageBreak/>
        <w:t>8) Функциональные обязанности руководителя группы учета эваконаселения и организаций согласно приложению 8;</w:t>
      </w:r>
    </w:p>
    <w:p w:rsidR="00F222E9" w:rsidRPr="00B1191F" w:rsidRDefault="00F222E9" w:rsidP="00F222E9">
      <w:pPr>
        <w:tabs>
          <w:tab w:val="left" w:pos="1100"/>
        </w:tabs>
        <w:spacing w:after="0"/>
        <w:ind w:firstLine="851"/>
        <w:contextualSpacing/>
        <w:jc w:val="both"/>
        <w:rPr>
          <w:rFonts w:ascii="Times New Roman" w:hAnsi="Times New Roman"/>
          <w:sz w:val="26"/>
          <w:szCs w:val="26"/>
        </w:rPr>
      </w:pPr>
      <w:r w:rsidRPr="00B1191F">
        <w:rPr>
          <w:rFonts w:ascii="Times New Roman" w:hAnsi="Times New Roman"/>
          <w:sz w:val="26"/>
          <w:szCs w:val="26"/>
        </w:rPr>
        <w:t>9) Функциональные обязанности руководителя группы оповещения и связи согласно приложению 9;</w:t>
      </w:r>
    </w:p>
    <w:p w:rsidR="00F222E9" w:rsidRPr="00B1191F" w:rsidRDefault="00F222E9" w:rsidP="00F222E9">
      <w:pPr>
        <w:tabs>
          <w:tab w:val="left" w:pos="1100"/>
        </w:tabs>
        <w:spacing w:after="0"/>
        <w:ind w:firstLine="851"/>
        <w:contextualSpacing/>
        <w:jc w:val="both"/>
        <w:rPr>
          <w:rFonts w:ascii="Times New Roman" w:hAnsi="Times New Roman"/>
          <w:sz w:val="26"/>
          <w:szCs w:val="26"/>
        </w:rPr>
      </w:pPr>
      <w:r w:rsidRPr="00B1191F">
        <w:rPr>
          <w:rFonts w:ascii="Times New Roman" w:hAnsi="Times New Roman"/>
          <w:sz w:val="26"/>
          <w:szCs w:val="26"/>
        </w:rPr>
        <w:t>10) Функциональные обязанности руководителя группы обеспечения (представители территориальных нештатных аварийно-спасательных формирований и других организаций) согласно приложению 10;</w:t>
      </w:r>
    </w:p>
    <w:p w:rsidR="00F222E9" w:rsidRPr="00B1191F" w:rsidRDefault="00F222E9" w:rsidP="00F222E9">
      <w:pPr>
        <w:tabs>
          <w:tab w:val="left" w:pos="1100"/>
        </w:tabs>
        <w:spacing w:after="0"/>
        <w:ind w:firstLine="851"/>
        <w:contextualSpacing/>
        <w:jc w:val="both"/>
        <w:rPr>
          <w:rFonts w:ascii="Times New Roman" w:hAnsi="Times New Roman"/>
          <w:sz w:val="26"/>
          <w:szCs w:val="26"/>
        </w:rPr>
      </w:pPr>
      <w:r w:rsidRPr="00B1191F">
        <w:rPr>
          <w:rFonts w:ascii="Times New Roman" w:hAnsi="Times New Roman"/>
          <w:sz w:val="26"/>
          <w:szCs w:val="26"/>
        </w:rPr>
        <w:t>11) Утвердить перечень документов эвакоприемных комиссий сельских поселений согласно приложению 11;</w:t>
      </w:r>
    </w:p>
    <w:p w:rsidR="00F222E9" w:rsidRPr="00B1191F" w:rsidRDefault="00F222E9" w:rsidP="00F222E9">
      <w:pPr>
        <w:tabs>
          <w:tab w:val="left" w:pos="1100"/>
        </w:tabs>
        <w:spacing w:after="0"/>
        <w:ind w:firstLine="851"/>
        <w:contextualSpacing/>
        <w:jc w:val="both"/>
        <w:rPr>
          <w:rFonts w:ascii="Times New Roman" w:hAnsi="Times New Roman"/>
          <w:sz w:val="26"/>
          <w:szCs w:val="26"/>
        </w:rPr>
      </w:pPr>
      <w:r w:rsidRPr="00B1191F">
        <w:rPr>
          <w:rFonts w:ascii="Times New Roman" w:hAnsi="Times New Roman"/>
          <w:sz w:val="26"/>
          <w:szCs w:val="26"/>
        </w:rPr>
        <w:t>12) Перечень документов приемных эвакуационных пунктов, находящихся на территории муниципального района «Ижемский», согласно приложению 12.</w:t>
      </w:r>
    </w:p>
    <w:p w:rsidR="00F222E9" w:rsidRPr="00B1191F" w:rsidRDefault="00F222E9" w:rsidP="00F222E9">
      <w:pPr>
        <w:tabs>
          <w:tab w:val="left" w:pos="1100"/>
        </w:tabs>
        <w:spacing w:after="0"/>
        <w:ind w:firstLine="851"/>
        <w:contextualSpacing/>
        <w:jc w:val="both"/>
        <w:rPr>
          <w:rFonts w:ascii="Times New Roman" w:hAnsi="Times New Roman"/>
          <w:sz w:val="26"/>
          <w:szCs w:val="26"/>
        </w:rPr>
      </w:pPr>
      <w:r w:rsidRPr="00B1191F">
        <w:rPr>
          <w:rFonts w:ascii="Times New Roman" w:hAnsi="Times New Roman"/>
          <w:sz w:val="26"/>
          <w:szCs w:val="26"/>
        </w:rPr>
        <w:t>13. Рекомендовать главам сельских поселений «Ижма», «Мохча» и «Щельяюр»:</w:t>
      </w:r>
    </w:p>
    <w:p w:rsidR="00F222E9" w:rsidRPr="00B1191F" w:rsidRDefault="00F222E9" w:rsidP="00F222E9">
      <w:pPr>
        <w:spacing w:after="0"/>
        <w:ind w:firstLine="851"/>
        <w:contextualSpacing/>
        <w:jc w:val="both"/>
        <w:rPr>
          <w:rFonts w:ascii="Times New Roman" w:hAnsi="Times New Roman"/>
          <w:sz w:val="26"/>
          <w:szCs w:val="26"/>
        </w:rPr>
      </w:pPr>
      <w:r w:rsidRPr="00B1191F">
        <w:rPr>
          <w:rFonts w:ascii="Times New Roman" w:hAnsi="Times New Roman"/>
          <w:sz w:val="26"/>
          <w:szCs w:val="26"/>
        </w:rPr>
        <w:t>- разработать документы по организации планирования, приема, размещения и первоочередного жизнеобеспечения эвакуируемого населения и организаций согласно руководству по организации планирования, обеспечения и проведения эвакуации населения в мирное и военное время;</w:t>
      </w:r>
    </w:p>
    <w:p w:rsidR="00F222E9" w:rsidRPr="00B1191F" w:rsidRDefault="00F222E9" w:rsidP="00F222E9">
      <w:pPr>
        <w:spacing w:after="0"/>
        <w:ind w:firstLine="851"/>
        <w:contextualSpacing/>
        <w:jc w:val="both"/>
        <w:rPr>
          <w:rFonts w:ascii="Times New Roman" w:hAnsi="Times New Roman"/>
          <w:sz w:val="26"/>
          <w:szCs w:val="26"/>
        </w:rPr>
      </w:pPr>
      <w:r w:rsidRPr="00B1191F">
        <w:rPr>
          <w:rFonts w:ascii="Times New Roman" w:hAnsi="Times New Roman"/>
          <w:sz w:val="26"/>
          <w:szCs w:val="26"/>
        </w:rPr>
        <w:t>- на территории своих поселений спланировать размещение в жилом фонде прибывающего в особый период эваконаселения из расчета 4 квадратных метра на местного жителя и 2,5 квадратных метра на прибывающего;</w:t>
      </w:r>
    </w:p>
    <w:p w:rsidR="00F222E9" w:rsidRPr="00B1191F" w:rsidRDefault="00F222E9" w:rsidP="00F222E9">
      <w:pPr>
        <w:spacing w:after="0"/>
        <w:ind w:firstLine="851"/>
        <w:contextualSpacing/>
        <w:jc w:val="both"/>
        <w:rPr>
          <w:rFonts w:ascii="Times New Roman" w:hAnsi="Times New Roman"/>
          <w:sz w:val="26"/>
          <w:szCs w:val="26"/>
        </w:rPr>
      </w:pPr>
      <w:r w:rsidRPr="00B1191F">
        <w:rPr>
          <w:rFonts w:ascii="Times New Roman" w:hAnsi="Times New Roman"/>
          <w:sz w:val="26"/>
          <w:szCs w:val="26"/>
        </w:rPr>
        <w:t>- организовать практическое обучение личного состава приемных эвакуационных комиссий и приемных эвакуационных пунктов действиям по предназначению.</w:t>
      </w:r>
    </w:p>
    <w:p w:rsidR="00F222E9" w:rsidRPr="00B1191F" w:rsidRDefault="00F222E9" w:rsidP="00F222E9">
      <w:pPr>
        <w:tabs>
          <w:tab w:val="left" w:pos="1000"/>
        </w:tabs>
        <w:spacing w:after="0"/>
        <w:ind w:firstLine="851"/>
        <w:contextualSpacing/>
        <w:jc w:val="both"/>
        <w:rPr>
          <w:rFonts w:ascii="Times New Roman" w:hAnsi="Times New Roman"/>
          <w:sz w:val="26"/>
          <w:szCs w:val="26"/>
        </w:rPr>
      </w:pPr>
      <w:r w:rsidRPr="00B1191F">
        <w:rPr>
          <w:rFonts w:ascii="Times New Roman" w:hAnsi="Times New Roman"/>
          <w:sz w:val="26"/>
          <w:szCs w:val="26"/>
        </w:rPr>
        <w:t xml:space="preserve">14. Отделу по делам ГО и ЧС администрации муниципального района «Ижемский» оказать методическую помощь главам  сельских  поселений района в разработке документов эвакоприемных органов. </w:t>
      </w:r>
    </w:p>
    <w:p w:rsidR="00F222E9" w:rsidRPr="00B1191F" w:rsidRDefault="00F222E9" w:rsidP="00F222E9">
      <w:pPr>
        <w:spacing w:after="0"/>
        <w:ind w:firstLine="851"/>
        <w:contextualSpacing/>
        <w:jc w:val="both"/>
        <w:rPr>
          <w:rFonts w:ascii="Times New Roman" w:hAnsi="Times New Roman"/>
          <w:sz w:val="26"/>
          <w:szCs w:val="26"/>
        </w:rPr>
      </w:pPr>
      <w:r w:rsidRPr="00B1191F">
        <w:rPr>
          <w:rFonts w:ascii="Times New Roman" w:hAnsi="Times New Roman"/>
          <w:sz w:val="26"/>
          <w:szCs w:val="26"/>
        </w:rPr>
        <w:t>15. Признать утратившими силу постановления администрации муниципального района «Ижемский»:</w:t>
      </w:r>
    </w:p>
    <w:p w:rsidR="00F222E9" w:rsidRPr="00B1191F" w:rsidRDefault="00F222E9" w:rsidP="00F222E9">
      <w:pPr>
        <w:spacing w:after="0"/>
        <w:ind w:firstLine="851"/>
        <w:contextualSpacing/>
        <w:jc w:val="both"/>
        <w:rPr>
          <w:rFonts w:ascii="Times New Roman" w:hAnsi="Times New Roman"/>
          <w:sz w:val="26"/>
          <w:szCs w:val="26"/>
        </w:rPr>
      </w:pPr>
      <w:r w:rsidRPr="00B1191F">
        <w:rPr>
          <w:rFonts w:ascii="Times New Roman" w:hAnsi="Times New Roman"/>
          <w:sz w:val="26"/>
          <w:szCs w:val="26"/>
        </w:rPr>
        <w:t xml:space="preserve">1) от 26 марта 2012 года № 247  «Об </w:t>
      </w:r>
      <w:r w:rsidRPr="00B1191F">
        <w:rPr>
          <w:rFonts w:ascii="Times New Roman" w:hAnsi="Times New Roman"/>
          <w:bCs/>
          <w:sz w:val="26"/>
          <w:szCs w:val="26"/>
        </w:rPr>
        <w:t>утверждении функциональных обязанностей руководящего состава и членов  приемной эвакуационной комиссии муниципального района «Ижемский»;</w:t>
      </w:r>
    </w:p>
    <w:p w:rsidR="00F222E9" w:rsidRPr="00B1191F" w:rsidRDefault="00F222E9" w:rsidP="00F222E9">
      <w:pPr>
        <w:spacing w:after="0"/>
        <w:ind w:firstLine="851"/>
        <w:contextualSpacing/>
        <w:jc w:val="both"/>
        <w:rPr>
          <w:rFonts w:ascii="Times New Roman" w:hAnsi="Times New Roman"/>
          <w:sz w:val="26"/>
          <w:szCs w:val="26"/>
        </w:rPr>
      </w:pPr>
      <w:r w:rsidRPr="00B1191F">
        <w:rPr>
          <w:rFonts w:ascii="Times New Roman" w:hAnsi="Times New Roman"/>
          <w:sz w:val="26"/>
          <w:szCs w:val="26"/>
        </w:rPr>
        <w:t xml:space="preserve"> 2) от 05 февраля 2013 года № 78 «Об утверждении Положения о приемной эвакуационной комиссии и состава приемной эвакуационной комиссии муниципального района «Ижемский».</w:t>
      </w:r>
    </w:p>
    <w:p w:rsidR="00F222E9" w:rsidRPr="00B1191F" w:rsidRDefault="00F222E9" w:rsidP="00F222E9">
      <w:pPr>
        <w:tabs>
          <w:tab w:val="left" w:pos="1000"/>
        </w:tabs>
        <w:spacing w:after="0"/>
        <w:ind w:firstLine="851"/>
        <w:contextualSpacing/>
        <w:jc w:val="both"/>
        <w:rPr>
          <w:rFonts w:ascii="Times New Roman" w:hAnsi="Times New Roman"/>
          <w:sz w:val="26"/>
          <w:szCs w:val="26"/>
        </w:rPr>
      </w:pPr>
      <w:r w:rsidRPr="00B1191F">
        <w:rPr>
          <w:rFonts w:ascii="Times New Roman" w:hAnsi="Times New Roman"/>
          <w:sz w:val="26"/>
          <w:szCs w:val="26"/>
        </w:rPr>
        <w:t>16. Контроль за исполнением настоящего постановления возложить на заместителя руководителя администрации муниципального района «Ижемский» - председателя приемной эвакуационной  комиссии Селиверстова Р.Е.</w:t>
      </w:r>
    </w:p>
    <w:p w:rsidR="00F222E9" w:rsidRPr="00B1191F" w:rsidRDefault="00F222E9" w:rsidP="00F222E9">
      <w:pPr>
        <w:tabs>
          <w:tab w:val="left" w:pos="1000"/>
        </w:tabs>
        <w:spacing w:after="0"/>
        <w:ind w:firstLine="851"/>
        <w:contextualSpacing/>
        <w:jc w:val="both"/>
        <w:rPr>
          <w:rFonts w:ascii="Times New Roman" w:hAnsi="Times New Roman"/>
          <w:sz w:val="26"/>
          <w:szCs w:val="26"/>
        </w:rPr>
      </w:pPr>
      <w:r w:rsidRPr="00B1191F">
        <w:rPr>
          <w:rFonts w:ascii="Times New Roman" w:hAnsi="Times New Roman"/>
          <w:sz w:val="26"/>
          <w:szCs w:val="26"/>
        </w:rPr>
        <w:t xml:space="preserve">17. Настоящее постановление вступает в силу со дня его официального опубликования (обнародования). </w:t>
      </w:r>
    </w:p>
    <w:p w:rsidR="00F222E9" w:rsidRPr="00B1191F" w:rsidRDefault="00F222E9" w:rsidP="00F222E9">
      <w:pPr>
        <w:pStyle w:val="35"/>
        <w:tabs>
          <w:tab w:val="left" w:pos="0"/>
          <w:tab w:val="left" w:pos="900"/>
        </w:tabs>
        <w:spacing w:after="0" w:line="240" w:lineRule="auto"/>
        <w:ind w:firstLine="851"/>
        <w:rPr>
          <w:rFonts w:ascii="Times New Roman" w:hAnsi="Times New Roman"/>
          <w:sz w:val="26"/>
          <w:szCs w:val="26"/>
        </w:rPr>
      </w:pPr>
    </w:p>
    <w:p w:rsidR="00F222E9" w:rsidRPr="00B1191F" w:rsidRDefault="00F222E9" w:rsidP="00F222E9">
      <w:pPr>
        <w:pStyle w:val="35"/>
        <w:tabs>
          <w:tab w:val="left" w:pos="851"/>
          <w:tab w:val="left" w:pos="1134"/>
          <w:tab w:val="left" w:pos="1276"/>
        </w:tabs>
        <w:spacing w:after="0" w:line="240" w:lineRule="auto"/>
        <w:rPr>
          <w:rFonts w:ascii="Times New Roman" w:hAnsi="Times New Roman"/>
          <w:sz w:val="26"/>
          <w:szCs w:val="26"/>
        </w:rPr>
      </w:pPr>
    </w:p>
    <w:p w:rsidR="00F222E9" w:rsidRPr="00B1191F" w:rsidRDefault="00F222E9" w:rsidP="00F222E9">
      <w:pPr>
        <w:pStyle w:val="35"/>
        <w:tabs>
          <w:tab w:val="left" w:pos="851"/>
          <w:tab w:val="left" w:pos="1134"/>
          <w:tab w:val="left" w:pos="1276"/>
        </w:tabs>
        <w:spacing w:after="0" w:line="240" w:lineRule="auto"/>
        <w:rPr>
          <w:rFonts w:ascii="Times New Roman" w:hAnsi="Times New Roman"/>
          <w:sz w:val="26"/>
          <w:szCs w:val="26"/>
        </w:rPr>
      </w:pPr>
      <w:r w:rsidRPr="00B1191F">
        <w:rPr>
          <w:rFonts w:ascii="Times New Roman" w:hAnsi="Times New Roman"/>
          <w:sz w:val="26"/>
          <w:szCs w:val="26"/>
        </w:rPr>
        <w:t xml:space="preserve">Руководитель администрации </w:t>
      </w:r>
    </w:p>
    <w:p w:rsidR="00F222E9" w:rsidRPr="00B1191F" w:rsidRDefault="00F222E9" w:rsidP="00F222E9">
      <w:pPr>
        <w:pStyle w:val="35"/>
        <w:tabs>
          <w:tab w:val="left" w:pos="851"/>
          <w:tab w:val="left" w:pos="1134"/>
          <w:tab w:val="left" w:pos="1276"/>
        </w:tabs>
        <w:spacing w:after="0" w:line="240" w:lineRule="auto"/>
        <w:rPr>
          <w:rFonts w:ascii="Times New Roman" w:hAnsi="Times New Roman"/>
          <w:sz w:val="26"/>
          <w:szCs w:val="26"/>
        </w:rPr>
      </w:pPr>
      <w:r w:rsidRPr="00B1191F">
        <w:rPr>
          <w:rFonts w:ascii="Times New Roman" w:hAnsi="Times New Roman"/>
          <w:sz w:val="26"/>
          <w:szCs w:val="26"/>
        </w:rPr>
        <w:t xml:space="preserve">муниципального района «Ижемский»                                     Л.И. Терентьева                                                                    </w:t>
      </w:r>
    </w:p>
    <w:p w:rsidR="00F222E9" w:rsidRPr="00F222E9" w:rsidRDefault="00B1191F" w:rsidP="00F222E9">
      <w:pPr>
        <w:spacing w:after="0"/>
        <w:ind w:firstLine="709"/>
        <w:jc w:val="right"/>
        <w:rPr>
          <w:rFonts w:ascii="Times New Roman" w:hAnsi="Times New Roman"/>
          <w:sz w:val="28"/>
          <w:szCs w:val="28"/>
        </w:rPr>
      </w:pPr>
      <w:r>
        <w:rPr>
          <w:rFonts w:ascii="Times New Roman" w:hAnsi="Times New Roman"/>
          <w:sz w:val="28"/>
          <w:szCs w:val="28"/>
        </w:rPr>
        <w:lastRenderedPageBreak/>
        <w:t>У</w:t>
      </w:r>
      <w:r w:rsidR="00F222E9" w:rsidRPr="00F222E9">
        <w:rPr>
          <w:rFonts w:ascii="Times New Roman" w:hAnsi="Times New Roman"/>
          <w:sz w:val="28"/>
          <w:szCs w:val="28"/>
        </w:rPr>
        <w:t xml:space="preserve">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приложение 1</w:t>
      </w:r>
    </w:p>
    <w:p w:rsidR="00F222E9" w:rsidRPr="00F222E9" w:rsidRDefault="00F222E9" w:rsidP="00F222E9">
      <w:pPr>
        <w:spacing w:after="0"/>
        <w:ind w:firstLine="709"/>
        <w:jc w:val="center"/>
        <w:rPr>
          <w:rFonts w:ascii="Times New Roman" w:hAnsi="Times New Roman"/>
          <w:sz w:val="28"/>
          <w:szCs w:val="28"/>
        </w:rPr>
      </w:pP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ПОЛОЖЕНИЕ</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о   приемной эвакуационной комиссии муниципального района  «Ижемский»</w:t>
      </w:r>
    </w:p>
    <w:p w:rsidR="00F222E9" w:rsidRPr="00F222E9" w:rsidRDefault="00F222E9" w:rsidP="00F222E9">
      <w:pPr>
        <w:spacing w:after="0"/>
        <w:ind w:firstLine="709"/>
        <w:jc w:val="center"/>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 Общие положения.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Приемная эвакуационная комиссия муниципального района «Ижемский» (далее - Комиссия) образуется в целях планирования, организации и проведения приема, размещения и первоочередного жизнеобеспечения эваконаселения  на территории муниципального района «Ижемский» в чрезвычайных ситуациях мирного и военного времени, а также для осуществления координации деятельности администрации муниципального района «Ижемский» с администрациями сельских поселений Ижемского района по вопросам организации и обеспечения эвакуационных мероприятий.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xml:space="preserve"> Комиссия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директивами и решениями Министерства Российской Федерации по делам гражданской обороны, чрезвычайным ситуациям и ликвидации последствий стихийных бедствий, Конституцией Республики Коми, законами Республики Коми и иными нормативными правовыми актами Республики Коми, распоряжениями Главы Республики Коми, правовыми актами органов местного самоуправления муниципального района «Ижемский». </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Комиссия осуществляет свою деятельность во взаимодействии с администрацией муниципального района «Ижемский», органами местного самоуправления сельских поселений, организациями независимо от форм их собственности и ведомственной принадлежности, осуществляющими свою деятельность на территории муниципального района «Ижемский» и обеспечивающими прием, размещение и первоочередное жизнеобеспечение эвакуируемого 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xml:space="preserve">Положение о Комиссии и ее персональный состав утверждается постановлением администрации муниципального района «Ижемский». </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xml:space="preserve">Членами Комиссии являются руководители или заместители руководителей структурных подразделений администрации муниципального </w:t>
      </w:r>
      <w:r w:rsidRPr="00F222E9">
        <w:rPr>
          <w:rFonts w:ascii="Times New Roman" w:hAnsi="Times New Roman"/>
          <w:sz w:val="28"/>
          <w:szCs w:val="28"/>
        </w:rPr>
        <w:lastRenderedPageBreak/>
        <w:t xml:space="preserve">района «Ижемский», руководители или заместители руководителей организаций, осуществляющих свою деятельность на территории муниципального района «Ижемский», руководители нештатных аварийно-спасательных формирований Ижемского района. </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xml:space="preserve">Постановлениями администраций сельских поселений могут создаваться приемные эвакуационные комиссии или приемные эвакуационные пункты сельских поселений. </w:t>
      </w: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 Основными задачами Комиссии в пределах ее компетенции являются: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2.1. При повседневной деятельности гражданской обороны:</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направление руководящих документов по вопросам проведения эвакуационных мероприятий в приемные эвакуационные комиссии или приемные эвакуационные пункты сельских поселений;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приобретение практических навыков в выполнении задач в ходе учений и тренировок;</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взаимодействие с отделом по делам ГО и ЧС администрации муниципального района «Ижемский» по вопросам планирования эвакуационных мероприятий;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разработка предложений руководителю администрации муниципального района «Ижемский» для принятия решения по организации приема, размещения и первоочередного жизнеобеспечения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осуществление в установленном порядке контроля за планированием  приема, размещения и первоочередного жизнеобеспечения эваконаселения в сельских поселениях;</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оказание помощи и осуществление контроля за качеством подготовки эвакуационных органов сельских поселений к работе при чрезвычайных ситуациях мирного и военного времени;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2.2. При возникновении чрезвычайных ситуаций природного и техногенного характера или в особый период:</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организация и осуществление в установленном порядке контроля за своевременным развертыванием и подготовкой к работе эвакуационных органов;</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внесение необходимых уточнений в документы плана приема, размещения и жизнеобеспечения эваконаселения на территории муниципального района «Ижемский» на военное время по складывающейся обстановке и доведение изменений до эвакуационных органов муниципального района и сельских поселений;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взаимодействие с отделом по делам ГО и ЧС администрации муниципального района «Ижемский».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lastRenderedPageBreak/>
        <w:t>2.3. При принятии решения на проведение эвакуационных мероприятий в чрезвычайных ситуациях природного и техногенного характера или с объявлением постановления администрации муниципального района «Ижемский» о проведении эвакуационных мероприятий: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xml:space="preserve">- сбор, учет и анализ данных о ходе приема, размещения и первоочередного жизнеобеспечения эваконаселения и организаций; </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осуществление совместно с отделом по делам ГО и ЧС администрации муниципального района «Ижемский»  сбора и обобщения данных о складывающейся обстановке и условиях проведения  приема, размещения и первоочередного жизнеобеспечения эваконаселения и организаций на территории района, участие в подготовке предложений руководителю администрации муниципального района «Ижемский» для принятия им решения по данным обстановки;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доведение до эвакуационных органов района и сельских поселений решений и распоряжений администрации муниципального района «Ижемский», принимаемых в ходе проведения эвакуационных мероприятий, осуществление контроля за своевременным выполнением этих решений и распоряжений;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xml:space="preserve"> - координация деятельности районных спасательных служб гражданской обороны, организаций, обеспечивающих проведение приема, размещения и первоочередного жизнеобеспечения эваконаселения;  </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представление руководителю администрации муниципального района «Ижемский» отчетных документов о выполненных эвакуационных мероприятиях, предусмотренных табелем срочных донесений.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3. Комиссия в пределах своей компетенции имеет право:</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запрашивать и получать в установленном порядке от руководителей организаций, органов местного самоуправления и районных спасательных служб гражданской обороны необходимые для своей деятельности материалы и информацию;</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приглашать в установленном порядке на свои заседания руководителей структурных подразделений администрации муниципального района «Ижемский» и организаций;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оказывать методическую помощь в работе эвакуационных органов сельских поселений;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создавать рабочие группы для решения основных вопросов, относящихся к компетенции Комиссии, определять порядок их работы;</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вносить в установленном порядке предложения руководителю администрации района «Ижемский» по вопросам, относящимся к компетенции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lastRenderedPageBreak/>
        <w:t>4. Председатель Комиссии назначается постановлением администрации муниципального района «Ижемский» из числа заместителей руководителя администрации муниципального района «Ижемский».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Персональный состав и организационная структура Комиссии утверждаются (изменяются) постановлением  администрации муниципального района «Ижемский» по представлению председателя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5. Председатель Комиссии в пределах своей компетенции: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по поручению руководителя администрации муниципального района «Ижемский» в исполнительный период принимает решения, обязательные для выполнения руководителями органов местного самоуправления, организаций, эвакуационного органа муниципального района и сельских поселений по вопросам подготовки эвакуационных органов, планирования, приема, размещения и всестороннего обеспечения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устанавливает порядок специальной подготовки личного состава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определяет перечень рабочих и справочных документов и материалов членов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6. Заседания Комиссии проводятся при возникновении необходимости безотлагательного рассмотрения вопросов, входящих в ее компетенцию.</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7. Решения Комиссии принимаются большинством голосов от числа присутствующих на заседании членов Комиссии путем открытого голосования и оформляются в виде протоколов, которые утверждаются председателем или его заместителем. В случае необходимости решения Комиссии оформляются в виде проектов постановлений администрации муниципального района «Ижемский», которые вносятся на рассмотрение в установленном порядке.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8. Для обеспечения подготовки и работы Комиссии ее членами разрабатывается документация, состоящая: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из документов (выписок) плана по вопросам приема, размещения и первоочередного жизнеобеспечения эваконаселения и проведения эвакуационных мероприятий (разрабатываются совместно с отделом по делам ГО и ЧС администрации муниципального района «Ижемский»), из рабочих документов членов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из справочных документов и материалов.</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9. Документы плана по вопросам организации и проведения эвакуационных мероприятий разрабатываются в двух экземплярах и хранятся в отделе по делам ГО и ЧС администрации  муниципального района «Ижемский».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10. Организационно - техническое обеспечение деятельности Комиссии возлагается на администрацию муниципального района «Ижемский».</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lastRenderedPageBreak/>
        <w:t xml:space="preserve">Утверждено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приложение 2</w:t>
      </w:r>
    </w:p>
    <w:p w:rsidR="00F222E9" w:rsidRPr="00F222E9" w:rsidRDefault="00F222E9" w:rsidP="00F222E9">
      <w:pPr>
        <w:spacing w:after="0"/>
        <w:ind w:firstLine="709"/>
        <w:contextualSpacing/>
        <w:jc w:val="right"/>
        <w:rPr>
          <w:rFonts w:ascii="Times New Roman" w:hAnsi="Times New Roman"/>
          <w:bCs/>
          <w:sz w:val="28"/>
          <w:szCs w:val="28"/>
        </w:rPr>
      </w:pPr>
    </w:p>
    <w:p w:rsidR="00F222E9" w:rsidRPr="00F222E9" w:rsidRDefault="00F222E9" w:rsidP="00F222E9">
      <w:pPr>
        <w:pStyle w:val="20"/>
        <w:rPr>
          <w:b w:val="0"/>
          <w:bCs/>
          <w:i/>
          <w:sz w:val="28"/>
          <w:szCs w:val="28"/>
        </w:rPr>
      </w:pPr>
      <w:r w:rsidRPr="00F222E9">
        <w:rPr>
          <w:b w:val="0"/>
          <w:bCs/>
          <w:i/>
          <w:sz w:val="28"/>
          <w:szCs w:val="28"/>
        </w:rPr>
        <w:t>Состав</w:t>
      </w:r>
    </w:p>
    <w:p w:rsidR="00F222E9" w:rsidRPr="00F222E9" w:rsidRDefault="00F222E9" w:rsidP="00F222E9">
      <w:pPr>
        <w:spacing w:after="0"/>
        <w:jc w:val="center"/>
        <w:rPr>
          <w:rFonts w:ascii="Times New Roman" w:hAnsi="Times New Roman"/>
          <w:bCs/>
          <w:sz w:val="28"/>
          <w:szCs w:val="28"/>
        </w:rPr>
      </w:pPr>
      <w:r w:rsidRPr="00F222E9">
        <w:rPr>
          <w:rFonts w:ascii="Times New Roman" w:hAnsi="Times New Roman"/>
          <w:bCs/>
          <w:sz w:val="28"/>
          <w:szCs w:val="28"/>
        </w:rPr>
        <w:t xml:space="preserve">приемной эвакуационной комиссии </w:t>
      </w: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bCs/>
          <w:sz w:val="28"/>
          <w:szCs w:val="28"/>
        </w:rPr>
        <w:t>муниципального района «Ижемский»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40"/>
        <w:gridCol w:w="357"/>
        <w:gridCol w:w="6674"/>
      </w:tblGrid>
      <w:tr w:rsidR="00F222E9" w:rsidRPr="00F222E9" w:rsidTr="007F7168">
        <w:trPr>
          <w:cantSplit/>
          <w:trHeight w:val="688"/>
        </w:trPr>
        <w:tc>
          <w:tcPr>
            <w:tcW w:w="9571" w:type="dxa"/>
            <w:gridSpan w:val="3"/>
            <w:vAlign w:val="center"/>
          </w:tcPr>
          <w:p w:rsidR="00F222E9" w:rsidRPr="00F222E9" w:rsidRDefault="00F222E9" w:rsidP="00A67F13">
            <w:pPr>
              <w:spacing w:after="0"/>
              <w:rPr>
                <w:rFonts w:ascii="Times New Roman" w:hAnsi="Times New Roman"/>
                <w:bCs/>
                <w:sz w:val="28"/>
                <w:szCs w:val="28"/>
              </w:rPr>
            </w:pPr>
            <w:r w:rsidRPr="00F222E9">
              <w:rPr>
                <w:rFonts w:ascii="Times New Roman" w:hAnsi="Times New Roman"/>
                <w:bCs/>
                <w:sz w:val="28"/>
                <w:szCs w:val="28"/>
              </w:rPr>
              <w:t>1.1. Группа управления:</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Селиверстов Р.Е.</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заместитель руководителя администрации муниципального района «Ижемский» (председатель комиссии);</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Канева И.В.</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Управления делами администрации муниципального района «Ижемский» (заместитель председателя комиссии);</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Поздеева Н.А.</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отдела правовой и кадровой работы администрации муниципального района «Ижемский» (секретарь комиссии).</w:t>
            </w:r>
          </w:p>
        </w:tc>
      </w:tr>
      <w:tr w:rsidR="00F222E9" w:rsidRPr="00F222E9" w:rsidTr="007F7168">
        <w:trPr>
          <w:cantSplit/>
          <w:trHeight w:val="641"/>
        </w:trPr>
        <w:tc>
          <w:tcPr>
            <w:tcW w:w="9571" w:type="dxa"/>
            <w:gridSpan w:val="3"/>
            <w:vAlign w:val="center"/>
          </w:tcPr>
          <w:p w:rsidR="00F222E9" w:rsidRPr="00F222E9" w:rsidRDefault="00F222E9" w:rsidP="00A67F13">
            <w:pPr>
              <w:spacing w:after="0"/>
              <w:rPr>
                <w:rFonts w:ascii="Times New Roman" w:hAnsi="Times New Roman"/>
                <w:bCs/>
                <w:sz w:val="28"/>
                <w:szCs w:val="28"/>
              </w:rPr>
            </w:pPr>
            <w:r w:rsidRPr="00F222E9">
              <w:rPr>
                <w:rFonts w:ascii="Times New Roman" w:hAnsi="Times New Roman"/>
                <w:bCs/>
                <w:sz w:val="28"/>
                <w:szCs w:val="28"/>
              </w:rPr>
              <w:t>1.2. Группа оповещения и связи:</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Степанец А.С.</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ЕДДС администрации муниципального района «Ижемский» (начальник группы);</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Алексеев С.В.</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оперативный дежурный диспетчер </w:t>
            </w:r>
            <w:r w:rsidRPr="00F222E9">
              <w:rPr>
                <w:rFonts w:ascii="Times New Roman" w:hAnsi="Times New Roman"/>
                <w:sz w:val="28"/>
                <w:szCs w:val="28"/>
                <w:lang w:val="en-US"/>
              </w:rPr>
              <w:t>II</w:t>
            </w:r>
            <w:r w:rsidRPr="00F222E9">
              <w:rPr>
                <w:rFonts w:ascii="Times New Roman" w:hAnsi="Times New Roman"/>
                <w:sz w:val="28"/>
                <w:szCs w:val="28"/>
              </w:rPr>
              <w:t xml:space="preserve"> категории ЕДДС администрации муниципального района «Ижемский» (член группы); </w:t>
            </w:r>
          </w:p>
        </w:tc>
      </w:tr>
      <w:tr w:rsidR="00F222E9" w:rsidRPr="00F222E9" w:rsidTr="007F7168">
        <w:tc>
          <w:tcPr>
            <w:tcW w:w="2540"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Ануфриев С.Т.</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оперативный дежурный диспетчер </w:t>
            </w:r>
            <w:r w:rsidRPr="00F222E9">
              <w:rPr>
                <w:rFonts w:ascii="Times New Roman" w:hAnsi="Times New Roman"/>
                <w:sz w:val="28"/>
                <w:szCs w:val="28"/>
                <w:lang w:val="en-US"/>
              </w:rPr>
              <w:t>II</w:t>
            </w:r>
            <w:r w:rsidRPr="00F222E9">
              <w:rPr>
                <w:rFonts w:ascii="Times New Roman" w:hAnsi="Times New Roman"/>
                <w:sz w:val="28"/>
                <w:szCs w:val="28"/>
              </w:rPr>
              <w:t xml:space="preserve"> категории ЕДДС администрации муниципального района «Ижемский» (член группы) </w:t>
            </w:r>
          </w:p>
        </w:tc>
      </w:tr>
      <w:tr w:rsidR="00F222E9" w:rsidRPr="00F222E9" w:rsidTr="007F7168">
        <w:trPr>
          <w:cantSplit/>
          <w:trHeight w:val="581"/>
        </w:trPr>
        <w:tc>
          <w:tcPr>
            <w:tcW w:w="9571" w:type="dxa"/>
            <w:gridSpan w:val="3"/>
            <w:vAlign w:val="center"/>
          </w:tcPr>
          <w:p w:rsidR="00F222E9" w:rsidRPr="00F222E9" w:rsidRDefault="00F222E9" w:rsidP="00A67F13">
            <w:pPr>
              <w:spacing w:after="0"/>
              <w:rPr>
                <w:rFonts w:ascii="Times New Roman" w:hAnsi="Times New Roman"/>
                <w:bCs/>
                <w:sz w:val="28"/>
                <w:szCs w:val="28"/>
              </w:rPr>
            </w:pPr>
            <w:r w:rsidRPr="00F222E9">
              <w:rPr>
                <w:rFonts w:ascii="Times New Roman" w:hAnsi="Times New Roman"/>
                <w:bCs/>
                <w:sz w:val="28"/>
                <w:szCs w:val="28"/>
              </w:rPr>
              <w:t>1.3. Группа транспортного обеспечения эвакомероприятий:</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Козлов А.Н.</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отдела по делам ГО и ЧС администрации муниципального района «Ижемский» (начальник группы);</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Греченюк Н.В.</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начальник МБУ «Жилищное управление» (член группы); </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Курков А.М.</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ОГИБДД ОМВД России по Ижемскому району (член группы) (по согласованию).</w:t>
            </w:r>
          </w:p>
        </w:tc>
      </w:tr>
      <w:tr w:rsidR="00F222E9" w:rsidRPr="00F222E9" w:rsidTr="007F7168">
        <w:trPr>
          <w:cantSplit/>
          <w:trHeight w:hRule="exact" w:val="726"/>
        </w:trPr>
        <w:tc>
          <w:tcPr>
            <w:tcW w:w="9571" w:type="dxa"/>
            <w:gridSpan w:val="3"/>
            <w:vAlign w:val="center"/>
          </w:tcPr>
          <w:p w:rsidR="00F222E9" w:rsidRPr="00F222E9" w:rsidRDefault="00F222E9" w:rsidP="00A67F13">
            <w:pPr>
              <w:spacing w:after="0"/>
              <w:rPr>
                <w:rFonts w:ascii="Times New Roman" w:hAnsi="Times New Roman"/>
                <w:bCs/>
                <w:sz w:val="28"/>
                <w:szCs w:val="28"/>
              </w:rPr>
            </w:pPr>
            <w:r w:rsidRPr="00F222E9">
              <w:rPr>
                <w:rFonts w:ascii="Times New Roman" w:hAnsi="Times New Roman"/>
                <w:bCs/>
                <w:sz w:val="28"/>
                <w:szCs w:val="28"/>
              </w:rPr>
              <w:lastRenderedPageBreak/>
              <w:t>1.4. Группа учета эваконаселения и организаций:</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Тугашева Т.А.</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отдела экономического анализа, прогнозирования и осуществления закупок администрации муниципального района «Ижемский» (начальник группы);</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Канева Г.Н.</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главный специалист отдела экономического анализа,  прогнозирования и осуществления закупок администрации муниципального района «Ижемский» (член группы);</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Койнов С.П.</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 ведущий специалист отдела по делам ГО и ЧС администрации муниципального района «Ижемский» (член группы). </w:t>
            </w:r>
          </w:p>
        </w:tc>
      </w:tr>
      <w:tr w:rsidR="00F222E9" w:rsidRPr="00F222E9" w:rsidTr="007F7168">
        <w:trPr>
          <w:cantSplit/>
          <w:trHeight w:val="761"/>
        </w:trPr>
        <w:tc>
          <w:tcPr>
            <w:tcW w:w="9571" w:type="dxa"/>
            <w:gridSpan w:val="3"/>
            <w:vAlign w:val="center"/>
          </w:tcPr>
          <w:p w:rsidR="00F222E9" w:rsidRPr="00F222E9" w:rsidRDefault="00F222E9" w:rsidP="00A67F13">
            <w:pPr>
              <w:spacing w:after="0"/>
              <w:jc w:val="both"/>
              <w:rPr>
                <w:rFonts w:ascii="Times New Roman" w:hAnsi="Times New Roman"/>
                <w:bCs/>
                <w:sz w:val="28"/>
                <w:szCs w:val="28"/>
              </w:rPr>
            </w:pPr>
            <w:r w:rsidRPr="00F222E9">
              <w:rPr>
                <w:rFonts w:ascii="Times New Roman" w:hAnsi="Times New Roman"/>
                <w:bCs/>
                <w:sz w:val="28"/>
                <w:szCs w:val="28"/>
              </w:rPr>
              <w:t>1.5. Группа организации приема и размещения эваконаселения и организаций:</w:t>
            </w:r>
          </w:p>
          <w:p w:rsidR="00F222E9" w:rsidRPr="00F222E9" w:rsidRDefault="00F222E9" w:rsidP="00A67F13">
            <w:pPr>
              <w:spacing w:after="0"/>
              <w:rPr>
                <w:rFonts w:ascii="Times New Roman" w:hAnsi="Times New Roman"/>
                <w:b/>
                <w:bCs/>
                <w:sz w:val="28"/>
                <w:szCs w:val="28"/>
              </w:rPr>
            </w:pP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Терентьева А.И.</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отдела строительства, архитектуры и градостроительства  администрации муниципального района «Ижемский» (начальник группы);</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Ануфриева П.М.</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заместитель руководителя администрации сельского поселения «Ижма» (член группы) (по согласованию);</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Артеева А.В.</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заместитель руководителя администрации сельского поселения «Мохча» (член группы) (по согласованию);</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Назаренко В.Н.</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заместитель руководителя администрации сельского поселения «Щельяюр» (член группы) (по согласованию).</w:t>
            </w:r>
          </w:p>
        </w:tc>
      </w:tr>
      <w:tr w:rsidR="00F222E9" w:rsidRPr="00F222E9" w:rsidTr="007F7168">
        <w:trPr>
          <w:cantSplit/>
          <w:trHeight w:val="761"/>
        </w:trPr>
        <w:tc>
          <w:tcPr>
            <w:tcW w:w="9571" w:type="dxa"/>
            <w:gridSpan w:val="3"/>
            <w:vAlign w:val="center"/>
          </w:tcPr>
          <w:p w:rsidR="00F222E9" w:rsidRPr="00F222E9" w:rsidRDefault="00F222E9" w:rsidP="00A67F13">
            <w:pPr>
              <w:spacing w:after="0"/>
              <w:jc w:val="both"/>
              <w:rPr>
                <w:rFonts w:ascii="Times New Roman" w:hAnsi="Times New Roman"/>
                <w:bCs/>
                <w:sz w:val="28"/>
                <w:szCs w:val="28"/>
              </w:rPr>
            </w:pPr>
            <w:r w:rsidRPr="00F222E9">
              <w:rPr>
                <w:rFonts w:ascii="Times New Roman" w:hAnsi="Times New Roman"/>
                <w:bCs/>
                <w:sz w:val="28"/>
                <w:szCs w:val="28"/>
              </w:rPr>
              <w:t>1.6. Группа обеспечения (представители территориальных нештатных аварийно – спасательных формирований и других организаций):</w:t>
            </w:r>
          </w:p>
          <w:p w:rsidR="00F222E9" w:rsidRPr="00F222E9" w:rsidRDefault="00F222E9" w:rsidP="00A67F13">
            <w:pPr>
              <w:spacing w:after="0"/>
              <w:rPr>
                <w:rFonts w:ascii="Times New Roman" w:hAnsi="Times New Roman"/>
                <w:b/>
                <w:bCs/>
                <w:sz w:val="28"/>
                <w:szCs w:val="28"/>
              </w:rPr>
            </w:pP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Сметанин Б.Г.</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отдела территориального развития и коммунального хозяйства администрации муниципального района «Ижемский» (начальник группы);</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Игнатова И.В.</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заместитель руководителя администрации сельского поселения «Краснобор» (представитель администрации сельского поселения «Краснобор») (по согласованию);</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Канева А.В.</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главный специалист отдела правовой и кадровой </w:t>
            </w:r>
            <w:r w:rsidRPr="00F222E9">
              <w:rPr>
                <w:rFonts w:ascii="Times New Roman" w:hAnsi="Times New Roman"/>
                <w:sz w:val="28"/>
                <w:szCs w:val="28"/>
              </w:rPr>
              <w:lastRenderedPageBreak/>
              <w:t>работы администрации муниципального района «Ижемский» (член группы);</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lastRenderedPageBreak/>
              <w:t>Семяшкин И.С.</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начальник Ижемского РЭС ПО «ЦЭС» филиал ПАО «МРСК Северо-Запада» «Комиэнерго» (член группы) (по согласованию); </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Артеева Н.Ю.</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заместитель руководителя администрации сельского поселения «Сизябск» (представитель администрации сельского поселения «Сизябск») (по согласованию);</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Филиппов А.Г.</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директор Ижемского филиала АО «Коми тепловая компания» (по согласованию);</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Плосков В.А.</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ПСЧ-81 ФГКУ «8 отряд ФПС по Республике Коми» (член группы) (по согласованию);</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Рочев А.В.</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Отряда ППС РК № 21 (член группы) (по согласованию);</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Федотова Ю.В.</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главный врач ГБУЗ «Ижемская ЦРБ» (член группы) (по согласованию);</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Волкова А.В.</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Управления образования администрации муниципального района «Ижемский»  (член группы);</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Витязева М.В.</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начальник миграционного пункта ОМВД России по Ижемскому району (член группы) (по согласованию);</w:t>
            </w:r>
          </w:p>
        </w:tc>
      </w:tr>
      <w:tr w:rsidR="00F222E9" w:rsidRPr="00F222E9" w:rsidTr="007F7168">
        <w:tc>
          <w:tcPr>
            <w:tcW w:w="2540"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Филиппова Э.Э.</w:t>
            </w:r>
          </w:p>
        </w:tc>
        <w:tc>
          <w:tcPr>
            <w:tcW w:w="357"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674"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заместитель руководителя администрации сельского поселения «Кельчиюр» (представитель администрации сельского поселения «Кельчиюр») (по согласованию).</w:t>
            </w:r>
          </w:p>
        </w:tc>
      </w:tr>
    </w:tbl>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jc w:val="both"/>
        <w:rPr>
          <w:rFonts w:ascii="Times New Roman" w:hAnsi="Times New Roman"/>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3"/>
        <w:gridCol w:w="433"/>
        <w:gridCol w:w="7412"/>
      </w:tblGrid>
      <w:tr w:rsidR="00F222E9" w:rsidRPr="00F222E9" w:rsidTr="007F7168">
        <w:tc>
          <w:tcPr>
            <w:tcW w:w="1803"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Примечание:</w:t>
            </w:r>
          </w:p>
        </w:tc>
        <w:tc>
          <w:tcPr>
            <w:tcW w:w="433"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1.</w:t>
            </w:r>
          </w:p>
        </w:tc>
        <w:tc>
          <w:tcPr>
            <w:tcW w:w="7412"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Каждый член приемной эвакуационной комиссии муниципального района «Ижемский» обязан своевременно информировать председателя Комиссии через секретаря об изменениях должности по месту работы, номеров служебного, домашнего и сотового телефона, домашнего адреса.</w:t>
            </w:r>
          </w:p>
        </w:tc>
      </w:tr>
      <w:tr w:rsidR="00F222E9" w:rsidRPr="00F222E9" w:rsidTr="007F7168">
        <w:tc>
          <w:tcPr>
            <w:tcW w:w="1803" w:type="dxa"/>
          </w:tcPr>
          <w:p w:rsidR="00F222E9" w:rsidRPr="00F222E9" w:rsidRDefault="00F222E9" w:rsidP="00A67F13">
            <w:pPr>
              <w:spacing w:after="0"/>
              <w:jc w:val="both"/>
              <w:rPr>
                <w:rFonts w:ascii="Times New Roman" w:hAnsi="Times New Roman"/>
                <w:sz w:val="28"/>
                <w:szCs w:val="28"/>
              </w:rPr>
            </w:pPr>
          </w:p>
        </w:tc>
        <w:tc>
          <w:tcPr>
            <w:tcW w:w="433"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2.</w:t>
            </w:r>
          </w:p>
        </w:tc>
        <w:tc>
          <w:tcPr>
            <w:tcW w:w="7412"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Время сбора членов приемной эвакуационной комиссии муниципального района «Ижемский» по сигналу «ОБЪЯВЛЕН СБОР» у председателя Комиссии - 1 час. 30 мин.</w:t>
            </w:r>
          </w:p>
        </w:tc>
      </w:tr>
    </w:tbl>
    <w:p w:rsidR="00F222E9" w:rsidRPr="00F222E9" w:rsidRDefault="00F222E9" w:rsidP="00F222E9">
      <w:pPr>
        <w:spacing w:after="0"/>
        <w:ind w:firstLine="709"/>
        <w:jc w:val="both"/>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lastRenderedPageBreak/>
        <w:t xml:space="preserve">Утверждено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приложение 3</w:t>
      </w: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sz w:val="28"/>
          <w:szCs w:val="28"/>
        </w:rPr>
        <w:br/>
      </w:r>
      <w:r w:rsidRPr="00F222E9">
        <w:rPr>
          <w:rFonts w:ascii="Times New Roman" w:hAnsi="Times New Roman"/>
          <w:bCs/>
          <w:sz w:val="28"/>
          <w:szCs w:val="28"/>
        </w:rPr>
        <w:t>ФУНКЦИОНАЛЬНЫЕ ОБЯЗАННОСТИ</w:t>
      </w:r>
    </w:p>
    <w:p w:rsidR="00F222E9" w:rsidRPr="00F222E9" w:rsidRDefault="00F222E9" w:rsidP="00F222E9">
      <w:pPr>
        <w:spacing w:after="0"/>
        <w:jc w:val="center"/>
        <w:rPr>
          <w:rFonts w:ascii="Times New Roman" w:hAnsi="Times New Roman"/>
          <w:bCs/>
          <w:sz w:val="28"/>
          <w:szCs w:val="28"/>
        </w:rPr>
      </w:pPr>
      <w:r w:rsidRPr="00F222E9">
        <w:rPr>
          <w:rFonts w:ascii="Times New Roman" w:hAnsi="Times New Roman"/>
          <w:bCs/>
          <w:sz w:val="28"/>
          <w:szCs w:val="28"/>
        </w:rPr>
        <w:t>ПРЕДСЕДАТЕЛЯ ПРИЕМНОЙ ЭВАКУАЦИОННОЙ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Председатель приемной эвакуационной комиссии (далее - Комиссия) подчиняется руководителю администрации муниципального района «Ижемский» и является непосредственным начальником для всех членов Комиссии. Его решения являются обязательными к исполнению всеми членами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Председатель Комиссии района отвечает за разработку и своевременную корректировку плана приема эваконаселения, подготовку маршрутов эвакуации, подготовку безопасного района к приему эваконаселения и за прием эваконаселения в безопасном районе в военное время.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Председатель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 В мирное время: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разработку планирующих документов по организации, проведению и всестороннему обеспечению эвакуационных мероприятий;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разработкой и своевременной корректировкой планирующих документов по организации, проведению и всестороннему обеспечению эвакуационных мероприятий в районе и ПОМ ГО;</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подготовкой безопасного района к приему, размещению и всестороннему обеспечению эваконаселения из категорированных городов;</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организацией подготовки и готовностью подчиненных эвакуационных органов к выполнению возложенных задач;</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проводит заседания членов эвакоприемной комиссии по вопросам планирования, проведения и всестороннего обеспечения эвакомероприятий.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 При переводе ГО с мирного на военное положение: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приведением в готовность подчиненных эвакуационных органов, проверку схем оповещения и связи;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уточнение категорий и численности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уточнение плана приема населения, порядка и осуществления всех видов обеспечения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подготовку к развертыванию ПЭП, пунктов посадки (высадки);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lastRenderedPageBreak/>
        <w:t>- осуществляет контроль за подготовкой транспортных средств к эвакуационным перевозкам людей, организацией инженерного оборудования маршрутов пешей эвакуации и укрытий в местах привалов;</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уточнение совместно с транспортными органами порядка использования всех видов транспорта, выделяемого для вывоза населения в места расселения;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приведением в готовность имеющихся защитных сооружений в районах ПЭП, пунктах посадки (высадки);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уточнение с подчиненными и взаимодействующими эвакуационными комиссиями порядок приема, размещения и обеспечения населения в безопасном районе.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3. С получением распоряжения о проведении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постоянное поддержание связи с подчиненными эвакуационными органами и транспортными службами;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выполнением разработанных и уточненных к конкретным условиям обстановки планов приема 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руководство работой подчиненных эвакуационных органов по приему и отправке эваконаселения в безопасный район;</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организацией регулирования движения и поддержания порядка в ходе эвакомероприятий;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сбор и обобщение данных о ходе эвакоприемных мероприятий.</w:t>
      </w: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lastRenderedPageBreak/>
        <w:t xml:space="preserve">Утверждено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приложение 4</w:t>
      </w: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ind w:firstLine="851"/>
        <w:jc w:val="center"/>
        <w:rPr>
          <w:rFonts w:ascii="Times New Roman" w:hAnsi="Times New Roman"/>
          <w:sz w:val="28"/>
          <w:szCs w:val="28"/>
        </w:rPr>
      </w:pPr>
      <w:r w:rsidRPr="00F222E9">
        <w:rPr>
          <w:rFonts w:ascii="Times New Roman" w:hAnsi="Times New Roman"/>
          <w:bCs/>
          <w:sz w:val="28"/>
          <w:szCs w:val="28"/>
        </w:rPr>
        <w:t>ФУНКЦИОНАЛЬНЫЕ ОБЯЗАННОСТИ</w:t>
      </w:r>
    </w:p>
    <w:p w:rsidR="00F222E9" w:rsidRPr="00F222E9" w:rsidRDefault="00F222E9" w:rsidP="00F222E9">
      <w:pPr>
        <w:spacing w:after="0"/>
        <w:ind w:firstLine="851"/>
        <w:jc w:val="center"/>
        <w:rPr>
          <w:rFonts w:ascii="Times New Roman" w:hAnsi="Times New Roman"/>
          <w:bCs/>
          <w:sz w:val="28"/>
          <w:szCs w:val="28"/>
        </w:rPr>
      </w:pPr>
      <w:r w:rsidRPr="00F222E9">
        <w:rPr>
          <w:rFonts w:ascii="Times New Roman" w:hAnsi="Times New Roman"/>
          <w:bCs/>
          <w:sz w:val="28"/>
          <w:szCs w:val="28"/>
        </w:rPr>
        <w:t>ЗАМЕСТИТЕЛЯ ПРЕДСЕДАТЕЛЯ ПРИЕМНОЙ</w:t>
      </w:r>
    </w:p>
    <w:p w:rsidR="00F222E9" w:rsidRPr="00F222E9" w:rsidRDefault="00F222E9" w:rsidP="00F222E9">
      <w:pPr>
        <w:spacing w:after="0"/>
        <w:ind w:firstLine="851"/>
        <w:jc w:val="center"/>
        <w:rPr>
          <w:rFonts w:ascii="Times New Roman" w:hAnsi="Times New Roman"/>
          <w:sz w:val="28"/>
          <w:szCs w:val="28"/>
        </w:rPr>
      </w:pPr>
      <w:r w:rsidRPr="00F222E9">
        <w:rPr>
          <w:rFonts w:ascii="Times New Roman" w:hAnsi="Times New Roman"/>
          <w:bCs/>
          <w:sz w:val="28"/>
          <w:szCs w:val="28"/>
        </w:rPr>
        <w:t xml:space="preserve"> ЭВАКУАЦИОННОЙ КОМИССИИ РАЙОНА</w:t>
      </w:r>
    </w:p>
    <w:p w:rsidR="00F222E9" w:rsidRPr="00F222E9" w:rsidRDefault="00F222E9" w:rsidP="00F222E9">
      <w:pPr>
        <w:spacing w:after="0"/>
        <w:ind w:firstLine="851"/>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Заместитель председателя Комиссии подчиняется председателю Комиссии и является прямым начальником всего личного состава Комиссии. Его указания и распоряжения являются обязательными для выполнения всеми членами Комиссии. Он работает под руководством председателя Комиссии, а в его отсутствие выполняет в полном объеме его функциональные обязанности.</w:t>
      </w: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Заместитель председателя Комиссии:</w:t>
      </w: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1. В мирное время:</w:t>
      </w: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 организует и осуществляет контроль за разработкой плана приема и размещения эваконаселения в безопасном района;</w:t>
      </w: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 осуществляет контроль за подготовкой подчиненных эвакуационных органов к выполнению задач по приему, размещению и всестороннему обеспечению эваконаселения;</w:t>
      </w: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 организует взаимодействие с органами военного управления по вопросам выделения транспортных средств, совместного использования транспортных коммуникаций, организации комендантской службы на маршрутах эвакуации, согласования районов размещения эваконаселения в безопасном районе.</w:t>
      </w: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2. При переводе ГО с мирного на военное положение:</w:t>
      </w: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 осуществляет постоянный контроль за приведением в готовность к выполнению задач подчиненных эвакоприемных органов;</w:t>
      </w: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 осуществляет контроль за ходом уточнения плана приема, размещения и всестороннего обеспечения эваконаселения в безопасном районе;</w:t>
      </w: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 осуществляет контроль за подготовкой к развертыванию ПЭП, пунктов посадки (высадки);</w:t>
      </w: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 организует совместно с органами военного управления и транспортными службами уточнение расчета автотранспорта для организации вывоза населения.</w:t>
      </w:r>
    </w:p>
    <w:p w:rsidR="00F222E9" w:rsidRPr="00F222E9" w:rsidRDefault="00F222E9" w:rsidP="00F222E9">
      <w:pPr>
        <w:spacing w:after="0"/>
        <w:ind w:firstLine="851"/>
        <w:jc w:val="both"/>
        <w:rPr>
          <w:rFonts w:ascii="Times New Roman" w:hAnsi="Times New Roman"/>
          <w:sz w:val="26"/>
          <w:szCs w:val="26"/>
        </w:rPr>
      </w:pPr>
      <w:r w:rsidRPr="00F222E9">
        <w:rPr>
          <w:rFonts w:ascii="Times New Roman" w:hAnsi="Times New Roman"/>
          <w:sz w:val="26"/>
          <w:szCs w:val="26"/>
        </w:rPr>
        <w:t>3. С получением распоряжения на проведение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ходом оповещения эвакоприемных органов всех уровней о начале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развертыванием ПЭП, пунктов посадки (высадки).</w:t>
      </w: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lastRenderedPageBreak/>
        <w:t xml:space="preserve">Утверждено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sz w:val="28"/>
          <w:szCs w:val="28"/>
        </w:rPr>
        <w:t xml:space="preserve">                                                                                                            приложение 5</w:t>
      </w:r>
      <w:r w:rsidRPr="00F222E9">
        <w:rPr>
          <w:rFonts w:ascii="Times New Roman" w:hAnsi="Times New Roman"/>
          <w:sz w:val="28"/>
          <w:szCs w:val="28"/>
        </w:rPr>
        <w:br/>
      </w:r>
      <w:r w:rsidRPr="00F222E9">
        <w:rPr>
          <w:rFonts w:ascii="Times New Roman" w:hAnsi="Times New Roman"/>
          <w:sz w:val="28"/>
          <w:szCs w:val="28"/>
        </w:rPr>
        <w:br/>
      </w:r>
      <w:r w:rsidRPr="00F222E9">
        <w:rPr>
          <w:rFonts w:ascii="Times New Roman" w:hAnsi="Times New Roman"/>
          <w:bCs/>
          <w:sz w:val="28"/>
          <w:szCs w:val="28"/>
        </w:rPr>
        <w:t>ФУНКЦИОНАЛЬНЫЕ ОБЯЗАННОСТИ</w:t>
      </w:r>
    </w:p>
    <w:p w:rsidR="00F222E9" w:rsidRPr="00F222E9" w:rsidRDefault="00F222E9" w:rsidP="00F222E9">
      <w:pPr>
        <w:spacing w:after="0"/>
        <w:contextualSpacing/>
        <w:jc w:val="center"/>
        <w:rPr>
          <w:rFonts w:ascii="Times New Roman" w:hAnsi="Times New Roman"/>
          <w:sz w:val="28"/>
          <w:szCs w:val="28"/>
        </w:rPr>
      </w:pPr>
      <w:r w:rsidRPr="00F222E9">
        <w:rPr>
          <w:rFonts w:ascii="Times New Roman" w:hAnsi="Times New Roman"/>
          <w:bCs/>
          <w:sz w:val="28"/>
          <w:szCs w:val="28"/>
        </w:rPr>
        <w:t>СЕКРЕТАРЯ ПРИЕМНОЙ ЭВАКУАЦИОННОЙ КОМИССИИ</w:t>
      </w: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Секретарь Комиссии подчиняется председателю Комиссии и работает под его руководством.</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Секретарь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 В мирное время: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сбор членов Комиссии на заседания;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ведет протоколы заседаний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уточняет списки членов  Комиссии и при необходимости вносит изменения в ее состав;</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доводит принятые на заседаниях Комиссии решения до исполнителей и контролирует их исполнение.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 При переводе ГО с мирного на военное положение: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с получением сигнала прибывает в отдел по делам ГО и ЧС администрации муниципального района «Ижемский», получает документы плана приема, размещения и первоочередного жизнеобеспечения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контролирует ход оповещения и прибытия членов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отрабатывает доклады, отчеты, донесения в соответствии с табелем срочных донесений и распоряжениями председателя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3. С получением распоряжения на проведение эвакомероприятий: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сбор и учет поступающих докладов и донесений о ходе эвакомероприятий;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обобщает поступающую информацию, готовит доклады председателю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готовит доклады, донесения о ходе эвакуации в вышестоящие органы управления;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ведет учет принятых и отданных в ходе эвакомероприятий распоряжений, доводит принятые решения до исполнителей и контролирует поступление докладов об их исполнении.</w:t>
      </w:r>
    </w:p>
    <w:p w:rsidR="00F222E9" w:rsidRPr="00F222E9" w:rsidRDefault="00F222E9" w:rsidP="00F222E9">
      <w:pPr>
        <w:spacing w:after="0"/>
        <w:ind w:firstLine="851"/>
        <w:jc w:val="right"/>
        <w:rPr>
          <w:rFonts w:ascii="Times New Roman" w:hAnsi="Times New Roman"/>
          <w:sz w:val="28"/>
          <w:szCs w:val="28"/>
        </w:rPr>
      </w:pPr>
      <w:r w:rsidRPr="00F222E9">
        <w:rPr>
          <w:rFonts w:ascii="Times New Roman" w:hAnsi="Times New Roman"/>
          <w:sz w:val="28"/>
          <w:szCs w:val="28"/>
        </w:rPr>
        <w:br/>
      </w:r>
    </w:p>
    <w:p w:rsidR="00F222E9" w:rsidRPr="00F222E9" w:rsidRDefault="00F222E9" w:rsidP="00F222E9">
      <w:pPr>
        <w:spacing w:after="0"/>
        <w:ind w:firstLine="851"/>
        <w:jc w:val="right"/>
        <w:rPr>
          <w:rFonts w:ascii="Times New Roman" w:hAnsi="Times New Roman"/>
          <w:sz w:val="28"/>
          <w:szCs w:val="28"/>
        </w:rPr>
      </w:pPr>
      <w:r w:rsidRPr="00F222E9">
        <w:rPr>
          <w:rFonts w:ascii="Times New Roman" w:hAnsi="Times New Roman"/>
          <w:sz w:val="28"/>
          <w:szCs w:val="28"/>
        </w:rPr>
        <w:lastRenderedPageBreak/>
        <w:t xml:space="preserve">Утверждено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приложение 6</w:t>
      </w:r>
    </w:p>
    <w:p w:rsidR="00F222E9" w:rsidRPr="00F222E9" w:rsidRDefault="00F222E9" w:rsidP="00F222E9">
      <w:pPr>
        <w:spacing w:after="0"/>
        <w:ind w:firstLine="851"/>
        <w:jc w:val="right"/>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bCs/>
          <w:sz w:val="28"/>
          <w:szCs w:val="28"/>
        </w:rPr>
        <w:t>ФУНКЦИОНАЛЬНЫЕ ОБЯЗАННОСТИ РУКОВОДИТЕЛЯ ГРУППЫ ОРГАНИЗАЦИИ ПРИЕМА И РАЗМЕЩЕНИЯ ЭВАКОНАСЕЛЕНИЯ</w:t>
      </w:r>
    </w:p>
    <w:p w:rsidR="00F222E9" w:rsidRPr="00F222E9" w:rsidRDefault="00F222E9" w:rsidP="00F222E9">
      <w:pPr>
        <w:spacing w:after="0"/>
        <w:ind w:firstLine="851"/>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Руководитель группы приема и организации размещения эваконаселения подчиняется председателю Комиссии и работает под его руководством. Отвечает за подготовку безопасного района к размещению эвакуируемого 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Руководитель группы:</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 В мирное время: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разработкой планов приема и размещения эваконаселения в безопасном районе;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контрольные проверки готовности эвакуационных органов к приему и размещению эваконаселения в безопасном районе;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совместно с отделом по делам ГО и ЧС администрации муниципального района «Ижемский» и органами местного самоуправления осуществляет планирование использования жилого фонда и общественных зданий и сооружений в безопасном районе для размещения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состоянием общественных зданий и сооружений, запланированных для размещения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разрабатывает и представляет председателю Комиссии предложения по совершенствованию вопросов размещения эваконаселения в безопасном районе.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 При переводе ГО с мирного на военное положение: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уточнением планов приема и размещения населения в городских и сельских поселениях района в соответствии со сложившейся обстановкой;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контролирует ход приведения эвакоприемных органов в безопасном районе к выполнению задач по приему и размещению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сбор, обобщение поступающей информации о ходе прибытия и размещения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представляет доклады председателю Комиссии о выполненных мероприятиях по приему и размещению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lastRenderedPageBreak/>
        <w:t>- готовит предложения по внесению корректировок, изменений и дополнений в планы приема и размещения населения в соответствии с обстановкой.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3. С получением распоряжения на проведение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контролирует прибытие эваконаселения на приемные пункты эвакуации и дальнейшее размещение в безопасном районе;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координирует работу эвакоприемных органов по приему и размещению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сбор, обобщение поступающей информации о ходе прибытия и размещения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представляет доклады председателю Комиссии о выполненных мероприятиях по приему и размещению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готовит предложения по внесению корректировки, изменений и дополнений в планы приема и размещения населения в соответствии с обстановкой.</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br/>
      </w:r>
      <w:r w:rsidRPr="00F222E9">
        <w:rPr>
          <w:rFonts w:ascii="Times New Roman" w:hAnsi="Times New Roman"/>
          <w:sz w:val="28"/>
          <w:szCs w:val="28"/>
        </w:rPr>
        <w:br/>
      </w:r>
      <w:r w:rsidRPr="00F222E9">
        <w:rPr>
          <w:rFonts w:ascii="Times New Roman" w:hAnsi="Times New Roman"/>
          <w:sz w:val="28"/>
          <w:szCs w:val="28"/>
        </w:rPr>
        <w:br/>
      </w: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lastRenderedPageBreak/>
        <w:t xml:space="preserve">Утверждено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приложение 7</w:t>
      </w:r>
    </w:p>
    <w:p w:rsidR="00F222E9" w:rsidRPr="00F222E9" w:rsidRDefault="00F222E9" w:rsidP="00F222E9">
      <w:pPr>
        <w:spacing w:after="0"/>
        <w:ind w:firstLine="851"/>
        <w:jc w:val="right"/>
        <w:rPr>
          <w:rFonts w:ascii="Times New Roman" w:hAnsi="Times New Roman"/>
          <w:sz w:val="28"/>
          <w:szCs w:val="28"/>
        </w:rPr>
      </w:pPr>
    </w:p>
    <w:p w:rsidR="00F222E9" w:rsidRPr="00F222E9" w:rsidRDefault="00F222E9" w:rsidP="00F222E9">
      <w:pPr>
        <w:spacing w:after="0"/>
        <w:ind w:firstLine="851"/>
        <w:jc w:val="center"/>
        <w:rPr>
          <w:rFonts w:ascii="Times New Roman" w:hAnsi="Times New Roman"/>
          <w:sz w:val="28"/>
          <w:szCs w:val="28"/>
        </w:rPr>
      </w:pPr>
      <w:r w:rsidRPr="00F222E9">
        <w:rPr>
          <w:rFonts w:ascii="Times New Roman" w:hAnsi="Times New Roman"/>
          <w:bCs/>
          <w:sz w:val="28"/>
          <w:szCs w:val="28"/>
        </w:rPr>
        <w:t>ФУНКЦИОНАЛЬНЫЕ ОБЯЗАННОСТИ РУКОВОДИТЕЛЯ ГРУППЫ ТРАНСПОРТНОГО ОБЕСПЕЧЕНИЯ</w:t>
      </w:r>
    </w:p>
    <w:p w:rsidR="00F222E9" w:rsidRPr="00F222E9" w:rsidRDefault="00F222E9" w:rsidP="00F222E9">
      <w:pPr>
        <w:spacing w:after="0"/>
        <w:ind w:firstLine="851"/>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Руководитель группы транспортного обеспечения подчиняется председателю  Комиссии и работает под его руководством. Он отвечает за планирование и подготовку транспортных средств, а также маршрутов к проведению приема эвакуированного населения, материальных ценностей и подвоза рабочих смен.</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Руководитель группы:</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 В мирное время: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и контролирует разработку и своевременное уточнение расчетов на выделение автомобильного транспорта для проведения эвакуационных мероприятий;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состоянием и готовностью транспорта, выделяемого для проведения эвакоперевозок;</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совместно с отделом по делам ГО и ЧС администрации муниципального района «Ижемский» и органами военного управления определяет маршруты перевозок эвакуируемого населения в безопасном районе;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планированию выделения личного состава ОГИБДД ОМВД России по Ижемскому району для регулирования движения и сопровождения эвакуационных колонн на маршрутах;</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готовит предложения председателю Комиссии по улучшению дорожного покрытия, дооборудованию (переоборудованию) мостов, организации объездных путей и переправ.</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 При переводе ГО с мирного на военное положение: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уточнению расчетов по выделению транспорта для эвакоперевозок;</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дооборудованию грузового транспорта для перевозки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и контролирует работу по приведению в готовность к эвакоперевозкам всех видов транспортных средств;</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lastRenderedPageBreak/>
        <w:t>- уточняет маршруты движения транспорта к местам посадки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готовит предложения председателю Комиссии по вопросам транспортного и дорожного обеспечения.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3. С получением распоряжения на проведение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и контролирует поставку транспорта на пункты посадки эваконаселения в безопасном районе;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осуществляет контроль за движением транспортных колонн по маршрутам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совместно с органами ОГИБДД ОМВД России по Ижемскому району организует регулирование движения и сопровождение эвакоколонн по маршрутам;</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техническому обслуживанию техники и своевременному обеспечению горюче-смазочными материалами;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принимает экстренные меры по устранению нарушения дорожного покрытия, ремонту мостов, при необходимости организует работу по наведению переправ и оборудованию объездных путей;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готовит предложения председателю  Комиссии по сложившейся обстановке.</w:t>
      </w:r>
    </w:p>
    <w:p w:rsidR="00F222E9" w:rsidRPr="00F222E9" w:rsidRDefault="00F222E9" w:rsidP="00F222E9">
      <w:pPr>
        <w:spacing w:after="0"/>
        <w:ind w:firstLine="851"/>
        <w:jc w:val="right"/>
        <w:rPr>
          <w:rFonts w:ascii="Times New Roman" w:hAnsi="Times New Roman"/>
          <w:sz w:val="28"/>
          <w:szCs w:val="28"/>
        </w:rPr>
      </w:pPr>
      <w:r w:rsidRPr="00F222E9">
        <w:rPr>
          <w:rFonts w:ascii="Times New Roman" w:hAnsi="Times New Roman"/>
          <w:sz w:val="28"/>
          <w:szCs w:val="28"/>
        </w:rPr>
        <w:br/>
      </w: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lastRenderedPageBreak/>
        <w:t xml:space="preserve">Утверждено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приложение 8</w:t>
      </w:r>
      <w:r w:rsidRPr="00F222E9">
        <w:rPr>
          <w:rFonts w:ascii="Times New Roman" w:hAnsi="Times New Roman"/>
          <w:sz w:val="28"/>
          <w:szCs w:val="28"/>
        </w:rPr>
        <w:br/>
      </w:r>
    </w:p>
    <w:p w:rsidR="00F222E9" w:rsidRPr="00F222E9" w:rsidRDefault="00F222E9" w:rsidP="00F222E9">
      <w:pPr>
        <w:spacing w:after="0"/>
        <w:ind w:firstLine="851"/>
        <w:jc w:val="center"/>
        <w:rPr>
          <w:rFonts w:ascii="Times New Roman" w:hAnsi="Times New Roman"/>
          <w:sz w:val="28"/>
          <w:szCs w:val="28"/>
        </w:rPr>
      </w:pPr>
      <w:r w:rsidRPr="00F222E9">
        <w:rPr>
          <w:rFonts w:ascii="Times New Roman" w:hAnsi="Times New Roman"/>
          <w:bCs/>
          <w:sz w:val="28"/>
          <w:szCs w:val="28"/>
        </w:rPr>
        <w:t>ФУНКЦИОНАЛЬНЫЕ ОБЯЗАННОСТИ РУКОВОДИТЕЛЯ ГРУППЫ УЧЕТА ЭВАКОНАСЕЛЕНИЯ И ОРГАНИЗАЦИЙ</w:t>
      </w:r>
    </w:p>
    <w:p w:rsidR="00F222E9" w:rsidRPr="00F222E9" w:rsidRDefault="00F222E9" w:rsidP="00F222E9">
      <w:pPr>
        <w:spacing w:after="0"/>
        <w:ind w:firstLine="851"/>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Руководитель группы учета эваконаселения и организаций подчиняется председателю Комиссии и работает под его непосредственным руководством. Он отвечает за сбор и постоянную корректировку данных о численности всех категорий населения, подлежащего размещению в безопасном районе, сбор, обобщение, анализ и представление информации о ходе эвакомероприятий председателю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Руководитель группы:</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 В мирное время: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сбору и уточнению информации о численности населения, подлежащего размещению в безопасном районе.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 При переводе ГО с мирного на военное положение: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сбору, обобщению и анализу информации по обстановке, готовит доклады председателю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через средства массовой информации по доведению складывающейся обстановки до 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уточнению эвакуационных списков;</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информационное обеспечение работы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3. С получением распоряжения на проведение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через СМИ доведение до населения информации о начале эвакуации, правила поведения и порядок действий;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контроль за ходом прибытия и учетом эваконаселения на приемные эвакуационные пункты;</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сбору информации о ходе выдвижения, перемещения эвакоколонн по маршрутам эвакуации и прибытия в конечные пункты;</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доведение информации до населения по сложившейся обстановке, а также ее изменения в ходе проведения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готовит доклады председателю Комиссии.</w:t>
      </w:r>
    </w:p>
    <w:p w:rsidR="00F222E9" w:rsidRDefault="00F222E9" w:rsidP="00F222E9">
      <w:pPr>
        <w:spacing w:after="0"/>
        <w:ind w:firstLine="851"/>
        <w:jc w:val="right"/>
        <w:rPr>
          <w:rFonts w:ascii="Times New Roman" w:hAnsi="Times New Roman"/>
          <w:sz w:val="28"/>
          <w:szCs w:val="28"/>
        </w:rPr>
      </w:pPr>
    </w:p>
    <w:p w:rsidR="00F222E9" w:rsidRPr="00F222E9" w:rsidRDefault="00F222E9" w:rsidP="00F222E9">
      <w:pPr>
        <w:spacing w:after="0"/>
        <w:ind w:firstLine="851"/>
        <w:jc w:val="right"/>
        <w:rPr>
          <w:rFonts w:ascii="Times New Roman" w:hAnsi="Times New Roman"/>
          <w:sz w:val="28"/>
          <w:szCs w:val="28"/>
        </w:rPr>
      </w:pPr>
      <w:r w:rsidRPr="00F222E9">
        <w:rPr>
          <w:rFonts w:ascii="Times New Roman" w:hAnsi="Times New Roman"/>
          <w:sz w:val="28"/>
          <w:szCs w:val="28"/>
        </w:rPr>
        <w:lastRenderedPageBreak/>
        <w:br/>
        <w:t xml:space="preserve">Утверждено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приложение 9</w:t>
      </w:r>
    </w:p>
    <w:p w:rsidR="00F222E9" w:rsidRPr="00F222E9" w:rsidRDefault="00F222E9" w:rsidP="00F222E9">
      <w:pPr>
        <w:spacing w:after="0"/>
        <w:ind w:firstLine="851"/>
        <w:rPr>
          <w:rFonts w:ascii="Times New Roman" w:hAnsi="Times New Roman"/>
          <w:sz w:val="28"/>
          <w:szCs w:val="28"/>
        </w:rPr>
      </w:pPr>
    </w:p>
    <w:p w:rsidR="00F222E9" w:rsidRPr="00F222E9" w:rsidRDefault="00F222E9" w:rsidP="00F222E9">
      <w:pPr>
        <w:spacing w:after="0"/>
        <w:ind w:firstLine="851"/>
        <w:jc w:val="center"/>
        <w:rPr>
          <w:rFonts w:ascii="Times New Roman" w:hAnsi="Times New Roman"/>
          <w:sz w:val="28"/>
          <w:szCs w:val="28"/>
        </w:rPr>
      </w:pPr>
      <w:r w:rsidRPr="00F222E9">
        <w:rPr>
          <w:rFonts w:ascii="Times New Roman" w:hAnsi="Times New Roman"/>
          <w:bCs/>
          <w:sz w:val="28"/>
          <w:szCs w:val="28"/>
        </w:rPr>
        <w:t>ФУНКЦИОНАЛЬНЫЕ ОБЯЗАННОСТИ</w:t>
      </w:r>
    </w:p>
    <w:p w:rsidR="00F222E9" w:rsidRPr="00F222E9" w:rsidRDefault="00F222E9" w:rsidP="00F222E9">
      <w:pPr>
        <w:spacing w:after="0"/>
        <w:ind w:firstLine="851"/>
        <w:jc w:val="center"/>
        <w:rPr>
          <w:rFonts w:ascii="Times New Roman" w:hAnsi="Times New Roman"/>
          <w:bCs/>
          <w:sz w:val="28"/>
          <w:szCs w:val="28"/>
        </w:rPr>
      </w:pPr>
      <w:r w:rsidRPr="00F222E9">
        <w:rPr>
          <w:rFonts w:ascii="Times New Roman" w:hAnsi="Times New Roman"/>
          <w:bCs/>
          <w:sz w:val="28"/>
          <w:szCs w:val="28"/>
        </w:rPr>
        <w:t>РУКОВОДИТЕЛЯ ГРУППЫ ОПОВЕЩЕНИЯ И СВЯЗИ</w:t>
      </w:r>
    </w:p>
    <w:p w:rsidR="00F222E9" w:rsidRPr="00F222E9" w:rsidRDefault="00F222E9" w:rsidP="00F222E9">
      <w:pPr>
        <w:spacing w:after="0"/>
        <w:ind w:firstLine="851"/>
        <w:jc w:val="center"/>
        <w:rPr>
          <w:rFonts w:ascii="Times New Roman" w:hAnsi="Times New Roman"/>
          <w:sz w:val="28"/>
          <w:szCs w:val="28"/>
        </w:rPr>
      </w:pPr>
    </w:p>
    <w:p w:rsidR="00F222E9" w:rsidRPr="00F222E9" w:rsidRDefault="00F222E9" w:rsidP="00F222E9">
      <w:pPr>
        <w:spacing w:after="0"/>
        <w:ind w:firstLine="851"/>
        <w:contextualSpacing/>
        <w:jc w:val="both"/>
        <w:rPr>
          <w:rFonts w:ascii="Times New Roman" w:hAnsi="Times New Roman"/>
          <w:sz w:val="28"/>
          <w:szCs w:val="28"/>
        </w:rPr>
      </w:pPr>
      <w:r w:rsidRPr="00F222E9">
        <w:rPr>
          <w:rFonts w:ascii="Times New Roman" w:hAnsi="Times New Roman"/>
          <w:sz w:val="28"/>
          <w:szCs w:val="28"/>
        </w:rPr>
        <w:t xml:space="preserve">Руководитель группы оповещения и связи подчиняется председателю Комиссии и работает под его руководством. </w:t>
      </w:r>
    </w:p>
    <w:p w:rsidR="00F222E9" w:rsidRPr="00F222E9" w:rsidRDefault="00F222E9" w:rsidP="00F222E9">
      <w:pPr>
        <w:spacing w:after="0"/>
        <w:ind w:firstLine="851"/>
        <w:contextualSpacing/>
        <w:jc w:val="both"/>
        <w:rPr>
          <w:rFonts w:ascii="Times New Roman" w:hAnsi="Times New Roman"/>
          <w:sz w:val="28"/>
          <w:szCs w:val="28"/>
        </w:rPr>
      </w:pPr>
      <w:r w:rsidRPr="00F222E9">
        <w:rPr>
          <w:rFonts w:ascii="Times New Roman" w:hAnsi="Times New Roman"/>
          <w:sz w:val="28"/>
          <w:szCs w:val="28"/>
        </w:rPr>
        <w:t xml:space="preserve">Он отвечает за обеспечение Комиссии и эвакоприемных пунктов связью, организацию и контроль  </w:t>
      </w:r>
      <w:r w:rsidRPr="00F222E9">
        <w:rPr>
          <w:rStyle w:val="FontStyle24"/>
          <w:sz w:val="28"/>
          <w:szCs w:val="28"/>
        </w:rPr>
        <w:t>за эксплуатационно-техническим обслуживанием стационарных средств связи и оповещения, установленных на предприятиях связи и находящихся в ведении штабов ГО, а также поддержание их в постоянной боевой готовности; организацию технического обеспечения передачи и приема сигналов оповещения по соответствующим указаниям</w:t>
      </w:r>
      <w:r w:rsidRPr="00F222E9">
        <w:rPr>
          <w:rFonts w:ascii="Times New Roman" w:hAnsi="Times New Roman"/>
          <w:sz w:val="28"/>
          <w:szCs w:val="28"/>
        </w:rPr>
        <w:t>.</w:t>
      </w:r>
    </w:p>
    <w:p w:rsidR="00F222E9" w:rsidRPr="00F222E9" w:rsidRDefault="00F222E9" w:rsidP="00F222E9">
      <w:pPr>
        <w:spacing w:after="0"/>
        <w:ind w:firstLine="851"/>
        <w:contextualSpacing/>
        <w:jc w:val="both"/>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lastRenderedPageBreak/>
        <w:t xml:space="preserve">Утверждено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приложение 10</w:t>
      </w:r>
    </w:p>
    <w:p w:rsidR="00F222E9" w:rsidRPr="00F222E9" w:rsidRDefault="00F222E9" w:rsidP="00F222E9">
      <w:pPr>
        <w:spacing w:after="0"/>
        <w:ind w:firstLine="851"/>
        <w:jc w:val="center"/>
        <w:rPr>
          <w:rFonts w:ascii="Times New Roman" w:hAnsi="Times New Roman"/>
          <w:bCs/>
          <w:sz w:val="28"/>
          <w:szCs w:val="28"/>
        </w:rPr>
      </w:pPr>
      <w:r w:rsidRPr="00F222E9">
        <w:rPr>
          <w:rFonts w:ascii="Times New Roman" w:hAnsi="Times New Roman"/>
          <w:bCs/>
          <w:sz w:val="28"/>
          <w:szCs w:val="28"/>
        </w:rPr>
        <w:t>ФУНКЦИОНАЛЬНЫЕ ОБЯЗАННОСТИ РУКОВОДИТЕЛЯ ГРУППЫ ОБЕСПЕЧЕНИЯ (ПРЕДСТАВИТЕЛИ ТЕРРИТРИАЛЬНЫХ НЕШТАТНЫХ АВАРИЙНО-СПАСАТЕЛЬНЫХ ФОРМИРОВАНИЙ И ДРУГИХ ОРГАНИЗАЦИЙ)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Руководитель группы:</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 При переводе ГО с мирного на военное положение: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контролирует подготовку эвакоприемных органов к приему и всестороннему первоочередному жизнеобеспечению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уточнению состояния водоисточников, систем водоснабжения, пунктов общественного питания и торговли и их мощности в безопасном районе;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уточнению возможностей энерго-топливообеспечения и предоставления необходимых коммунально-бытовых услуг, медицинского обеспечения эваконаселения в безопасном районе;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и контролирует подготовку ПОМ ГО торговли и питания, коммунально-технической, медицинской службы к организации первоочередного обеспечения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уточнению численности эваконаселения и потребностей в продукции (услугах) первоочередного обеспечения;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организует работу по уточнению баз и складов, из которых будет осуществляться снабжение эваконаселения и объемов заложенной на них продукции;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готовит предложения председателю Комиссии по подготовке к первоочередному обеспечению эваконаселения в сложившейся обстановке.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 С получением распоряжения на проведение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контролирует организацию всестороннего обеспечения эваконаселения на приемных эвакуационных пунктах, в местах малых привалов на пеших маршрутах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контролирует работу эвакоприемных органов по организации всестороннего обеспечения эваконаселения на приемных эвакуационных пунктах и в местах размещения в безопасном районе;</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 готовит доклады председателю Комиссии по вопросам организации всестороннего обеспечения эваконаселения.</w:t>
      </w: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lastRenderedPageBreak/>
        <w:t xml:space="preserve">Утверждено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приложение 11</w:t>
      </w:r>
    </w:p>
    <w:p w:rsidR="00F222E9" w:rsidRPr="00F222E9" w:rsidRDefault="00F222E9" w:rsidP="00F222E9">
      <w:pPr>
        <w:spacing w:after="0"/>
        <w:ind w:firstLine="851"/>
        <w:jc w:val="center"/>
        <w:rPr>
          <w:rFonts w:ascii="Times New Roman" w:hAnsi="Times New Roman"/>
          <w:b/>
          <w:bCs/>
          <w:sz w:val="28"/>
          <w:szCs w:val="28"/>
        </w:rPr>
      </w:pPr>
    </w:p>
    <w:p w:rsidR="00F222E9" w:rsidRPr="00F222E9" w:rsidRDefault="00F222E9" w:rsidP="00F222E9">
      <w:pPr>
        <w:spacing w:after="0"/>
        <w:ind w:firstLine="851"/>
        <w:jc w:val="center"/>
        <w:rPr>
          <w:rFonts w:ascii="Times New Roman" w:hAnsi="Times New Roman"/>
          <w:sz w:val="28"/>
          <w:szCs w:val="28"/>
        </w:rPr>
      </w:pPr>
      <w:r w:rsidRPr="00F222E9">
        <w:rPr>
          <w:rFonts w:ascii="Times New Roman" w:hAnsi="Times New Roman"/>
          <w:bCs/>
          <w:sz w:val="28"/>
          <w:szCs w:val="28"/>
        </w:rPr>
        <w:t>ПЕРЕЧЕНЬ</w:t>
      </w:r>
    </w:p>
    <w:p w:rsidR="00F222E9" w:rsidRPr="00F222E9" w:rsidRDefault="00F222E9" w:rsidP="00F222E9">
      <w:pPr>
        <w:spacing w:after="0"/>
        <w:ind w:firstLine="851"/>
        <w:jc w:val="center"/>
        <w:rPr>
          <w:rFonts w:ascii="Times New Roman" w:hAnsi="Times New Roman"/>
          <w:sz w:val="28"/>
          <w:szCs w:val="28"/>
        </w:rPr>
      </w:pPr>
      <w:r w:rsidRPr="00F222E9">
        <w:rPr>
          <w:rFonts w:ascii="Times New Roman" w:hAnsi="Times New Roman"/>
          <w:bCs/>
          <w:sz w:val="28"/>
          <w:szCs w:val="28"/>
        </w:rPr>
        <w:t>ДОКУМЕНТОВ ЭВАКОПРИЕМНЫХ КОМИССИЙ СЕЛЬСКИХ</w:t>
      </w:r>
    </w:p>
    <w:p w:rsidR="00F222E9" w:rsidRPr="00F222E9" w:rsidRDefault="00F222E9" w:rsidP="00F222E9">
      <w:pPr>
        <w:spacing w:after="0"/>
        <w:ind w:firstLine="851"/>
        <w:jc w:val="center"/>
        <w:rPr>
          <w:rFonts w:ascii="Times New Roman" w:hAnsi="Times New Roman"/>
          <w:sz w:val="28"/>
          <w:szCs w:val="28"/>
        </w:rPr>
      </w:pPr>
      <w:r w:rsidRPr="00F222E9">
        <w:rPr>
          <w:rFonts w:ascii="Times New Roman" w:hAnsi="Times New Roman"/>
          <w:bCs/>
          <w:sz w:val="28"/>
          <w:szCs w:val="28"/>
        </w:rPr>
        <w:t>ПОСЕЛЕНИЙ РАЙОНА</w:t>
      </w:r>
    </w:p>
    <w:p w:rsidR="00F222E9" w:rsidRPr="00F222E9" w:rsidRDefault="00F222E9" w:rsidP="00F222E9">
      <w:pPr>
        <w:spacing w:after="0"/>
        <w:ind w:firstLine="851"/>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 Положение о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 Функциональные обязанности членов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3. Список членов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4. Схема оповещения и сбора членов Комиссии по сигналам ГО (в рабочее и не рабочее время).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5. Схема связи при проведении эвакомероприятий.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6.  Расчет на размещение эвакуируемого населения по населенным пунктам.</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7. Книга учета населения, прибывшего по рассредоточению и эвакуации.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8. Журнал учета занятий с членами Комиссии.</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9. Карта подселения эваконаселения.</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10. Списки домовладельцев и квартиросъемщиков населенных пунктов поселения для подселения к ним эвакуируемых.</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11. Ордера на право занятия зданий, помещений и использования земельных участков в особый период.</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12. Справочные материалы.</w:t>
      </w:r>
    </w:p>
    <w:p w:rsidR="00F222E9" w:rsidRPr="00F222E9" w:rsidRDefault="00F222E9" w:rsidP="00F222E9">
      <w:pPr>
        <w:spacing w:after="0"/>
        <w:ind w:firstLine="851"/>
        <w:rPr>
          <w:rFonts w:ascii="Times New Roman" w:hAnsi="Times New Roman"/>
          <w:sz w:val="28"/>
          <w:szCs w:val="28"/>
        </w:rPr>
      </w:pPr>
      <w:r w:rsidRPr="00F222E9">
        <w:rPr>
          <w:rFonts w:ascii="Times New Roman" w:hAnsi="Times New Roman"/>
          <w:sz w:val="28"/>
          <w:szCs w:val="28"/>
        </w:rPr>
        <w:br/>
      </w:r>
      <w:r w:rsidRPr="00F222E9">
        <w:rPr>
          <w:rFonts w:ascii="Times New Roman" w:hAnsi="Times New Roman"/>
          <w:sz w:val="28"/>
          <w:szCs w:val="28"/>
        </w:rPr>
        <w:br/>
      </w:r>
      <w:r w:rsidRPr="00F222E9">
        <w:rPr>
          <w:rFonts w:ascii="Times New Roman" w:hAnsi="Times New Roman"/>
          <w:sz w:val="28"/>
          <w:szCs w:val="28"/>
        </w:rPr>
        <w:br/>
      </w:r>
      <w:r w:rsidRPr="00F222E9">
        <w:rPr>
          <w:rFonts w:ascii="Times New Roman" w:hAnsi="Times New Roman"/>
          <w:sz w:val="28"/>
          <w:szCs w:val="28"/>
        </w:rPr>
        <w:br/>
      </w:r>
      <w:r w:rsidRPr="00F222E9">
        <w:rPr>
          <w:rFonts w:ascii="Times New Roman" w:hAnsi="Times New Roman"/>
          <w:sz w:val="28"/>
          <w:szCs w:val="28"/>
        </w:rPr>
        <w:br/>
      </w:r>
      <w:r w:rsidRPr="00F222E9">
        <w:rPr>
          <w:rFonts w:ascii="Times New Roman" w:hAnsi="Times New Roman"/>
          <w:sz w:val="28"/>
          <w:szCs w:val="28"/>
        </w:rPr>
        <w:br/>
      </w:r>
      <w:r w:rsidRPr="00F222E9">
        <w:rPr>
          <w:rFonts w:ascii="Times New Roman" w:hAnsi="Times New Roman"/>
          <w:sz w:val="28"/>
          <w:szCs w:val="28"/>
        </w:rPr>
        <w:br/>
      </w:r>
      <w:r w:rsidRPr="00F222E9">
        <w:rPr>
          <w:rFonts w:ascii="Times New Roman" w:hAnsi="Times New Roman"/>
          <w:sz w:val="28"/>
          <w:szCs w:val="28"/>
        </w:rPr>
        <w:br/>
      </w:r>
    </w:p>
    <w:p w:rsidR="00F222E9" w:rsidRPr="00F222E9" w:rsidRDefault="00F222E9" w:rsidP="00F222E9">
      <w:pPr>
        <w:spacing w:after="0"/>
        <w:ind w:firstLine="851"/>
        <w:jc w:val="center"/>
        <w:rPr>
          <w:rFonts w:ascii="Times New Roman" w:hAnsi="Times New Roman"/>
          <w:b/>
          <w:bCs/>
          <w:sz w:val="28"/>
          <w:szCs w:val="28"/>
        </w:rPr>
      </w:pPr>
    </w:p>
    <w:p w:rsidR="00F222E9" w:rsidRPr="00F222E9" w:rsidRDefault="00F222E9" w:rsidP="00F222E9">
      <w:pPr>
        <w:spacing w:after="0"/>
        <w:ind w:firstLine="851"/>
        <w:jc w:val="center"/>
        <w:rPr>
          <w:rFonts w:ascii="Times New Roman" w:hAnsi="Times New Roman"/>
          <w:b/>
          <w:bCs/>
          <w:sz w:val="28"/>
          <w:szCs w:val="28"/>
        </w:rPr>
      </w:pPr>
    </w:p>
    <w:p w:rsidR="00F222E9" w:rsidRPr="00F222E9" w:rsidRDefault="00F222E9" w:rsidP="00F222E9">
      <w:pPr>
        <w:spacing w:after="0"/>
        <w:ind w:firstLine="851"/>
        <w:jc w:val="center"/>
        <w:rPr>
          <w:rFonts w:ascii="Times New Roman" w:hAnsi="Times New Roman"/>
          <w:b/>
          <w:bCs/>
          <w:sz w:val="28"/>
          <w:szCs w:val="28"/>
        </w:rPr>
      </w:pPr>
    </w:p>
    <w:p w:rsidR="00F222E9" w:rsidRPr="00F222E9" w:rsidRDefault="00F222E9" w:rsidP="00F222E9">
      <w:pPr>
        <w:spacing w:after="0"/>
        <w:ind w:firstLine="709"/>
        <w:jc w:val="right"/>
        <w:rPr>
          <w:rFonts w:ascii="Times New Roman" w:hAnsi="Times New Roman"/>
          <w:sz w:val="28"/>
          <w:szCs w:val="28"/>
        </w:rPr>
      </w:pP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lastRenderedPageBreak/>
        <w:t xml:space="preserve">Утверждено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 xml:space="preserve">постановлением администрации </w:t>
      </w:r>
    </w:p>
    <w:p w:rsidR="00F222E9" w:rsidRPr="00F222E9" w:rsidRDefault="00F222E9" w:rsidP="00F222E9">
      <w:pPr>
        <w:spacing w:after="0"/>
        <w:ind w:firstLine="709"/>
        <w:jc w:val="center"/>
        <w:rPr>
          <w:rFonts w:ascii="Times New Roman" w:hAnsi="Times New Roman"/>
          <w:sz w:val="28"/>
          <w:szCs w:val="28"/>
        </w:rPr>
      </w:pPr>
      <w:r w:rsidRPr="00F222E9">
        <w:rPr>
          <w:rFonts w:ascii="Times New Roman" w:hAnsi="Times New Roman"/>
          <w:sz w:val="28"/>
          <w:szCs w:val="28"/>
        </w:rPr>
        <w:t xml:space="preserve">                                                           муниципального района «Ижемский» </w:t>
      </w:r>
    </w:p>
    <w:p w:rsidR="00F222E9" w:rsidRPr="00F222E9" w:rsidRDefault="00F222E9" w:rsidP="00F222E9">
      <w:pPr>
        <w:spacing w:after="0"/>
        <w:ind w:firstLine="709"/>
        <w:jc w:val="right"/>
        <w:rPr>
          <w:rFonts w:ascii="Times New Roman" w:hAnsi="Times New Roman"/>
          <w:sz w:val="28"/>
          <w:szCs w:val="28"/>
        </w:rPr>
      </w:pPr>
      <w:r w:rsidRPr="00F222E9">
        <w:rPr>
          <w:rFonts w:ascii="Times New Roman" w:hAnsi="Times New Roman"/>
          <w:sz w:val="28"/>
          <w:szCs w:val="28"/>
        </w:rPr>
        <w:t>от 05 октября 2017 г.  № 826</w:t>
      </w: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приложение 12</w:t>
      </w:r>
    </w:p>
    <w:p w:rsidR="00F222E9" w:rsidRPr="00F222E9" w:rsidRDefault="00F222E9" w:rsidP="00F222E9">
      <w:pPr>
        <w:spacing w:after="0"/>
        <w:ind w:firstLine="851"/>
        <w:jc w:val="both"/>
        <w:rPr>
          <w:rFonts w:ascii="Times New Roman" w:hAnsi="Times New Roman"/>
          <w:sz w:val="28"/>
          <w:szCs w:val="28"/>
        </w:rPr>
      </w:pPr>
    </w:p>
    <w:p w:rsidR="00F222E9" w:rsidRPr="00F222E9" w:rsidRDefault="00F222E9" w:rsidP="00F222E9">
      <w:pPr>
        <w:spacing w:after="0"/>
        <w:ind w:firstLine="851"/>
        <w:jc w:val="center"/>
        <w:rPr>
          <w:rFonts w:ascii="Times New Roman" w:hAnsi="Times New Roman"/>
          <w:sz w:val="28"/>
          <w:szCs w:val="28"/>
        </w:rPr>
      </w:pPr>
      <w:r w:rsidRPr="00F222E9">
        <w:rPr>
          <w:rFonts w:ascii="Times New Roman" w:hAnsi="Times New Roman"/>
          <w:bCs/>
          <w:sz w:val="28"/>
          <w:szCs w:val="28"/>
        </w:rPr>
        <w:t>ПЕРЕЧЕНЬ</w:t>
      </w:r>
    </w:p>
    <w:p w:rsidR="00F222E9" w:rsidRPr="00F222E9" w:rsidRDefault="00F222E9" w:rsidP="00F222E9">
      <w:pPr>
        <w:spacing w:after="0"/>
        <w:ind w:firstLine="851"/>
        <w:jc w:val="center"/>
        <w:rPr>
          <w:rFonts w:ascii="Times New Roman" w:hAnsi="Times New Roman"/>
          <w:sz w:val="28"/>
          <w:szCs w:val="28"/>
        </w:rPr>
      </w:pPr>
      <w:r w:rsidRPr="00F222E9">
        <w:rPr>
          <w:rFonts w:ascii="Times New Roman" w:hAnsi="Times New Roman"/>
          <w:bCs/>
          <w:sz w:val="28"/>
          <w:szCs w:val="28"/>
        </w:rPr>
        <w:t xml:space="preserve">ДОКУМЕНТОВ ПРИЕМНОГО ЭВАКУАЦИОННОГО ПУНКТА </w:t>
      </w:r>
    </w:p>
    <w:p w:rsidR="00F222E9" w:rsidRPr="00F222E9" w:rsidRDefault="00F222E9" w:rsidP="00F222E9">
      <w:pPr>
        <w:spacing w:after="0"/>
        <w:ind w:firstLine="851"/>
        <w:rPr>
          <w:rFonts w:ascii="Times New Roman" w:hAnsi="Times New Roman"/>
          <w:sz w:val="28"/>
          <w:szCs w:val="28"/>
        </w:rPr>
      </w:pP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 Выписки из постановления администрации муниципального района Ижемский» о создании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 Постановление администрации сельского поселения об утверждении состава приемного эвакуационного пункта.</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3. Положение об организации работы приемного эвакуационного пункта.</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4. Состав приемного эвакуационного пункта.</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5. Функциональные обязанности личного состава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6. Календарный план основных мероприятий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7. Схема оповещения и сбора личного состава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8. Схема размещения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9. Ордера и другие расчеты по занятию и оборудованию служебных и жилых помещений в особый период.</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10.Расчет размещения эваконаселения по населенным пунктам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11. Журнал учета занятий с личным составом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12. Журнал отданных и принятых распоряжений, донесений.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13.  Журнал учета прибывающего эваконаселения на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14. Журнал регистрации приема и места расселения поступивших в комнату матери и ребенка на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15. Журнал учета больных, поступивших в медицинский пункт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16. График отправки эваконаселения с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17. Расчет размещения эваконаселения на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18. Расчет трудоустройства прибывающего эваконаселения на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19. Расчет укрытия эвакуируемого населения на территории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20. Расчет приема эвакуируемого населения, прибывающего по плану заблаговременной (частичной) эвакуации на ПЭП.</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21.  Протоколы заседаний личного состава ПЭП.</w:t>
      </w:r>
    </w:p>
    <w:p w:rsidR="00F222E9" w:rsidRPr="00F222E9" w:rsidRDefault="00F222E9" w:rsidP="00F222E9">
      <w:pPr>
        <w:spacing w:after="0"/>
        <w:ind w:firstLine="851"/>
        <w:rPr>
          <w:rFonts w:ascii="Times New Roman" w:hAnsi="Times New Roman"/>
          <w:sz w:val="28"/>
          <w:szCs w:val="28"/>
        </w:rPr>
      </w:pPr>
      <w:r w:rsidRPr="00F222E9">
        <w:rPr>
          <w:rFonts w:ascii="Times New Roman" w:hAnsi="Times New Roman"/>
          <w:sz w:val="28"/>
          <w:szCs w:val="28"/>
        </w:rPr>
        <w:br/>
      </w:r>
      <w:r w:rsidRPr="00F222E9">
        <w:rPr>
          <w:rFonts w:ascii="Times New Roman" w:hAnsi="Times New Roman"/>
          <w:sz w:val="28"/>
          <w:szCs w:val="28"/>
        </w:rPr>
        <w:br/>
      </w:r>
      <w:r w:rsidRPr="00F222E9">
        <w:rPr>
          <w:rFonts w:ascii="Times New Roman" w:hAnsi="Times New Roman"/>
          <w:sz w:val="28"/>
          <w:szCs w:val="28"/>
        </w:rPr>
        <w:br/>
      </w:r>
      <w:r w:rsidRPr="00F222E9">
        <w:rPr>
          <w:rFonts w:ascii="Times New Roman" w:hAnsi="Times New Roman"/>
          <w:sz w:val="28"/>
          <w:szCs w:val="28"/>
        </w:rPr>
        <w:lastRenderedPageBreak/>
        <w:br/>
      </w:r>
    </w:p>
    <w:tbl>
      <w:tblPr>
        <w:tblpPr w:leftFromText="180" w:rightFromText="180" w:vertAnchor="page" w:horzAnchor="margin" w:tblpXSpec="center" w:tblpY="914"/>
        <w:tblW w:w="10031" w:type="dxa"/>
        <w:tblLook w:val="01E0"/>
      </w:tblPr>
      <w:tblGrid>
        <w:gridCol w:w="3888"/>
        <w:gridCol w:w="2032"/>
        <w:gridCol w:w="4111"/>
      </w:tblGrid>
      <w:tr w:rsidR="00F222E9" w:rsidRPr="00F222E9" w:rsidTr="00A67F13">
        <w:tc>
          <w:tcPr>
            <w:tcW w:w="3888" w:type="dxa"/>
          </w:tcPr>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 xml:space="preserve">«Изьва» </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муниципальнöй районса администрация</w:t>
            </w:r>
          </w:p>
        </w:tc>
        <w:tc>
          <w:tcPr>
            <w:tcW w:w="2032" w:type="dxa"/>
          </w:tcPr>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noProof/>
                <w:sz w:val="28"/>
                <w:szCs w:val="28"/>
                <w:lang w:eastAsia="ru-RU"/>
              </w:rPr>
              <w:drawing>
                <wp:inline distT="0" distB="0" distL="0" distR="0">
                  <wp:extent cx="716915" cy="852805"/>
                  <wp:effectExtent l="19050" t="0" r="6985" b="0"/>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716915" cy="852805"/>
                          </a:xfrm>
                          <a:prstGeom prst="rect">
                            <a:avLst/>
                          </a:prstGeom>
                          <a:noFill/>
                          <a:ln w="9525">
                            <a:noFill/>
                            <a:miter lim="800000"/>
                            <a:headEnd/>
                            <a:tailEnd/>
                          </a:ln>
                        </pic:spPr>
                      </pic:pic>
                    </a:graphicData>
                  </a:graphic>
                </wp:inline>
              </w:drawing>
            </w:r>
          </w:p>
          <w:p w:rsidR="00F222E9" w:rsidRPr="00F222E9" w:rsidRDefault="00F222E9" w:rsidP="00A67F13">
            <w:pPr>
              <w:spacing w:after="0"/>
              <w:jc w:val="center"/>
              <w:rPr>
                <w:rFonts w:ascii="Times New Roman" w:hAnsi="Times New Roman"/>
                <w:b/>
                <w:bCs/>
                <w:sz w:val="28"/>
                <w:szCs w:val="28"/>
              </w:rPr>
            </w:pPr>
          </w:p>
        </w:tc>
        <w:tc>
          <w:tcPr>
            <w:tcW w:w="4111" w:type="dxa"/>
          </w:tcPr>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 xml:space="preserve">Администрация </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 xml:space="preserve">муниципального района </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«Ижемский»</w:t>
            </w:r>
          </w:p>
        </w:tc>
      </w:tr>
    </w:tbl>
    <w:p w:rsidR="00F222E9" w:rsidRPr="00552278" w:rsidRDefault="00F222E9" w:rsidP="00F222E9">
      <w:pPr>
        <w:pStyle w:val="10"/>
        <w:ind w:left="-709"/>
        <w:jc w:val="center"/>
        <w:rPr>
          <w:b/>
          <w:spacing w:val="120"/>
          <w:szCs w:val="28"/>
        </w:rPr>
      </w:pPr>
      <w:r w:rsidRPr="00552278">
        <w:rPr>
          <w:b/>
          <w:spacing w:val="120"/>
          <w:szCs w:val="28"/>
        </w:rPr>
        <w:t>ШУÖМ</w:t>
      </w:r>
    </w:p>
    <w:p w:rsidR="00F222E9" w:rsidRPr="00552278" w:rsidRDefault="00F222E9" w:rsidP="00F222E9">
      <w:pPr>
        <w:pStyle w:val="10"/>
        <w:ind w:left="-709"/>
        <w:rPr>
          <w:b/>
          <w:szCs w:val="28"/>
        </w:rPr>
      </w:pPr>
      <w:r w:rsidRPr="00552278">
        <w:rPr>
          <w:b/>
          <w:szCs w:val="28"/>
        </w:rPr>
        <w:t xml:space="preserve">    </w:t>
      </w:r>
    </w:p>
    <w:p w:rsidR="00F222E9" w:rsidRPr="00F222E9" w:rsidRDefault="00F222E9" w:rsidP="00F222E9">
      <w:pPr>
        <w:pStyle w:val="10"/>
        <w:ind w:left="-709"/>
        <w:jc w:val="left"/>
        <w:rPr>
          <w:b/>
          <w:szCs w:val="28"/>
        </w:rPr>
      </w:pPr>
      <w:r w:rsidRPr="00552278">
        <w:rPr>
          <w:b/>
          <w:szCs w:val="28"/>
        </w:rPr>
        <w:t xml:space="preserve">                                                 П О С Т А Н О В Л Е Н И Е</w:t>
      </w:r>
      <w:r w:rsidRPr="00F222E9">
        <w:rPr>
          <w:szCs w:val="28"/>
        </w:rPr>
        <w:t xml:space="preserve">                  </w:t>
      </w:r>
      <w:r w:rsidRPr="00F222E9">
        <w:rPr>
          <w:b/>
          <w:szCs w:val="28"/>
        </w:rPr>
        <w:t xml:space="preserve"> </w:t>
      </w:r>
      <w:r w:rsidRPr="00F222E9">
        <w:rPr>
          <w:szCs w:val="28"/>
        </w:rPr>
        <w:t xml:space="preserve">        </w:t>
      </w:r>
    </w:p>
    <w:p w:rsidR="00F222E9" w:rsidRPr="00F222E9" w:rsidRDefault="00F222E9" w:rsidP="00F222E9">
      <w:pPr>
        <w:pStyle w:val="10"/>
        <w:ind w:left="-709"/>
        <w:rPr>
          <w:szCs w:val="28"/>
        </w:rPr>
      </w:pPr>
      <w:r w:rsidRPr="00F222E9">
        <w:rPr>
          <w:szCs w:val="28"/>
        </w:rPr>
        <w:t xml:space="preserve"> </w:t>
      </w:r>
    </w:p>
    <w:p w:rsidR="00F222E9" w:rsidRPr="00F222E9" w:rsidRDefault="00F222E9" w:rsidP="00F222E9">
      <w:pPr>
        <w:spacing w:after="0"/>
        <w:rPr>
          <w:rFonts w:ascii="Times New Roman" w:hAnsi="Times New Roman"/>
          <w:sz w:val="28"/>
          <w:szCs w:val="28"/>
        </w:rPr>
      </w:pPr>
      <w:r w:rsidRPr="00F222E9">
        <w:rPr>
          <w:rFonts w:ascii="Times New Roman" w:hAnsi="Times New Roman"/>
          <w:sz w:val="28"/>
          <w:szCs w:val="28"/>
        </w:rPr>
        <w:t xml:space="preserve">от 09 октября 2017 года                                                                                  № 831     </w:t>
      </w:r>
    </w:p>
    <w:p w:rsidR="00F222E9" w:rsidRPr="00F222E9" w:rsidRDefault="00F222E9" w:rsidP="00F222E9">
      <w:pPr>
        <w:spacing w:after="0"/>
        <w:rPr>
          <w:rFonts w:ascii="Times New Roman" w:hAnsi="Times New Roman"/>
          <w:sz w:val="28"/>
          <w:szCs w:val="28"/>
        </w:rPr>
      </w:pPr>
      <w:r w:rsidRPr="00F222E9">
        <w:rPr>
          <w:rFonts w:ascii="Times New Roman" w:hAnsi="Times New Roman"/>
          <w:sz w:val="28"/>
          <w:szCs w:val="28"/>
        </w:rPr>
        <w:t>Республика Коми, Ижемский район, с. Ижма</w:t>
      </w:r>
    </w:p>
    <w:p w:rsidR="00F222E9" w:rsidRPr="00F222E9" w:rsidRDefault="00F222E9" w:rsidP="00F222E9">
      <w:pPr>
        <w:spacing w:after="0"/>
        <w:rPr>
          <w:rFonts w:ascii="Times New Roman" w:hAnsi="Times New Roman"/>
          <w:sz w:val="28"/>
          <w:szCs w:val="28"/>
        </w:rPr>
      </w:pPr>
    </w:p>
    <w:tbl>
      <w:tblPr>
        <w:tblW w:w="9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77"/>
      </w:tblGrid>
      <w:tr w:rsidR="00F222E9" w:rsidRPr="00F222E9" w:rsidTr="007F7168">
        <w:trPr>
          <w:trHeight w:val="1379"/>
        </w:trPr>
        <w:tc>
          <w:tcPr>
            <w:tcW w:w="9477" w:type="dxa"/>
          </w:tcPr>
          <w:p w:rsidR="00F222E9" w:rsidRPr="00F222E9" w:rsidRDefault="00F222E9" w:rsidP="00A67F13">
            <w:pPr>
              <w:spacing w:after="0"/>
              <w:jc w:val="center"/>
              <w:outlineLvl w:val="0"/>
              <w:rPr>
                <w:rFonts w:ascii="Times New Roman" w:hAnsi="Times New Roman"/>
                <w:bCs/>
                <w:kern w:val="36"/>
                <w:sz w:val="28"/>
                <w:szCs w:val="28"/>
              </w:rPr>
            </w:pPr>
            <w:r w:rsidRPr="00F222E9">
              <w:rPr>
                <w:rFonts w:ascii="Times New Roman" w:hAnsi="Times New Roman"/>
                <w:bCs/>
                <w:kern w:val="36"/>
                <w:sz w:val="28"/>
                <w:szCs w:val="28"/>
              </w:rPr>
              <w:t>О внесении изменений в постановление администрации муниципального района «Ижемский» от 08 мая 2013 года № 333 «О комиссии по предупреждению и ликвидации чрезвычайных ситуаций и обеспечению пожарной безопасности муниципального района «Ижемский»</w:t>
            </w:r>
          </w:p>
        </w:tc>
      </w:tr>
    </w:tbl>
    <w:p w:rsidR="00F222E9" w:rsidRPr="00F222E9" w:rsidRDefault="00F222E9" w:rsidP="00F222E9">
      <w:pPr>
        <w:spacing w:after="0"/>
        <w:ind w:firstLine="851"/>
        <w:jc w:val="both"/>
        <w:outlineLvl w:val="0"/>
        <w:rPr>
          <w:rFonts w:ascii="Times New Roman" w:hAnsi="Times New Roman"/>
          <w:bCs/>
          <w:kern w:val="36"/>
          <w:sz w:val="28"/>
          <w:szCs w:val="28"/>
        </w:rPr>
      </w:pPr>
      <w:r w:rsidRPr="00F222E9">
        <w:rPr>
          <w:rFonts w:ascii="Times New Roman" w:hAnsi="Times New Roman"/>
          <w:bCs/>
          <w:kern w:val="36"/>
          <w:sz w:val="28"/>
          <w:szCs w:val="28"/>
        </w:rPr>
        <w:t>Руководствуясь Уставом муниципального образования муниципального района «Ижемский»,</w:t>
      </w:r>
    </w:p>
    <w:p w:rsidR="00F222E9" w:rsidRPr="00F222E9" w:rsidRDefault="00F222E9" w:rsidP="00F222E9">
      <w:pPr>
        <w:spacing w:after="0"/>
        <w:jc w:val="center"/>
        <w:outlineLvl w:val="0"/>
        <w:rPr>
          <w:rFonts w:ascii="Times New Roman" w:hAnsi="Times New Roman"/>
          <w:sz w:val="28"/>
          <w:szCs w:val="28"/>
        </w:rPr>
      </w:pPr>
      <w:r w:rsidRPr="00F222E9">
        <w:rPr>
          <w:rFonts w:ascii="Times New Roman" w:hAnsi="Times New Roman"/>
          <w:sz w:val="28"/>
          <w:szCs w:val="28"/>
        </w:rPr>
        <w:t>администрация муниципального района «Ижемский»</w:t>
      </w:r>
    </w:p>
    <w:p w:rsidR="00F222E9" w:rsidRPr="00F222E9" w:rsidRDefault="00F222E9" w:rsidP="00F222E9">
      <w:pPr>
        <w:spacing w:after="0"/>
        <w:rPr>
          <w:rFonts w:ascii="Times New Roman" w:hAnsi="Times New Roman"/>
          <w:sz w:val="28"/>
          <w:szCs w:val="28"/>
        </w:rPr>
      </w:pPr>
      <w:r w:rsidRPr="00F222E9">
        <w:rPr>
          <w:rFonts w:ascii="Times New Roman" w:hAnsi="Times New Roman"/>
          <w:sz w:val="28"/>
          <w:szCs w:val="28"/>
        </w:rPr>
        <w:t xml:space="preserve">                                               П О С Т А Н О В Л Я Е Т:</w:t>
      </w:r>
    </w:p>
    <w:p w:rsidR="00F222E9" w:rsidRPr="00F222E9" w:rsidRDefault="00F222E9" w:rsidP="00F222E9">
      <w:pPr>
        <w:pStyle w:val="23"/>
        <w:contextualSpacing/>
        <w:rPr>
          <w:szCs w:val="28"/>
        </w:rPr>
      </w:pPr>
      <w:r w:rsidRPr="00F222E9">
        <w:rPr>
          <w:szCs w:val="28"/>
        </w:rPr>
        <w:t>1. Приложение 1 к постановлению администрации муниципального района «Ижемский»  от 08 мая 2013 года № 333 «О комиссии по предупреждению и ликвидации чрезвычайных ситуаций и обеспечению пожарной безопасности муниципального района «Ижемский» изложить в новой редакции согласно приложению к настоящему постановлению.</w:t>
      </w:r>
    </w:p>
    <w:p w:rsidR="00F222E9" w:rsidRPr="00F222E9" w:rsidRDefault="00F222E9" w:rsidP="00F222E9">
      <w:pPr>
        <w:pStyle w:val="23"/>
        <w:contextualSpacing/>
        <w:rPr>
          <w:szCs w:val="28"/>
        </w:rPr>
      </w:pPr>
      <w:r w:rsidRPr="00F222E9">
        <w:rPr>
          <w:szCs w:val="28"/>
        </w:rPr>
        <w:t>2. Настоящее постановление вступает в силу со дня официального опубликования (обнародования).</w:t>
      </w:r>
    </w:p>
    <w:p w:rsidR="00F222E9" w:rsidRPr="00F222E9" w:rsidRDefault="00F222E9" w:rsidP="00F222E9">
      <w:pPr>
        <w:spacing w:after="0" w:line="360" w:lineRule="auto"/>
        <w:jc w:val="both"/>
        <w:rPr>
          <w:rFonts w:ascii="Times New Roman" w:hAnsi="Times New Roman"/>
          <w:sz w:val="28"/>
          <w:szCs w:val="28"/>
        </w:rPr>
      </w:pPr>
    </w:p>
    <w:p w:rsidR="00F222E9" w:rsidRPr="00F222E9" w:rsidRDefault="00F222E9" w:rsidP="00F222E9">
      <w:pPr>
        <w:pStyle w:val="MainStyl"/>
        <w:spacing w:line="240" w:lineRule="auto"/>
        <w:ind w:firstLine="0"/>
        <w:rPr>
          <w:rFonts w:ascii="Times New Roman" w:hAnsi="Times New Roman"/>
          <w:sz w:val="28"/>
          <w:szCs w:val="28"/>
        </w:rPr>
      </w:pPr>
      <w:bookmarkStart w:id="8" w:name="Pril1"/>
      <w:bookmarkEnd w:id="8"/>
      <w:r w:rsidRPr="00F222E9">
        <w:rPr>
          <w:rFonts w:ascii="Times New Roman" w:hAnsi="Times New Roman"/>
          <w:sz w:val="28"/>
          <w:szCs w:val="28"/>
        </w:rPr>
        <w:t xml:space="preserve">Руководитель администрации </w:t>
      </w:r>
    </w:p>
    <w:p w:rsidR="00F222E9" w:rsidRPr="00F222E9" w:rsidRDefault="00F222E9" w:rsidP="00F222E9">
      <w:pPr>
        <w:pStyle w:val="MainStyl"/>
        <w:spacing w:line="240" w:lineRule="auto"/>
        <w:ind w:firstLine="0"/>
        <w:rPr>
          <w:rFonts w:ascii="Times New Roman" w:hAnsi="Times New Roman"/>
          <w:sz w:val="28"/>
          <w:szCs w:val="28"/>
        </w:rPr>
      </w:pPr>
      <w:r w:rsidRPr="00F222E9">
        <w:rPr>
          <w:rFonts w:ascii="Times New Roman" w:hAnsi="Times New Roman"/>
          <w:sz w:val="28"/>
          <w:szCs w:val="28"/>
        </w:rPr>
        <w:t xml:space="preserve">муниципального района «Ижемский»                                         Л.И. Терентьева  </w:t>
      </w:r>
    </w:p>
    <w:p w:rsidR="00F222E9" w:rsidRPr="00F222E9" w:rsidRDefault="00F222E9" w:rsidP="00F222E9">
      <w:pPr>
        <w:pStyle w:val="MainStyl"/>
        <w:spacing w:line="240" w:lineRule="auto"/>
        <w:ind w:left="-709" w:firstLine="0"/>
        <w:rPr>
          <w:rFonts w:ascii="Times New Roman" w:hAnsi="Times New Roman"/>
          <w:sz w:val="28"/>
          <w:szCs w:val="28"/>
        </w:rPr>
      </w:pPr>
    </w:p>
    <w:p w:rsidR="00F222E9" w:rsidRPr="00F222E9" w:rsidRDefault="00F222E9" w:rsidP="00F222E9">
      <w:pPr>
        <w:pStyle w:val="MainStyl"/>
        <w:spacing w:line="240" w:lineRule="auto"/>
        <w:ind w:left="-709" w:firstLine="0"/>
        <w:rPr>
          <w:rFonts w:ascii="Times New Roman" w:hAnsi="Times New Roman"/>
          <w:sz w:val="28"/>
          <w:szCs w:val="28"/>
        </w:rPr>
      </w:pPr>
    </w:p>
    <w:p w:rsidR="00F222E9" w:rsidRPr="00F222E9" w:rsidRDefault="00F222E9" w:rsidP="00F222E9">
      <w:pPr>
        <w:spacing w:after="0"/>
        <w:ind w:left="-567"/>
        <w:jc w:val="right"/>
        <w:rPr>
          <w:rFonts w:ascii="Times New Roman" w:hAnsi="Times New Roman"/>
          <w:sz w:val="28"/>
          <w:szCs w:val="28"/>
        </w:rPr>
      </w:pPr>
    </w:p>
    <w:p w:rsidR="00F222E9" w:rsidRPr="00F222E9" w:rsidRDefault="00F222E9" w:rsidP="00F222E9">
      <w:pPr>
        <w:spacing w:after="0"/>
        <w:ind w:left="-567"/>
        <w:jc w:val="right"/>
        <w:rPr>
          <w:rFonts w:ascii="Times New Roman" w:hAnsi="Times New Roman"/>
          <w:sz w:val="28"/>
          <w:szCs w:val="28"/>
        </w:rPr>
      </w:pPr>
    </w:p>
    <w:p w:rsidR="00F222E9" w:rsidRPr="00F222E9" w:rsidRDefault="00F222E9" w:rsidP="00F222E9">
      <w:pPr>
        <w:spacing w:after="0"/>
        <w:ind w:left="-567"/>
        <w:jc w:val="right"/>
        <w:rPr>
          <w:rFonts w:ascii="Times New Roman" w:hAnsi="Times New Roman"/>
          <w:sz w:val="28"/>
          <w:szCs w:val="28"/>
        </w:rPr>
      </w:pPr>
    </w:p>
    <w:p w:rsidR="00F222E9" w:rsidRPr="00F222E9" w:rsidRDefault="00F222E9" w:rsidP="00F222E9">
      <w:pPr>
        <w:spacing w:after="0"/>
        <w:ind w:left="-567"/>
        <w:jc w:val="right"/>
        <w:rPr>
          <w:rFonts w:ascii="Times New Roman" w:hAnsi="Times New Roman"/>
          <w:sz w:val="28"/>
          <w:szCs w:val="28"/>
        </w:rPr>
      </w:pPr>
    </w:p>
    <w:p w:rsidR="00F222E9" w:rsidRPr="00F222E9" w:rsidRDefault="00F222E9" w:rsidP="00F222E9">
      <w:pPr>
        <w:spacing w:after="0"/>
        <w:ind w:left="-567"/>
        <w:jc w:val="right"/>
        <w:rPr>
          <w:rFonts w:ascii="Times New Roman" w:hAnsi="Times New Roman"/>
          <w:sz w:val="28"/>
          <w:szCs w:val="28"/>
        </w:rPr>
      </w:pPr>
    </w:p>
    <w:p w:rsidR="00F222E9" w:rsidRPr="00F222E9" w:rsidRDefault="00F222E9" w:rsidP="00F222E9">
      <w:pPr>
        <w:spacing w:after="0"/>
        <w:ind w:left="-567"/>
        <w:jc w:val="right"/>
        <w:rPr>
          <w:rFonts w:ascii="Times New Roman" w:hAnsi="Times New Roman"/>
          <w:sz w:val="28"/>
          <w:szCs w:val="28"/>
        </w:rPr>
      </w:pPr>
    </w:p>
    <w:p w:rsidR="00F222E9" w:rsidRPr="00F222E9" w:rsidRDefault="00F222E9" w:rsidP="00F222E9">
      <w:pPr>
        <w:spacing w:after="0"/>
        <w:ind w:left="-567"/>
        <w:jc w:val="right"/>
        <w:rPr>
          <w:rFonts w:ascii="Times New Roman" w:hAnsi="Times New Roman"/>
          <w:sz w:val="28"/>
          <w:szCs w:val="28"/>
        </w:rPr>
      </w:pPr>
      <w:r w:rsidRPr="00F222E9">
        <w:rPr>
          <w:rFonts w:ascii="Times New Roman" w:hAnsi="Times New Roman"/>
          <w:sz w:val="28"/>
          <w:szCs w:val="28"/>
        </w:rPr>
        <w:lastRenderedPageBreak/>
        <w:t>Приложение</w:t>
      </w:r>
    </w:p>
    <w:p w:rsidR="00F222E9" w:rsidRPr="00F222E9" w:rsidRDefault="00F222E9" w:rsidP="00F222E9">
      <w:pPr>
        <w:spacing w:after="0"/>
        <w:ind w:left="-567"/>
        <w:jc w:val="right"/>
        <w:rPr>
          <w:rFonts w:ascii="Times New Roman" w:hAnsi="Times New Roman"/>
          <w:sz w:val="28"/>
          <w:szCs w:val="28"/>
        </w:rPr>
      </w:pPr>
      <w:r w:rsidRPr="00F222E9">
        <w:rPr>
          <w:rFonts w:ascii="Times New Roman" w:hAnsi="Times New Roman"/>
          <w:sz w:val="28"/>
          <w:szCs w:val="28"/>
        </w:rPr>
        <w:t>к постановлению администрации</w:t>
      </w:r>
    </w:p>
    <w:p w:rsidR="00F222E9" w:rsidRPr="00F222E9" w:rsidRDefault="00F222E9" w:rsidP="00F222E9">
      <w:pPr>
        <w:spacing w:after="0"/>
        <w:ind w:left="-567"/>
        <w:jc w:val="right"/>
        <w:rPr>
          <w:rFonts w:ascii="Times New Roman" w:hAnsi="Times New Roman"/>
          <w:sz w:val="28"/>
          <w:szCs w:val="28"/>
        </w:rPr>
      </w:pPr>
      <w:r w:rsidRPr="00F222E9">
        <w:rPr>
          <w:rFonts w:ascii="Times New Roman" w:hAnsi="Times New Roman"/>
          <w:sz w:val="28"/>
          <w:szCs w:val="28"/>
        </w:rPr>
        <w:t>муниципального района «Ижемский»</w:t>
      </w:r>
    </w:p>
    <w:p w:rsidR="00F222E9" w:rsidRPr="00F222E9" w:rsidRDefault="00F222E9" w:rsidP="00F222E9">
      <w:pPr>
        <w:spacing w:after="0"/>
        <w:ind w:left="-567"/>
        <w:jc w:val="right"/>
        <w:rPr>
          <w:rFonts w:ascii="Times New Roman" w:hAnsi="Times New Roman"/>
          <w:sz w:val="28"/>
          <w:szCs w:val="28"/>
        </w:rPr>
      </w:pPr>
      <w:r w:rsidRPr="00F222E9">
        <w:rPr>
          <w:rFonts w:ascii="Times New Roman" w:hAnsi="Times New Roman"/>
          <w:sz w:val="28"/>
          <w:szCs w:val="28"/>
        </w:rPr>
        <w:t xml:space="preserve">                                                                 от 09 октября 2017 года № 831  </w:t>
      </w:r>
    </w:p>
    <w:p w:rsidR="00F222E9" w:rsidRPr="00F222E9" w:rsidRDefault="00F222E9" w:rsidP="00F222E9">
      <w:pPr>
        <w:spacing w:after="0"/>
        <w:ind w:left="-567"/>
        <w:jc w:val="right"/>
        <w:rPr>
          <w:rFonts w:ascii="Times New Roman" w:hAnsi="Times New Roman"/>
          <w:sz w:val="28"/>
          <w:szCs w:val="28"/>
        </w:rPr>
      </w:pPr>
      <w:r w:rsidRPr="00F222E9">
        <w:rPr>
          <w:rFonts w:ascii="Times New Roman" w:hAnsi="Times New Roman"/>
          <w:sz w:val="28"/>
          <w:szCs w:val="28"/>
        </w:rPr>
        <w:t>«Приложение 1 к постановлению</w:t>
      </w:r>
    </w:p>
    <w:p w:rsidR="00F222E9" w:rsidRPr="00F222E9" w:rsidRDefault="00F222E9" w:rsidP="00F222E9">
      <w:pPr>
        <w:spacing w:after="0"/>
        <w:ind w:left="-567"/>
        <w:jc w:val="right"/>
        <w:rPr>
          <w:rFonts w:ascii="Times New Roman" w:hAnsi="Times New Roman"/>
          <w:sz w:val="28"/>
          <w:szCs w:val="28"/>
        </w:rPr>
      </w:pPr>
      <w:r w:rsidRPr="00F222E9">
        <w:rPr>
          <w:rFonts w:ascii="Times New Roman" w:hAnsi="Times New Roman"/>
          <w:sz w:val="28"/>
          <w:szCs w:val="28"/>
        </w:rPr>
        <w:t>администрации муниципального района</w:t>
      </w:r>
    </w:p>
    <w:p w:rsidR="00F222E9" w:rsidRPr="00F222E9" w:rsidRDefault="00F222E9" w:rsidP="00F222E9">
      <w:pPr>
        <w:spacing w:after="0"/>
        <w:ind w:left="-567"/>
        <w:jc w:val="right"/>
        <w:rPr>
          <w:rFonts w:ascii="Times New Roman" w:hAnsi="Times New Roman"/>
          <w:sz w:val="28"/>
          <w:szCs w:val="28"/>
        </w:rPr>
      </w:pPr>
      <w:r w:rsidRPr="00F222E9">
        <w:rPr>
          <w:rFonts w:ascii="Times New Roman" w:hAnsi="Times New Roman"/>
          <w:sz w:val="28"/>
          <w:szCs w:val="28"/>
        </w:rPr>
        <w:t>«Ижемский» от 08 мая 2013 года № 333</w:t>
      </w:r>
    </w:p>
    <w:p w:rsidR="00F222E9" w:rsidRPr="00F222E9" w:rsidRDefault="00F222E9" w:rsidP="00F222E9">
      <w:pPr>
        <w:pStyle w:val="ab"/>
        <w:spacing w:after="0"/>
        <w:ind w:left="-567"/>
        <w:jc w:val="center"/>
        <w:rPr>
          <w:sz w:val="28"/>
          <w:szCs w:val="28"/>
        </w:rPr>
      </w:pPr>
    </w:p>
    <w:p w:rsidR="00F222E9" w:rsidRPr="00F222E9" w:rsidRDefault="00F222E9" w:rsidP="00F222E9">
      <w:pPr>
        <w:pStyle w:val="ab"/>
        <w:spacing w:after="0"/>
        <w:ind w:left="-426"/>
        <w:jc w:val="center"/>
        <w:rPr>
          <w:sz w:val="28"/>
          <w:szCs w:val="28"/>
        </w:rPr>
      </w:pPr>
      <w:r w:rsidRPr="00F222E9">
        <w:rPr>
          <w:sz w:val="28"/>
          <w:szCs w:val="28"/>
        </w:rPr>
        <w:t>Состав комиссии по предупреждению и ликвидации чрезвычайных ситуаций и обеспечению пожарной безопасности муниципального района «Ижемский»</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6"/>
        <w:gridCol w:w="310"/>
        <w:gridCol w:w="6307"/>
      </w:tblGrid>
      <w:tr w:rsidR="00F222E9" w:rsidRPr="00F222E9" w:rsidTr="007F7168">
        <w:tc>
          <w:tcPr>
            <w:tcW w:w="2986"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color w:val="000000"/>
                <w:spacing w:val="-6"/>
                <w:sz w:val="28"/>
                <w:szCs w:val="28"/>
              </w:rPr>
              <w:t>Председатель</w:t>
            </w: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color w:val="000000"/>
                <w:spacing w:val="-6"/>
                <w:sz w:val="28"/>
                <w:szCs w:val="28"/>
              </w:rPr>
              <w:t>Терентьева Л.И., руководитель администрации муниципального района «Ижемский».</w:t>
            </w:r>
          </w:p>
        </w:tc>
      </w:tr>
      <w:tr w:rsidR="00F222E9" w:rsidRPr="00F222E9" w:rsidTr="007F7168">
        <w:tc>
          <w:tcPr>
            <w:tcW w:w="2986"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color w:val="000000"/>
                <w:spacing w:val="-6"/>
                <w:sz w:val="28"/>
                <w:szCs w:val="28"/>
              </w:rPr>
              <w:t>Заместитель председателя Комиссии</w:t>
            </w: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color w:val="000000"/>
                <w:spacing w:val="-6"/>
                <w:sz w:val="28"/>
                <w:szCs w:val="28"/>
              </w:rPr>
              <w:t xml:space="preserve">Попов Ф.А., заместитель руководителя администрации муниципального района «Ижемский».     </w:t>
            </w:r>
          </w:p>
        </w:tc>
      </w:tr>
      <w:tr w:rsidR="00F222E9" w:rsidRPr="00F222E9" w:rsidTr="007F7168">
        <w:tc>
          <w:tcPr>
            <w:tcW w:w="2986"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color w:val="000000"/>
                <w:spacing w:val="-6"/>
                <w:sz w:val="28"/>
                <w:szCs w:val="28"/>
              </w:rPr>
              <w:t>Секретарь Комиссии</w:t>
            </w: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color w:val="000000"/>
                <w:spacing w:val="-6"/>
                <w:sz w:val="28"/>
                <w:szCs w:val="28"/>
              </w:rPr>
              <w:t>Козлов А.Н., начальник отдела по делам ГО и ЧС администрации муниципального района «Ижемский».</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r w:rsidRPr="00F222E9">
              <w:rPr>
                <w:rFonts w:ascii="Times New Roman" w:hAnsi="Times New Roman"/>
                <w:sz w:val="28"/>
                <w:szCs w:val="28"/>
              </w:rPr>
              <w:t>Члены комиссии</w:t>
            </w: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color w:val="000000"/>
                <w:spacing w:val="-6"/>
                <w:sz w:val="28"/>
                <w:szCs w:val="28"/>
              </w:rPr>
            </w:pPr>
            <w:r w:rsidRPr="00F222E9">
              <w:rPr>
                <w:rFonts w:ascii="Times New Roman" w:hAnsi="Times New Roman"/>
                <w:color w:val="000000"/>
                <w:spacing w:val="-6"/>
                <w:sz w:val="28"/>
                <w:szCs w:val="28"/>
              </w:rPr>
              <w:t xml:space="preserve">Батаргина В.А., </w:t>
            </w:r>
            <w:r w:rsidRPr="00F222E9">
              <w:rPr>
                <w:rFonts w:ascii="Times New Roman" w:hAnsi="Times New Roman"/>
                <w:sz w:val="28"/>
                <w:szCs w:val="28"/>
              </w:rPr>
              <w:t>начальник Финансового управления администрации муниципального района «Ижемский»;</w:t>
            </w:r>
          </w:p>
        </w:tc>
      </w:tr>
      <w:tr w:rsidR="00F222E9" w:rsidRPr="00F222E9" w:rsidTr="007F7168">
        <w:tc>
          <w:tcPr>
            <w:tcW w:w="2986" w:type="dxa"/>
          </w:tcPr>
          <w:p w:rsidR="00F222E9" w:rsidRPr="00F222E9" w:rsidRDefault="00F222E9" w:rsidP="00A67F13">
            <w:pPr>
              <w:spacing w:after="0"/>
              <w:jc w:val="both"/>
              <w:rPr>
                <w:rFonts w:ascii="Times New Roman" w:hAnsi="Times New Roman"/>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color w:val="000000"/>
                <w:spacing w:val="-6"/>
                <w:sz w:val="28"/>
                <w:szCs w:val="28"/>
              </w:rPr>
            </w:pPr>
            <w:r w:rsidRPr="00F222E9">
              <w:rPr>
                <w:rFonts w:ascii="Times New Roman" w:hAnsi="Times New Roman"/>
                <w:color w:val="000000"/>
                <w:spacing w:val="-6"/>
                <w:sz w:val="28"/>
                <w:szCs w:val="28"/>
              </w:rPr>
              <w:t>Волкова А.В., начальник У</w:t>
            </w:r>
            <w:r w:rsidRPr="00F222E9">
              <w:rPr>
                <w:rFonts w:ascii="Times New Roman" w:hAnsi="Times New Roman"/>
                <w:sz w:val="28"/>
                <w:szCs w:val="28"/>
              </w:rPr>
              <w:t>правления образования администрации муниципального района «Ижемский»;</w:t>
            </w:r>
          </w:p>
        </w:tc>
      </w:tr>
      <w:tr w:rsidR="00F222E9" w:rsidRPr="00F222E9" w:rsidTr="007F7168">
        <w:tc>
          <w:tcPr>
            <w:tcW w:w="2986" w:type="dxa"/>
          </w:tcPr>
          <w:p w:rsidR="00F222E9" w:rsidRPr="00F222E9" w:rsidRDefault="00F222E9" w:rsidP="00A67F13">
            <w:pPr>
              <w:spacing w:after="0"/>
              <w:jc w:val="both"/>
              <w:rPr>
                <w:rFonts w:ascii="Times New Roman" w:hAnsi="Times New Roman"/>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color w:val="000000"/>
                <w:spacing w:val="-6"/>
                <w:sz w:val="28"/>
                <w:szCs w:val="28"/>
              </w:rPr>
            </w:pPr>
            <w:r w:rsidRPr="00F222E9">
              <w:rPr>
                <w:rFonts w:ascii="Times New Roman" w:hAnsi="Times New Roman"/>
                <w:color w:val="000000"/>
                <w:spacing w:val="-6"/>
                <w:sz w:val="28"/>
                <w:szCs w:val="28"/>
              </w:rPr>
              <w:t>Греченюк Н.В., начальник МБУ «Жилищное управление;</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color w:val="000000"/>
                <w:spacing w:val="-6"/>
                <w:sz w:val="28"/>
                <w:szCs w:val="28"/>
              </w:rPr>
            </w:pPr>
            <w:r w:rsidRPr="00F222E9">
              <w:rPr>
                <w:rFonts w:ascii="Times New Roman" w:hAnsi="Times New Roman"/>
                <w:sz w:val="28"/>
                <w:szCs w:val="28"/>
              </w:rPr>
              <w:t>Канев В.П., руководитель Ижемского участка ФКУ «Центр ГИМС МЧС России по Республике Коми» (по согласованию);</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Канев К.К., руководитель Ижемского комитета по охране окружающей среды Минприроды Республики Коми (по согласованию); </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Королева И.Г., начальник Ижемского ОСХП Минсельхозпрода Республики Коми (по согласованию);</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Мануйлов В.В., начальник Отдела военного комиссариата Республики Коми (по согласованию); </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Плосков В.А., начальник ПСЧ-81 ФГКУ «8 отряд </w:t>
            </w:r>
            <w:r w:rsidRPr="00F222E9">
              <w:rPr>
                <w:rFonts w:ascii="Times New Roman" w:hAnsi="Times New Roman"/>
                <w:sz w:val="28"/>
                <w:szCs w:val="28"/>
              </w:rPr>
              <w:lastRenderedPageBreak/>
              <w:t>ФПС по Республике Коми» (по согласованию);</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Рочев А.В., начальник Отряда ППС РК № 21 (по согласованию);</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Сапьяник И.А., начальник ОМВД России по Ижемскому району (по согласованию);</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Семяшкин И.С., начальник Ижемского РЭС ПО «ЦЭС» филиала ПАО «МРСК Северо-Запада» «Комиэнерго» (по согласованию);</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Уланов С.Н., начальник ОНД и ПР УНД и ПР ГУ МЧС России по Республике Коми (по согласованию);</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Федотова Ю.В., главный врач ГБУЗ РК «Ижемская ЦРБ» (по согласованию);</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Филиппов А.Г., директор Ижемского филиала АО «КТК» (по согласованию);  </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Филиппов В.Г., начальник ЛТУ с. Ижма МЦТЭТ Коми филиал ПАО «Ростелеком» (по согласованию);</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Хозяинов С.Ф., начальник ГБУ РК «Ижемская станция по борьбе с болезнями животных» (по согласованию); </w:t>
            </w:r>
          </w:p>
        </w:tc>
      </w:tr>
      <w:tr w:rsidR="00F222E9" w:rsidRPr="00F222E9" w:rsidTr="007F7168">
        <w:tc>
          <w:tcPr>
            <w:tcW w:w="2986" w:type="dxa"/>
          </w:tcPr>
          <w:p w:rsidR="00F222E9" w:rsidRPr="00F222E9" w:rsidRDefault="00F222E9" w:rsidP="00A67F13">
            <w:pPr>
              <w:spacing w:after="0"/>
              <w:jc w:val="both"/>
              <w:rPr>
                <w:rFonts w:ascii="Times New Roman" w:hAnsi="Times New Roman"/>
                <w:color w:val="000000"/>
                <w:spacing w:val="-6"/>
                <w:sz w:val="28"/>
                <w:szCs w:val="28"/>
              </w:rPr>
            </w:pPr>
          </w:p>
        </w:tc>
        <w:tc>
          <w:tcPr>
            <w:tcW w:w="3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w:t>
            </w:r>
          </w:p>
        </w:tc>
        <w:tc>
          <w:tcPr>
            <w:tcW w:w="6307"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Ярцев П.В., руководитель ГУ «Ижемское лесничество» (по согласованию).</w:t>
            </w:r>
          </w:p>
        </w:tc>
      </w:tr>
    </w:tbl>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tbl>
      <w:tblPr>
        <w:tblW w:w="9946" w:type="dxa"/>
        <w:tblLook w:val="01E0"/>
      </w:tblPr>
      <w:tblGrid>
        <w:gridCol w:w="3888"/>
        <w:gridCol w:w="2492"/>
        <w:gridCol w:w="3566"/>
      </w:tblGrid>
      <w:tr w:rsidR="00F222E9" w:rsidRPr="00F222E9" w:rsidTr="00A67F13">
        <w:tc>
          <w:tcPr>
            <w:tcW w:w="3888" w:type="dxa"/>
          </w:tcPr>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 xml:space="preserve">«Изьва» </w:t>
            </w: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bCs/>
                <w:sz w:val="28"/>
                <w:szCs w:val="28"/>
              </w:rPr>
              <w:t>муниципальнöй районса администрация</w:t>
            </w:r>
          </w:p>
        </w:tc>
        <w:tc>
          <w:tcPr>
            <w:tcW w:w="2492" w:type="dxa"/>
          </w:tcPr>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bCs/>
                <w:noProof/>
                <w:sz w:val="28"/>
                <w:szCs w:val="28"/>
                <w:lang w:eastAsia="ru-RU"/>
              </w:rPr>
              <w:drawing>
                <wp:inline distT="0" distB="0" distL="0" distR="0">
                  <wp:extent cx="704215" cy="852805"/>
                  <wp:effectExtent l="19050" t="0" r="635"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704215" cy="852805"/>
                          </a:xfrm>
                          <a:prstGeom prst="rect">
                            <a:avLst/>
                          </a:prstGeom>
                          <a:solidFill>
                            <a:srgbClr val="FFFFFF">
                              <a:alpha val="0"/>
                            </a:srgbClr>
                          </a:solidFill>
                          <a:ln w="9525">
                            <a:noFill/>
                            <a:miter lim="800000"/>
                            <a:headEnd/>
                            <a:tailEnd/>
                          </a:ln>
                        </pic:spPr>
                      </pic:pic>
                    </a:graphicData>
                  </a:graphic>
                </wp:inline>
              </w:drawing>
            </w:r>
          </w:p>
          <w:p w:rsidR="00F222E9" w:rsidRPr="00F222E9" w:rsidRDefault="00F222E9" w:rsidP="00A67F13">
            <w:pPr>
              <w:spacing w:after="0"/>
              <w:jc w:val="center"/>
              <w:rPr>
                <w:rFonts w:ascii="Times New Roman" w:hAnsi="Times New Roman"/>
                <w:b/>
                <w:sz w:val="28"/>
                <w:szCs w:val="28"/>
              </w:rPr>
            </w:pPr>
          </w:p>
        </w:tc>
        <w:tc>
          <w:tcPr>
            <w:tcW w:w="3566" w:type="dxa"/>
          </w:tcPr>
          <w:p w:rsidR="00F222E9" w:rsidRPr="00F222E9" w:rsidRDefault="00F222E9" w:rsidP="00A67F13">
            <w:pPr>
              <w:spacing w:after="0"/>
              <w:jc w:val="center"/>
              <w:rPr>
                <w:rFonts w:ascii="Times New Roman" w:hAnsi="Times New Roman"/>
                <w:b/>
                <w:sz w:val="28"/>
                <w:szCs w:val="28"/>
              </w:rPr>
            </w:pPr>
          </w:p>
          <w:p w:rsidR="00F222E9" w:rsidRPr="00F222E9" w:rsidRDefault="00F222E9" w:rsidP="00A67F13">
            <w:pPr>
              <w:spacing w:after="0"/>
              <w:jc w:val="center"/>
              <w:rPr>
                <w:rFonts w:ascii="Times New Roman" w:hAnsi="Times New Roman"/>
                <w:b/>
                <w:sz w:val="28"/>
                <w:szCs w:val="28"/>
              </w:rPr>
            </w:pP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sz w:val="28"/>
                <w:szCs w:val="28"/>
              </w:rPr>
              <w:t>Администрация</w:t>
            </w: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sz w:val="28"/>
                <w:szCs w:val="28"/>
              </w:rPr>
              <w:t xml:space="preserve"> муниципального района </w:t>
            </w: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sz w:val="28"/>
                <w:szCs w:val="28"/>
              </w:rPr>
              <w:t>«Ижемский»</w:t>
            </w:r>
          </w:p>
        </w:tc>
      </w:tr>
    </w:tbl>
    <w:p w:rsidR="00F222E9" w:rsidRPr="00F222E9" w:rsidRDefault="00F222E9" w:rsidP="00F222E9">
      <w:pPr>
        <w:spacing w:after="0"/>
        <w:rPr>
          <w:rFonts w:ascii="Times New Roman" w:hAnsi="Times New Roman"/>
          <w:sz w:val="28"/>
          <w:szCs w:val="28"/>
        </w:rPr>
      </w:pPr>
    </w:p>
    <w:p w:rsidR="00F222E9" w:rsidRPr="00F222E9" w:rsidRDefault="00F222E9" w:rsidP="00F222E9">
      <w:pPr>
        <w:pStyle w:val="10"/>
        <w:jc w:val="center"/>
        <w:rPr>
          <w:b/>
          <w:spacing w:val="120"/>
          <w:szCs w:val="28"/>
        </w:rPr>
      </w:pPr>
      <w:r w:rsidRPr="00F222E9">
        <w:rPr>
          <w:b/>
          <w:spacing w:val="120"/>
          <w:szCs w:val="28"/>
        </w:rPr>
        <w:t>ШУÖМ</w:t>
      </w:r>
    </w:p>
    <w:p w:rsidR="00F222E9" w:rsidRPr="00F222E9" w:rsidRDefault="00F222E9" w:rsidP="00F222E9">
      <w:pPr>
        <w:pStyle w:val="10"/>
        <w:rPr>
          <w:b/>
          <w:szCs w:val="28"/>
        </w:rPr>
      </w:pPr>
      <w:r w:rsidRPr="00F222E9">
        <w:rPr>
          <w:b/>
          <w:szCs w:val="28"/>
        </w:rPr>
        <w:t xml:space="preserve">    </w:t>
      </w:r>
    </w:p>
    <w:p w:rsidR="00F222E9" w:rsidRPr="00F222E9" w:rsidRDefault="00F222E9" w:rsidP="00F222E9">
      <w:pPr>
        <w:pStyle w:val="10"/>
        <w:jc w:val="left"/>
        <w:rPr>
          <w:b/>
          <w:szCs w:val="28"/>
        </w:rPr>
      </w:pPr>
      <w:r w:rsidRPr="00F222E9">
        <w:rPr>
          <w:b/>
          <w:szCs w:val="28"/>
        </w:rPr>
        <w:t xml:space="preserve">                                               П О С Т А Н О В Л Е Н И Е                       </w:t>
      </w:r>
    </w:p>
    <w:p w:rsidR="00F222E9" w:rsidRPr="00F222E9" w:rsidRDefault="00F222E9" w:rsidP="00F222E9">
      <w:pPr>
        <w:pStyle w:val="10"/>
        <w:rPr>
          <w:szCs w:val="28"/>
        </w:rPr>
      </w:pPr>
      <w:r w:rsidRPr="00F222E9">
        <w:rPr>
          <w:szCs w:val="28"/>
        </w:rPr>
        <w:t xml:space="preserve"> </w:t>
      </w:r>
    </w:p>
    <w:p w:rsidR="00F222E9" w:rsidRPr="00F222E9" w:rsidRDefault="00F222E9" w:rsidP="00F222E9">
      <w:pPr>
        <w:spacing w:after="0"/>
        <w:rPr>
          <w:rFonts w:ascii="Times New Roman" w:hAnsi="Times New Roman"/>
          <w:sz w:val="28"/>
          <w:szCs w:val="28"/>
        </w:rPr>
      </w:pPr>
      <w:r w:rsidRPr="00F222E9">
        <w:rPr>
          <w:rFonts w:ascii="Times New Roman" w:hAnsi="Times New Roman"/>
          <w:sz w:val="28"/>
          <w:szCs w:val="28"/>
        </w:rPr>
        <w:t>от 09 октября 2017 года                                                                                  № 832</w:t>
      </w:r>
    </w:p>
    <w:p w:rsidR="00F222E9" w:rsidRPr="00F222E9" w:rsidRDefault="00F222E9" w:rsidP="00F222E9">
      <w:pPr>
        <w:spacing w:after="0"/>
        <w:rPr>
          <w:rFonts w:ascii="Times New Roman" w:hAnsi="Times New Roman"/>
          <w:sz w:val="28"/>
          <w:szCs w:val="28"/>
        </w:rPr>
      </w:pPr>
      <w:r w:rsidRPr="00F222E9">
        <w:rPr>
          <w:rFonts w:ascii="Times New Roman" w:hAnsi="Times New Roman"/>
          <w:sz w:val="28"/>
          <w:szCs w:val="28"/>
        </w:rPr>
        <w:t>Республика Коми, Ижемский район, с. Ижма</w:t>
      </w:r>
    </w:p>
    <w:p w:rsidR="00F222E9" w:rsidRPr="00F222E9" w:rsidRDefault="00F222E9" w:rsidP="00F222E9">
      <w:pPr>
        <w:spacing w:after="0"/>
        <w:rPr>
          <w:rFonts w:ascii="Times New Roman" w:hAnsi="Times New Roman"/>
          <w:sz w:val="28"/>
          <w:szCs w:val="28"/>
        </w:rPr>
      </w:pPr>
    </w:p>
    <w:tbl>
      <w:tblPr>
        <w:tblW w:w="0" w:type="auto"/>
        <w:tblLook w:val="01E0"/>
      </w:tblPr>
      <w:tblGrid>
        <w:gridCol w:w="9828"/>
      </w:tblGrid>
      <w:tr w:rsidR="00F222E9" w:rsidRPr="00F222E9" w:rsidTr="00A67F13">
        <w:tc>
          <w:tcPr>
            <w:tcW w:w="9828" w:type="dxa"/>
          </w:tcPr>
          <w:p w:rsidR="00F222E9" w:rsidRPr="00F222E9" w:rsidRDefault="00F222E9" w:rsidP="00A67F13">
            <w:pPr>
              <w:pStyle w:val="Centr"/>
              <w:spacing w:line="240" w:lineRule="auto"/>
              <w:rPr>
                <w:rFonts w:ascii="Times New Roman" w:hAnsi="Times New Roman"/>
                <w:sz w:val="28"/>
                <w:szCs w:val="28"/>
              </w:rPr>
            </w:pPr>
            <w:r w:rsidRPr="00F222E9">
              <w:rPr>
                <w:rFonts w:ascii="Times New Roman" w:hAnsi="Times New Roman"/>
                <w:sz w:val="28"/>
                <w:szCs w:val="28"/>
              </w:rPr>
              <w:t xml:space="preserve">Об утверждении Регламента Антитеррористической комиссии  муниципального образования муниципального района «Ижемский» и состава Антитеррористической комиссии муниципального образования муниципального района «Ижемский»  </w:t>
            </w:r>
          </w:p>
        </w:tc>
      </w:tr>
    </w:tbl>
    <w:p w:rsidR="00F222E9" w:rsidRPr="00F222E9" w:rsidRDefault="00F222E9" w:rsidP="00F222E9">
      <w:pPr>
        <w:spacing w:after="0"/>
        <w:ind w:firstLine="600"/>
        <w:jc w:val="both"/>
        <w:outlineLvl w:val="0"/>
        <w:rPr>
          <w:rFonts w:ascii="Times New Roman" w:hAnsi="Times New Roman"/>
          <w:bCs/>
          <w:kern w:val="36"/>
          <w:sz w:val="28"/>
          <w:szCs w:val="28"/>
        </w:rPr>
      </w:pPr>
      <w:r w:rsidRPr="00F222E9">
        <w:rPr>
          <w:rFonts w:ascii="Times New Roman" w:hAnsi="Times New Roman"/>
          <w:bCs/>
          <w:kern w:val="36"/>
          <w:sz w:val="28"/>
          <w:szCs w:val="28"/>
        </w:rPr>
        <w:t>Руководствуясь Уставом муниципального образования муниципального района «Ижемский»</w:t>
      </w:r>
    </w:p>
    <w:p w:rsidR="00F222E9" w:rsidRPr="00F222E9" w:rsidRDefault="00F222E9" w:rsidP="00F222E9">
      <w:pPr>
        <w:spacing w:after="0"/>
        <w:ind w:firstLine="600"/>
        <w:jc w:val="center"/>
        <w:outlineLvl w:val="0"/>
        <w:rPr>
          <w:rFonts w:ascii="Times New Roman" w:hAnsi="Times New Roman"/>
          <w:sz w:val="28"/>
          <w:szCs w:val="28"/>
        </w:rPr>
      </w:pPr>
      <w:r w:rsidRPr="00F222E9">
        <w:rPr>
          <w:rFonts w:ascii="Times New Roman" w:hAnsi="Times New Roman"/>
          <w:sz w:val="28"/>
          <w:szCs w:val="28"/>
        </w:rPr>
        <w:t>администрация муниципального района «Ижемский»</w:t>
      </w:r>
    </w:p>
    <w:p w:rsidR="00F222E9" w:rsidRPr="00F222E9" w:rsidRDefault="00F222E9" w:rsidP="00F222E9">
      <w:pPr>
        <w:spacing w:after="0"/>
        <w:ind w:firstLine="500"/>
        <w:rPr>
          <w:rFonts w:ascii="Times New Roman" w:hAnsi="Times New Roman"/>
          <w:sz w:val="28"/>
          <w:szCs w:val="28"/>
        </w:rPr>
      </w:pPr>
      <w:r w:rsidRPr="00F222E9">
        <w:rPr>
          <w:rFonts w:ascii="Times New Roman" w:hAnsi="Times New Roman"/>
          <w:sz w:val="28"/>
          <w:szCs w:val="28"/>
        </w:rPr>
        <w:t xml:space="preserve">                                   П О С Т А Н О В Л Я Е Т:</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1. Утвердить Регламент Антитеррористической комиссии  муниципального образования муниципального района «Ижемский» согласно приложению 1.</w:t>
      </w:r>
    </w:p>
    <w:p w:rsidR="00F222E9" w:rsidRPr="00F222E9" w:rsidRDefault="00F222E9" w:rsidP="00F222E9">
      <w:pPr>
        <w:pStyle w:val="23"/>
        <w:rPr>
          <w:szCs w:val="28"/>
        </w:rPr>
      </w:pPr>
      <w:r w:rsidRPr="00F222E9">
        <w:rPr>
          <w:szCs w:val="28"/>
        </w:rPr>
        <w:t>2. Утвердить состав Антитеррористической комиссии  муниципального образования муниципального района «Ижемский» согласно приложению 2.</w:t>
      </w:r>
    </w:p>
    <w:p w:rsidR="00F222E9" w:rsidRPr="00F222E9" w:rsidRDefault="00F222E9" w:rsidP="00F222E9">
      <w:pPr>
        <w:pStyle w:val="23"/>
        <w:rPr>
          <w:szCs w:val="28"/>
        </w:rPr>
      </w:pPr>
      <w:r w:rsidRPr="00F222E9">
        <w:rPr>
          <w:szCs w:val="28"/>
        </w:rPr>
        <w:t>3. Признать утратившим силу постановление администрации муниципального района «Ижемский» от 26 октября 2012 года № 1027 «О создании постоянно действующей Антитеррористической комиссии муниципального района «Ижемский».</w:t>
      </w:r>
    </w:p>
    <w:p w:rsidR="00F222E9" w:rsidRPr="00F222E9" w:rsidRDefault="00F222E9" w:rsidP="00F222E9">
      <w:pPr>
        <w:spacing w:after="0"/>
        <w:ind w:firstLine="851"/>
        <w:jc w:val="both"/>
        <w:rPr>
          <w:rFonts w:ascii="Times New Roman" w:hAnsi="Times New Roman"/>
          <w:sz w:val="28"/>
          <w:szCs w:val="28"/>
        </w:rPr>
      </w:pPr>
      <w:r w:rsidRPr="00F222E9">
        <w:rPr>
          <w:rFonts w:ascii="Times New Roman" w:hAnsi="Times New Roman"/>
          <w:sz w:val="28"/>
          <w:szCs w:val="28"/>
        </w:rPr>
        <w:t>4. Настоящее постановление вступает в силу со дня официального опубликования.</w:t>
      </w:r>
    </w:p>
    <w:p w:rsidR="00F222E9" w:rsidRPr="00F222E9" w:rsidRDefault="00F222E9" w:rsidP="00F222E9">
      <w:pPr>
        <w:pStyle w:val="MainStyl"/>
        <w:spacing w:line="240" w:lineRule="auto"/>
        <w:ind w:firstLine="0"/>
        <w:rPr>
          <w:rFonts w:ascii="Times New Roman" w:hAnsi="Times New Roman"/>
          <w:sz w:val="28"/>
          <w:szCs w:val="28"/>
        </w:rPr>
      </w:pPr>
    </w:p>
    <w:p w:rsidR="00F222E9" w:rsidRPr="00F222E9" w:rsidRDefault="00F222E9" w:rsidP="00F222E9">
      <w:pPr>
        <w:pStyle w:val="MainStyl"/>
        <w:spacing w:line="240" w:lineRule="auto"/>
        <w:ind w:firstLine="0"/>
        <w:rPr>
          <w:rFonts w:ascii="Times New Roman" w:hAnsi="Times New Roman"/>
          <w:sz w:val="28"/>
          <w:szCs w:val="28"/>
        </w:rPr>
      </w:pPr>
      <w:r w:rsidRPr="00F222E9">
        <w:rPr>
          <w:rFonts w:ascii="Times New Roman" w:hAnsi="Times New Roman"/>
          <w:sz w:val="28"/>
          <w:szCs w:val="28"/>
        </w:rPr>
        <w:t xml:space="preserve">Руководитель администрации </w:t>
      </w:r>
    </w:p>
    <w:p w:rsidR="00F222E9" w:rsidRPr="00F222E9" w:rsidRDefault="00F222E9" w:rsidP="00F222E9">
      <w:pPr>
        <w:pStyle w:val="MainStyl"/>
        <w:spacing w:line="240" w:lineRule="auto"/>
        <w:ind w:firstLine="0"/>
        <w:rPr>
          <w:rFonts w:ascii="Times New Roman" w:hAnsi="Times New Roman"/>
          <w:sz w:val="28"/>
          <w:szCs w:val="28"/>
        </w:rPr>
      </w:pPr>
      <w:r w:rsidRPr="00F222E9">
        <w:rPr>
          <w:rFonts w:ascii="Times New Roman" w:hAnsi="Times New Roman"/>
          <w:sz w:val="28"/>
          <w:szCs w:val="28"/>
        </w:rPr>
        <w:t xml:space="preserve">муниципального района «Ижемский»                                       Л.И. Терентьева  </w:t>
      </w:r>
    </w:p>
    <w:p w:rsidR="00F222E9" w:rsidRPr="00F222E9" w:rsidRDefault="00F222E9" w:rsidP="00F222E9">
      <w:pPr>
        <w:spacing w:after="0"/>
        <w:contextualSpacing/>
        <w:jc w:val="right"/>
        <w:rPr>
          <w:rFonts w:ascii="Times New Roman" w:hAnsi="Times New Roman"/>
          <w:sz w:val="28"/>
          <w:szCs w:val="28"/>
        </w:rPr>
      </w:pPr>
    </w:p>
    <w:p w:rsidR="00F222E9" w:rsidRPr="00F222E9" w:rsidRDefault="00F222E9" w:rsidP="00F222E9">
      <w:pPr>
        <w:spacing w:after="0"/>
        <w:contextualSpacing/>
        <w:jc w:val="right"/>
        <w:rPr>
          <w:rFonts w:ascii="Times New Roman" w:hAnsi="Times New Roman"/>
          <w:sz w:val="28"/>
          <w:szCs w:val="28"/>
        </w:rPr>
      </w:pPr>
    </w:p>
    <w:p w:rsidR="00F222E9" w:rsidRPr="00F222E9" w:rsidRDefault="00F222E9" w:rsidP="00F222E9">
      <w:pPr>
        <w:spacing w:after="0"/>
        <w:contextualSpacing/>
        <w:jc w:val="right"/>
        <w:rPr>
          <w:rFonts w:ascii="Times New Roman" w:hAnsi="Times New Roman"/>
          <w:sz w:val="28"/>
          <w:szCs w:val="28"/>
        </w:rPr>
      </w:pPr>
    </w:p>
    <w:p w:rsidR="00F222E9" w:rsidRPr="00F222E9" w:rsidRDefault="00F222E9" w:rsidP="00F222E9">
      <w:pPr>
        <w:spacing w:after="0"/>
        <w:contextualSpacing/>
        <w:jc w:val="right"/>
        <w:rPr>
          <w:rFonts w:ascii="Times New Roman" w:hAnsi="Times New Roman"/>
          <w:sz w:val="28"/>
          <w:szCs w:val="28"/>
        </w:rPr>
      </w:pPr>
    </w:p>
    <w:p w:rsidR="00F222E9" w:rsidRPr="00F222E9" w:rsidRDefault="00F222E9" w:rsidP="00F222E9">
      <w:pPr>
        <w:spacing w:after="0"/>
        <w:contextualSpacing/>
        <w:jc w:val="right"/>
        <w:rPr>
          <w:rFonts w:ascii="Times New Roman" w:hAnsi="Times New Roman"/>
          <w:sz w:val="28"/>
          <w:szCs w:val="28"/>
        </w:rPr>
      </w:pPr>
    </w:p>
    <w:p w:rsidR="00F222E9" w:rsidRPr="00F222E9" w:rsidRDefault="00F222E9" w:rsidP="00F222E9">
      <w:pPr>
        <w:spacing w:after="0"/>
        <w:contextualSpacing/>
        <w:jc w:val="right"/>
        <w:rPr>
          <w:rFonts w:ascii="Times New Roman" w:hAnsi="Times New Roman"/>
          <w:sz w:val="28"/>
          <w:szCs w:val="28"/>
        </w:rPr>
      </w:pPr>
    </w:p>
    <w:p w:rsidR="00F222E9" w:rsidRPr="00F222E9" w:rsidRDefault="00F222E9" w:rsidP="00F222E9">
      <w:pPr>
        <w:spacing w:after="0"/>
        <w:contextualSpacing/>
        <w:jc w:val="right"/>
        <w:rPr>
          <w:rFonts w:ascii="Times New Roman" w:hAnsi="Times New Roman"/>
          <w:sz w:val="28"/>
          <w:szCs w:val="28"/>
        </w:rPr>
      </w:pPr>
    </w:p>
    <w:p w:rsidR="00F222E9" w:rsidRPr="00F222E9" w:rsidRDefault="00F222E9" w:rsidP="00F222E9">
      <w:pPr>
        <w:spacing w:after="0"/>
        <w:contextualSpacing/>
        <w:jc w:val="right"/>
        <w:rPr>
          <w:rFonts w:ascii="Times New Roman" w:hAnsi="Times New Roman"/>
          <w:sz w:val="28"/>
          <w:szCs w:val="28"/>
        </w:rPr>
      </w:pPr>
      <w:r w:rsidRPr="00F222E9">
        <w:rPr>
          <w:rFonts w:ascii="Times New Roman" w:hAnsi="Times New Roman"/>
          <w:sz w:val="28"/>
          <w:szCs w:val="28"/>
        </w:rPr>
        <w:lastRenderedPageBreak/>
        <w:t>Приложение 1</w:t>
      </w:r>
    </w:p>
    <w:p w:rsidR="00F222E9" w:rsidRPr="00F222E9" w:rsidRDefault="00F222E9" w:rsidP="00F222E9">
      <w:pPr>
        <w:spacing w:after="0"/>
        <w:contextualSpacing/>
        <w:jc w:val="right"/>
        <w:rPr>
          <w:rFonts w:ascii="Times New Roman" w:hAnsi="Times New Roman"/>
          <w:sz w:val="28"/>
          <w:szCs w:val="28"/>
        </w:rPr>
      </w:pPr>
      <w:r w:rsidRPr="00F222E9">
        <w:rPr>
          <w:rFonts w:ascii="Times New Roman" w:hAnsi="Times New Roman"/>
          <w:sz w:val="28"/>
          <w:szCs w:val="28"/>
        </w:rPr>
        <w:t>к постановлению администрации</w:t>
      </w:r>
    </w:p>
    <w:p w:rsidR="00F222E9" w:rsidRPr="00F222E9" w:rsidRDefault="00F222E9" w:rsidP="00F222E9">
      <w:pPr>
        <w:spacing w:after="0"/>
        <w:contextualSpacing/>
        <w:jc w:val="right"/>
        <w:rPr>
          <w:rFonts w:ascii="Times New Roman" w:hAnsi="Times New Roman"/>
          <w:sz w:val="28"/>
          <w:szCs w:val="28"/>
        </w:rPr>
      </w:pPr>
      <w:r w:rsidRPr="00F222E9">
        <w:rPr>
          <w:rFonts w:ascii="Times New Roman" w:hAnsi="Times New Roman"/>
          <w:sz w:val="28"/>
          <w:szCs w:val="28"/>
        </w:rPr>
        <w:t>муниципального района «Ижемский»</w:t>
      </w:r>
    </w:p>
    <w:p w:rsidR="00F222E9" w:rsidRPr="00F222E9" w:rsidRDefault="00F222E9" w:rsidP="00F222E9">
      <w:pPr>
        <w:spacing w:after="0"/>
        <w:contextualSpacing/>
        <w:jc w:val="right"/>
        <w:rPr>
          <w:rFonts w:ascii="Times New Roman" w:hAnsi="Times New Roman"/>
          <w:sz w:val="28"/>
          <w:szCs w:val="28"/>
        </w:rPr>
      </w:pPr>
      <w:r w:rsidRPr="00F222E9">
        <w:rPr>
          <w:rFonts w:ascii="Times New Roman" w:hAnsi="Times New Roman"/>
          <w:sz w:val="28"/>
          <w:szCs w:val="28"/>
        </w:rPr>
        <w:t xml:space="preserve">от 09 октября 2017 года № 832 </w:t>
      </w:r>
    </w:p>
    <w:p w:rsidR="00F222E9" w:rsidRPr="00F222E9" w:rsidRDefault="00F222E9" w:rsidP="00F222E9">
      <w:pPr>
        <w:pStyle w:val="MainStyl"/>
        <w:spacing w:line="240" w:lineRule="auto"/>
        <w:ind w:firstLine="0"/>
        <w:contextualSpacing/>
        <w:jc w:val="center"/>
        <w:rPr>
          <w:rFonts w:ascii="Times New Roman" w:hAnsi="Times New Roman"/>
          <w:sz w:val="28"/>
          <w:szCs w:val="28"/>
        </w:rPr>
      </w:pPr>
      <w:r w:rsidRPr="00F222E9">
        <w:rPr>
          <w:rFonts w:ascii="Times New Roman" w:hAnsi="Times New Roman"/>
          <w:sz w:val="28"/>
          <w:szCs w:val="28"/>
        </w:rPr>
        <w:t xml:space="preserve">                                                                               </w:t>
      </w:r>
    </w:p>
    <w:p w:rsidR="00F222E9" w:rsidRPr="00F222E9" w:rsidRDefault="00F222E9" w:rsidP="00F222E9">
      <w:pPr>
        <w:pStyle w:val="PreformattedText"/>
        <w:contextualSpacing/>
        <w:jc w:val="center"/>
        <w:rPr>
          <w:rFonts w:ascii="Times New Roman" w:hAnsi="Times New Roman" w:cs="Times New Roman"/>
          <w:sz w:val="28"/>
          <w:szCs w:val="28"/>
          <w:lang w:val="ru-RU"/>
        </w:rPr>
      </w:pPr>
      <w:r w:rsidRPr="00F222E9">
        <w:rPr>
          <w:rFonts w:ascii="Times New Roman" w:hAnsi="Times New Roman" w:cs="Times New Roman"/>
          <w:sz w:val="28"/>
          <w:szCs w:val="28"/>
          <w:lang w:val="ru-RU"/>
        </w:rPr>
        <w:t>Регламент</w:t>
      </w:r>
    </w:p>
    <w:p w:rsidR="00F222E9" w:rsidRPr="00F222E9" w:rsidRDefault="00F222E9" w:rsidP="00F222E9">
      <w:pPr>
        <w:pStyle w:val="PreformattedText"/>
        <w:ind w:firstLine="709"/>
        <w:contextualSpacing/>
        <w:jc w:val="center"/>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Антитеррористической комиссии в муниципального образования муниципального района «Ижемский» </w:t>
      </w:r>
    </w:p>
    <w:p w:rsidR="00F222E9" w:rsidRPr="00F222E9" w:rsidRDefault="00F222E9" w:rsidP="00F222E9">
      <w:pPr>
        <w:pStyle w:val="PreformattedText"/>
        <w:ind w:firstLine="709"/>
        <w:contextualSpacing/>
        <w:jc w:val="both"/>
        <w:rPr>
          <w:rFonts w:ascii="Times New Roman" w:hAnsi="Times New Roman" w:cs="Times New Roman"/>
          <w:sz w:val="28"/>
          <w:szCs w:val="28"/>
          <w:lang w:val="ru-RU"/>
        </w:rPr>
      </w:pPr>
    </w:p>
    <w:p w:rsidR="00F222E9" w:rsidRPr="00F222E9" w:rsidRDefault="00F222E9" w:rsidP="00F222E9">
      <w:pPr>
        <w:pStyle w:val="PreformattedText"/>
        <w:contextualSpacing/>
        <w:jc w:val="center"/>
        <w:rPr>
          <w:rFonts w:ascii="Times New Roman" w:hAnsi="Times New Roman" w:cs="Times New Roman"/>
          <w:sz w:val="28"/>
          <w:szCs w:val="28"/>
          <w:lang w:val="ru-RU"/>
        </w:rPr>
      </w:pPr>
      <w:r w:rsidRPr="00F222E9">
        <w:rPr>
          <w:rFonts w:ascii="Times New Roman" w:hAnsi="Times New Roman" w:cs="Times New Roman"/>
          <w:sz w:val="28"/>
          <w:szCs w:val="28"/>
        </w:rPr>
        <w:t>I</w:t>
      </w:r>
      <w:r w:rsidRPr="00F222E9">
        <w:rPr>
          <w:rFonts w:ascii="Times New Roman" w:hAnsi="Times New Roman" w:cs="Times New Roman"/>
          <w:sz w:val="28"/>
          <w:szCs w:val="28"/>
          <w:lang w:val="ru-RU"/>
        </w:rPr>
        <w:t>. Общие положения</w:t>
      </w:r>
    </w:p>
    <w:p w:rsidR="00F222E9" w:rsidRPr="00F222E9" w:rsidRDefault="00F222E9" w:rsidP="00F222E9">
      <w:pPr>
        <w:pStyle w:val="PreformattedText"/>
        <w:ind w:firstLine="709"/>
        <w:contextualSpacing/>
        <w:jc w:val="both"/>
        <w:rPr>
          <w:rFonts w:ascii="Times New Roman" w:hAnsi="Times New Roman" w:cs="Times New Roman"/>
          <w:sz w:val="28"/>
          <w:szCs w:val="28"/>
          <w:lang w:val="ru-RU"/>
        </w:rPr>
      </w:pP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1. Настоящий Регламент устанавливает общие правила организации деятельности Антитеррористической комиссии муниципального образования муниципального района «Ижемский» (далее - Комиссия) по реализации ее полномочий, закрепленных в Положении об Антитеррористической комиссии муниципального образования муниципального района «Ижемский».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2. Основная задача и функции Комиссии изложены в Положении об Антитеррористической комиссии муниципального образования муниципального района «Ижемский».</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p>
    <w:p w:rsidR="00F222E9" w:rsidRPr="00F222E9" w:rsidRDefault="00F222E9" w:rsidP="00F222E9">
      <w:pPr>
        <w:pStyle w:val="PreformattedText"/>
        <w:ind w:firstLine="851"/>
        <w:contextualSpacing/>
        <w:jc w:val="center"/>
        <w:rPr>
          <w:rFonts w:ascii="Times New Roman" w:hAnsi="Times New Roman" w:cs="Times New Roman"/>
          <w:sz w:val="28"/>
          <w:szCs w:val="28"/>
          <w:lang w:val="ru-RU"/>
        </w:rPr>
      </w:pPr>
      <w:r w:rsidRPr="00F222E9">
        <w:rPr>
          <w:rFonts w:ascii="Times New Roman" w:hAnsi="Times New Roman" w:cs="Times New Roman"/>
          <w:sz w:val="28"/>
          <w:szCs w:val="28"/>
        </w:rPr>
        <w:t>II</w:t>
      </w:r>
      <w:r w:rsidRPr="00F222E9">
        <w:rPr>
          <w:rFonts w:ascii="Times New Roman" w:hAnsi="Times New Roman" w:cs="Times New Roman"/>
          <w:sz w:val="28"/>
          <w:szCs w:val="28"/>
          <w:lang w:val="ru-RU"/>
        </w:rPr>
        <w:t>. Планирование и организация работы Комиссии</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3. Комиссия осуществляет свою деятельность в соответствии с планом работы Комиссии на год (далее - план работы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4. План работы Комиссии готовится исходя из складывающейся обстановки в области профилактики терроризма на территории муниципального образования муниципального района «Ижемский» и на территории Республики Коми, с учетом рекомендаций аппарата Национального антитеррористического комитета и Антитеррористической комиссии в Республике Коми (далее - АТК в РК) по планированию деятельности Комиссии, рассматривается на заседании Комиссии и утверждается председателем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5. Заседания Комиссии проводятся в соответствии с планом работы Комиссии не реже одного раза в квартал. В случае необходимости по решениям председателя АТК в РК и председателя Комиссии могут проводиться внеочередные заседания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6. Для выработки комплексных решений по вопросам профилактики терроризма на территории муниципального образования муниципального района «Ижемский» могут проводиться заседания Комиссии с участием членов оперативной группы в муниципальном образовании муниципальном районе «Ижемский».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7. Предложения в проект плана работы Комиссии вносятся в письменной форме секретарю Комиссии не позднее, чем за два месяца до начала планируемого периода, либо в сроки, определенные председателем Комиссии.</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lastRenderedPageBreak/>
        <w:t xml:space="preserve">Предложения по рассмотрению вопросов на заседании Комиссии должны содержать: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а) наименование вопроса и краткое обоснование необходимости его рассмотрения на заседании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б) форму и содержание предлагаемого решения;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в) наименование органа, ответственного за подготовку вопроса;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г) перечень соисполнителей;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д) дату рассмотрения на заседании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В случае, если в проект плана работы Комиссии предлагается включить рассмотрение на заседании Комиссии вопроса, решение которого не относится к компетенции органа, его предлагающего, инициатору предложения необходимо предварительно согласовать его с органом, к компетенции которого он относится.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Предложения в проект плана работы Комиссии могут направляться секретарем Комиссии для дополнительной проработки членам Комиссии. Заключения членов Комиссии и другие материалы по внесенным предложениям должны быть представлены секретарю Комиссии не позднее одного месяца со дня их получения, если иное не оговорено в сопроводительном документе.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8. На основе предложений, поступивших секретарю Комиссии, формируется проект плана работы Комиссии, который по согласованию с председателем Комиссии выносится для обсуждения и утверждения на последнем заседании Комиссии текущего года.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9. Утвержденный план работы Комиссии рассылается секретарем Комиссии членам Комиссии и в аппарат АТК в РК.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10. Решение о внесении изменений в план работы Комиссии принимается председателем Комиссии по мотивированному письменному предложению члена Комиссии, ответственного за подготовку внесенного на рассмотрение вопроса.</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11. Рассмотрение на заседаниях Комиссии дополнительных (внеплановых) вопросов осуществляется по рекомендации председателя АТК в РК и решению председателя Комиссии.</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p>
    <w:p w:rsidR="00F222E9" w:rsidRPr="00F222E9" w:rsidRDefault="00F222E9" w:rsidP="00F222E9">
      <w:pPr>
        <w:pStyle w:val="PreformattedText"/>
        <w:ind w:firstLine="851"/>
        <w:contextualSpacing/>
        <w:jc w:val="center"/>
        <w:rPr>
          <w:rFonts w:ascii="Times New Roman" w:hAnsi="Times New Roman" w:cs="Times New Roman"/>
          <w:sz w:val="28"/>
          <w:szCs w:val="28"/>
          <w:lang w:val="ru-RU"/>
        </w:rPr>
      </w:pPr>
      <w:r w:rsidRPr="00F222E9">
        <w:rPr>
          <w:rFonts w:ascii="Times New Roman" w:hAnsi="Times New Roman" w:cs="Times New Roman"/>
          <w:sz w:val="28"/>
          <w:szCs w:val="28"/>
        </w:rPr>
        <w:t>III</w:t>
      </w:r>
      <w:r w:rsidRPr="00F222E9">
        <w:rPr>
          <w:rFonts w:ascii="Times New Roman" w:hAnsi="Times New Roman" w:cs="Times New Roman"/>
          <w:sz w:val="28"/>
          <w:szCs w:val="28"/>
          <w:lang w:val="ru-RU"/>
        </w:rPr>
        <w:t xml:space="preserve">. Порядок подготовки заседаний Комиссии </w:t>
      </w:r>
    </w:p>
    <w:p w:rsidR="00F222E9" w:rsidRPr="00F222E9" w:rsidRDefault="00F222E9" w:rsidP="00F222E9">
      <w:pPr>
        <w:pStyle w:val="PreformattedText"/>
        <w:ind w:firstLine="851"/>
        <w:contextualSpacing/>
        <w:jc w:val="center"/>
        <w:rPr>
          <w:rFonts w:ascii="Times New Roman" w:hAnsi="Times New Roman" w:cs="Times New Roman"/>
          <w:sz w:val="28"/>
          <w:szCs w:val="28"/>
          <w:lang w:val="ru-RU"/>
        </w:rPr>
      </w:pP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12. Члены Комиссии, представители иных подразделений территориальных органов федеральных органов исполнительной власти по Республике Коми, органов исполнительной власти Республики Коми, органов местного самоуправления и организаций, на которых возложена подготовка соответствующих материалов для рассмотрения на заседаниях Комиссии, принимают участие в подготовке этих заседаний в соответствии с планом работы Комиссии и несут персональную ответственность за качество и своевременность представления материалов.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13. Секретарь Комиссии оказывает организационную и методическую помощь представителям подразделений территориальных органов федеральных </w:t>
      </w:r>
      <w:r w:rsidRPr="00F222E9">
        <w:rPr>
          <w:rFonts w:ascii="Times New Roman" w:hAnsi="Times New Roman" w:cs="Times New Roman"/>
          <w:sz w:val="28"/>
          <w:szCs w:val="28"/>
          <w:lang w:val="ru-RU"/>
        </w:rPr>
        <w:lastRenderedPageBreak/>
        <w:t xml:space="preserve">органов исполнительной власти по Республике Коми, органов исполнительной власти Республики Коми, органов местного самоуправления и организаций, участвующим в подготовке материалов к заседанию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14. Проект повестки дня заседания Комиссии уточняется в процессе подготовки к очередному заседанию и согласовывается секретарем Комиссии с председателем Комиссии. Повестка дня заседания окончательно утверждается непосредственно на заседании решением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15. Для подготовки вопросов, вносимых на рассмотрение Комиссии, решением председателя Комиссии могут создаваться рабочие группы Комиссии из числа членов Комиссии, представителей заинтересованных органов местного самоуправления, секретаря Комиссии, а также экспертов (по согласованию).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16. Материалы к заседанию Комиссии представляются секретарю Комиссии не позднее, чем за 30 дней до даты проведения заседания и включают в себя: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а) аналитическую справку по рассматриваемому вопросу;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б) тезисы выступления основного докладчика;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в) проект решения по рассматриваемому вопросу с указанием исполнителей пунктов решения и сроками их исполнения;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г) материалы согласования проекта решения с заинтересованными органами;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д) особые мнения по представленному проекту, если таковые имеются.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17. Контроль за своевременностью подготовки и представления материалов для рассмотрения на заседаниях Комиссии осуществляет секретарь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18. В случае непредставления материалов в установленный настоящим Регламентом срок или их представления с нарушением настоящего Регламента вопрос может быть снят с рассмотрения либо перенесен для рассмотрения на другое заседание.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19. Повестка предстоящего заседания, проект протокольного решения Комиссии с соответствующими материалами докладываются секретарем Комиссии председателю Комиссии не позднее, чем за 7 рабочих дней до даты проведения заседания.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20. Одобренные председателем Комиссии повестка заседания, проект протокольного решения и соответствующие материалы рассылаются членам Комиссии и участникам заседания не позднее, чем за 5 рабочих дней до даты проведения заседания.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21. Члены Комиссии и участники заседания, которым разосланы повестка заседания, проект протокольного решения и соответствующие материалы, при наличии замечаний и предложений, не позднее, чем за 3 рабочих дня до даты проведения заседания представляют их в письменном виде секретарю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22. В случае, если для реализации решений Комиссии требуется принятие муниципального правового акта, одновременно с подготовкой материалов к заседанию Комиссии в установленном порядке разрабатываются </w:t>
      </w:r>
      <w:r w:rsidRPr="00F222E9">
        <w:rPr>
          <w:rFonts w:ascii="Times New Roman" w:hAnsi="Times New Roman" w:cs="Times New Roman"/>
          <w:sz w:val="28"/>
          <w:szCs w:val="28"/>
          <w:lang w:val="ru-RU"/>
        </w:rPr>
        <w:lastRenderedPageBreak/>
        <w:t xml:space="preserve">и согласовываются соответствующие проекты муниципальных правовых актов.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23. Секретарь Комиссии не позднее, чем за 5 рабочих дней до даты проведения заседания информирует членов Комиссии и лиц, приглашенных на заседание, о дате, времени и месте проведения заседания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24. Члены Комиссии не позднее, чем за 2 рабочих дня до даты проведения заседания Комиссии информируют председателя Комиссии о своем участии или причинах отсутствия на заседании. Список членов Комиссии, отсутствующих по уважительным причинам (болезнь, командировка, отпуск), докладывается председателю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25. На заседания Комиссии могут быть приглашены руководители подразделений территориальных органов федеральных органов исполнительной власти по Республике Коми, органов исполнительной власти Республики Коми, органов местного самоуправления, а также руководители иных органов и организаций, имеющие непосредственное отношение к рассматриваемому вопросу.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26. Состав приглашаемых на заседание Комиссии лиц формируется секретарем Комиссии на основе предложений органов и организаций, ответственных за подготовку рассматриваемых вопросов, и докладывается председателю Комиссии заблаговременно вместе с пакетом документов к заседанию.</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p>
    <w:p w:rsidR="00F222E9" w:rsidRPr="00F222E9" w:rsidRDefault="00F222E9" w:rsidP="00F222E9">
      <w:pPr>
        <w:pStyle w:val="PreformattedText"/>
        <w:ind w:firstLine="851"/>
        <w:contextualSpacing/>
        <w:jc w:val="center"/>
        <w:rPr>
          <w:rFonts w:ascii="Times New Roman" w:hAnsi="Times New Roman" w:cs="Times New Roman"/>
          <w:sz w:val="28"/>
          <w:szCs w:val="28"/>
          <w:lang w:val="ru-RU"/>
        </w:rPr>
      </w:pPr>
      <w:r w:rsidRPr="00F222E9">
        <w:rPr>
          <w:rFonts w:ascii="Times New Roman" w:hAnsi="Times New Roman" w:cs="Times New Roman"/>
          <w:sz w:val="28"/>
          <w:szCs w:val="28"/>
        </w:rPr>
        <w:t>IV</w:t>
      </w:r>
      <w:r w:rsidRPr="00F222E9">
        <w:rPr>
          <w:rFonts w:ascii="Times New Roman" w:hAnsi="Times New Roman" w:cs="Times New Roman"/>
          <w:sz w:val="28"/>
          <w:szCs w:val="28"/>
          <w:lang w:val="ru-RU"/>
        </w:rPr>
        <w:t>. Порядок проведения заседаний Комиссии</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27. Заседания Комиссии созываются председателем Комиссии либо, по его поручению, секретарем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28. Лица, прибывшие для участия в заседаниях Комиссии, регистрируются секретарем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29. Присутствие на заседании Комиссии ее членов обязательно.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Члены Комиссии не вправе делегировать свои полномочия иным лицам.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В случае, если член Комиссии не может присутствовать на заседании, он обязан заблаговременно известить об этом председателя Комиссии, и согласовать с ним, при необходимости, возможность присутствия на заседании (с правом совещательного голоса) лица, исполняющего его обязанности.</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30.Члены Комиссии обладают равными правами при обсуждении рассматриваемых на заседании вопросов.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31. Заседание Комиссии считается правомочным, если на нем присутствует более половины ее членов.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32. Заседания проходят под председательством председателя Комиссии либо, по его поручению, лица, его замещающего.</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Председатель Комиссии:</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а) ведет заседание Комиссии;</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б) организует обсуждение вопросов повестки дня заседания Комиссии;</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в) предоставляет слово для выступления членам Комиссии, а также приглашенным лицам;</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lastRenderedPageBreak/>
        <w:t>г) организует голосование и подсчет голосов, оглашает результаты голосования;</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д) обеспечивает соблюдение положений настоящего Регламента членами Комиссии и приглашенными лицами;</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е) участвуя в голосовании, голосует последним.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33. С докладами на заседаниях Комиссии по вопросам его повестки выступают члены Комиссии, приглашенные лица, либо, в отдельных случаях, по согласованию с председателем Комиссии, лица, уполномоченные членами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34. Регламент заседания Комиссии определяется при подготовке к заседанию, и утверждается непосредственно на заседании решением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35. При голосовании член Комиссии имеет один голос и голосует лично. Член Комиссии, не согласный с предлагаемым Комиссией решением, вправе на заседании Комиссии, на котором указанное решение принимается, довести до сведения членов Комиссии свое особое мнение, которое вносится в протокол. Особое мнение, изложенное в письменной форме, прилагается к протоколу заседания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36. Решения Комиссии принимаются большинством голосов присутствующих на заседании членов Комиссии. При равенстве голосов решающим является голос председателя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37. Результаты голосования, оглашенные председателем Комиссии, вносятся в протокол.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38. При проведении закрытых заседаний Комиссии (закрытого обсуждения отдельных вопросов) подготовка материалов, допуск на заседания, стенографирование, оформление протоколов и принимаемых решений осуществляются с соблюдением режима секретности.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39. Материалы, содержащие сведения, составляющие государственную тайну, вручаются членам Комиссии под роспись в реестре во время регистрации перед заседанием и подлежат возврату секретарю Комиссии по окончании заседания.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40. Присутствие представителей средств массовой информации и проведение кино-, видео- и фотосъемок, а также звукозаписи на заседаниях Комиссии организуются в порядке, определяемом председателем или, по его поручению, секретарем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41. На заседаниях Комиссии по решению председателя Комиссии ведется стенографическая запись и аудиозапись заседания.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42. Участникам заседания и приглашенным лицам не разрешается  приносить на заседание кино-, видео- и фотоаппаратуру, звукозаписывающие устройства, а также средства связи.</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p>
    <w:p w:rsidR="00F222E9" w:rsidRPr="00F222E9" w:rsidRDefault="00F222E9" w:rsidP="00F222E9">
      <w:pPr>
        <w:pStyle w:val="PreformattedText"/>
        <w:ind w:firstLine="851"/>
        <w:contextualSpacing/>
        <w:jc w:val="center"/>
        <w:rPr>
          <w:rFonts w:ascii="Times New Roman" w:hAnsi="Times New Roman" w:cs="Times New Roman"/>
          <w:sz w:val="28"/>
          <w:szCs w:val="28"/>
          <w:lang w:val="ru-RU"/>
        </w:rPr>
      </w:pPr>
      <w:r w:rsidRPr="00F222E9">
        <w:rPr>
          <w:rFonts w:ascii="Times New Roman" w:hAnsi="Times New Roman" w:cs="Times New Roman"/>
          <w:sz w:val="28"/>
          <w:szCs w:val="28"/>
        </w:rPr>
        <w:t>V</w:t>
      </w:r>
      <w:r w:rsidRPr="00F222E9">
        <w:rPr>
          <w:rFonts w:ascii="Times New Roman" w:hAnsi="Times New Roman" w:cs="Times New Roman"/>
          <w:sz w:val="28"/>
          <w:szCs w:val="28"/>
          <w:lang w:val="ru-RU"/>
        </w:rPr>
        <w:t>. Оформление решений, принятых на заседаниях Комиссии</w:t>
      </w:r>
    </w:p>
    <w:p w:rsidR="00F222E9" w:rsidRPr="00F222E9" w:rsidRDefault="00F222E9" w:rsidP="00F222E9">
      <w:pPr>
        <w:pStyle w:val="PreformattedText"/>
        <w:ind w:firstLine="851"/>
        <w:contextualSpacing/>
        <w:jc w:val="center"/>
        <w:rPr>
          <w:rFonts w:ascii="Times New Roman" w:hAnsi="Times New Roman" w:cs="Times New Roman"/>
          <w:sz w:val="28"/>
          <w:szCs w:val="28"/>
          <w:lang w:val="ru-RU"/>
        </w:rPr>
      </w:pP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43. Решения Комиссии оформляются протоколом, который в десятидневный срок после даты проведения заседания готовится секретарем Комиссии и подписывается председателем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lastRenderedPageBreak/>
        <w:t xml:space="preserve">44. В решении Комиссии указываются: фамилии и инициалы лица, проводящего заседание Комиссии, и присутствующих на заседании членов Комиссии, приглашенных лиц, вопросы, рассмотренные в ходе заседания, принятые решения.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45. В случае необходимости доработки проектов рассмотренных на заседании Комиссии материалов, по которым высказаны предложения и замечания, в решении Комиссии отражается соответствующее поручение членам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46. Решения Комиссии (выписки из решений Комиссии) направляются в подразделения территориальных органов федеральных органов исполнительной власти по Республике Коми, органы исполнительной власти Республики Коми, иные государственные органы, органы местного самоуправления в части, их касающейся, в трехдневный срок после получения секретарем Комиссии подписанного решения Комиссии, а также доводятся до сведения общественных объединений и организаций.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 xml:space="preserve">47. Контроль за исполнением решений и поручений, содержащихся в решениях Комиссии, осуществляет секретарь Комиссии. </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r w:rsidRPr="00F222E9">
        <w:rPr>
          <w:rFonts w:ascii="Times New Roman" w:hAnsi="Times New Roman" w:cs="Times New Roman"/>
          <w:sz w:val="28"/>
          <w:szCs w:val="28"/>
          <w:lang w:val="ru-RU"/>
        </w:rPr>
        <w:t>Секретарь Комиссии снимает с контроля исполнение поручений на основании решения председателя Комиссии, о чем информ</w:t>
      </w:r>
      <w:bookmarkStart w:id="9" w:name="_GoBack"/>
      <w:bookmarkEnd w:id="9"/>
      <w:r w:rsidRPr="00F222E9">
        <w:rPr>
          <w:rFonts w:ascii="Times New Roman" w:hAnsi="Times New Roman" w:cs="Times New Roman"/>
          <w:sz w:val="28"/>
          <w:szCs w:val="28"/>
          <w:lang w:val="ru-RU"/>
        </w:rPr>
        <w:t>ирует исполнителей.</w:t>
      </w:r>
    </w:p>
    <w:p w:rsidR="00F222E9" w:rsidRPr="00F222E9" w:rsidRDefault="00F222E9" w:rsidP="00F222E9">
      <w:pPr>
        <w:pStyle w:val="PreformattedText"/>
        <w:ind w:firstLine="851"/>
        <w:contextualSpacing/>
        <w:jc w:val="both"/>
        <w:rPr>
          <w:rFonts w:ascii="Times New Roman" w:hAnsi="Times New Roman" w:cs="Times New Roman"/>
          <w:sz w:val="28"/>
          <w:szCs w:val="28"/>
          <w:lang w:val="ru-RU"/>
        </w:rPr>
      </w:pPr>
    </w:p>
    <w:p w:rsidR="00F222E9" w:rsidRPr="00F222E9" w:rsidRDefault="00F222E9" w:rsidP="00F222E9">
      <w:pPr>
        <w:spacing w:after="0"/>
        <w:ind w:firstLine="851"/>
        <w:contextualSpacing/>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AE4CC4" w:rsidRDefault="00F222E9" w:rsidP="00F222E9">
      <w:pPr>
        <w:spacing w:after="0"/>
        <w:jc w:val="right"/>
        <w:rPr>
          <w:rFonts w:ascii="Times New Roman" w:hAnsi="Times New Roman"/>
          <w:sz w:val="24"/>
          <w:szCs w:val="24"/>
        </w:rPr>
      </w:pPr>
      <w:r w:rsidRPr="00AE4CC4">
        <w:rPr>
          <w:rFonts w:ascii="Times New Roman" w:hAnsi="Times New Roman"/>
          <w:sz w:val="24"/>
          <w:szCs w:val="24"/>
        </w:rPr>
        <w:lastRenderedPageBreak/>
        <w:t>Приложение 2</w:t>
      </w:r>
    </w:p>
    <w:p w:rsidR="00F222E9" w:rsidRPr="00AE4CC4" w:rsidRDefault="00F222E9" w:rsidP="00F222E9">
      <w:pPr>
        <w:spacing w:after="0"/>
        <w:jc w:val="right"/>
        <w:rPr>
          <w:rFonts w:ascii="Times New Roman" w:hAnsi="Times New Roman"/>
          <w:sz w:val="24"/>
          <w:szCs w:val="24"/>
        </w:rPr>
      </w:pPr>
      <w:r w:rsidRPr="00AE4CC4">
        <w:rPr>
          <w:rFonts w:ascii="Times New Roman" w:hAnsi="Times New Roman"/>
          <w:sz w:val="24"/>
          <w:szCs w:val="24"/>
        </w:rPr>
        <w:t>к постановлению администрации</w:t>
      </w:r>
    </w:p>
    <w:p w:rsidR="00F222E9" w:rsidRPr="00AE4CC4" w:rsidRDefault="00F222E9" w:rsidP="00F222E9">
      <w:pPr>
        <w:spacing w:after="0"/>
        <w:jc w:val="right"/>
        <w:rPr>
          <w:rFonts w:ascii="Times New Roman" w:hAnsi="Times New Roman"/>
          <w:sz w:val="24"/>
          <w:szCs w:val="24"/>
        </w:rPr>
      </w:pPr>
      <w:r w:rsidRPr="00AE4CC4">
        <w:rPr>
          <w:rFonts w:ascii="Times New Roman" w:hAnsi="Times New Roman"/>
          <w:sz w:val="24"/>
          <w:szCs w:val="24"/>
        </w:rPr>
        <w:t>муниципального района «Ижемский»</w:t>
      </w:r>
    </w:p>
    <w:p w:rsidR="00F222E9" w:rsidRPr="00AE4CC4" w:rsidRDefault="00F222E9" w:rsidP="00F222E9">
      <w:pPr>
        <w:pStyle w:val="MainStyl"/>
        <w:spacing w:line="240" w:lineRule="auto"/>
        <w:ind w:firstLine="0"/>
        <w:jc w:val="right"/>
        <w:rPr>
          <w:rFonts w:ascii="Times New Roman" w:hAnsi="Times New Roman"/>
          <w:sz w:val="24"/>
          <w:szCs w:val="24"/>
        </w:rPr>
      </w:pPr>
      <w:r w:rsidRPr="00AE4CC4">
        <w:rPr>
          <w:rFonts w:ascii="Times New Roman" w:hAnsi="Times New Roman"/>
          <w:sz w:val="24"/>
          <w:szCs w:val="24"/>
        </w:rPr>
        <w:t xml:space="preserve">                                                                             от 09 октября 2017 г. № 832 </w:t>
      </w:r>
    </w:p>
    <w:p w:rsidR="00F222E9" w:rsidRPr="00AE4CC4" w:rsidRDefault="00F222E9" w:rsidP="00F222E9">
      <w:pPr>
        <w:pStyle w:val="MainStyl"/>
        <w:spacing w:line="240" w:lineRule="auto"/>
        <w:ind w:firstLine="0"/>
        <w:rPr>
          <w:rFonts w:ascii="Times New Roman" w:hAnsi="Times New Roman"/>
          <w:sz w:val="24"/>
          <w:szCs w:val="24"/>
        </w:rPr>
      </w:pPr>
    </w:p>
    <w:p w:rsidR="00F222E9" w:rsidRPr="00AE4CC4" w:rsidRDefault="00F222E9" w:rsidP="00F222E9">
      <w:pPr>
        <w:pStyle w:val="PreformattedText"/>
        <w:ind w:firstLine="709"/>
        <w:contextualSpacing/>
        <w:jc w:val="center"/>
        <w:rPr>
          <w:rFonts w:ascii="Times New Roman" w:hAnsi="Times New Roman" w:cs="Times New Roman"/>
          <w:sz w:val="24"/>
          <w:szCs w:val="24"/>
          <w:lang w:val="ru-RU"/>
        </w:rPr>
      </w:pPr>
      <w:r w:rsidRPr="00AE4CC4">
        <w:rPr>
          <w:rFonts w:ascii="Times New Roman" w:hAnsi="Times New Roman" w:cs="Times New Roman"/>
          <w:sz w:val="24"/>
          <w:szCs w:val="24"/>
          <w:lang w:val="ru-RU"/>
        </w:rPr>
        <w:t>Состав Антитеррористической комиссии в муниципальном образовании муниципальном районе «Ижемский» Республики Коми</w:t>
      </w:r>
    </w:p>
    <w:p w:rsidR="00F222E9" w:rsidRPr="00AE4CC4" w:rsidRDefault="00F222E9" w:rsidP="00F222E9">
      <w:pPr>
        <w:pStyle w:val="MainStyl"/>
        <w:spacing w:line="240" w:lineRule="auto"/>
        <w:ind w:firstLine="0"/>
        <w:jc w:val="center"/>
        <w:rPr>
          <w:rFonts w:ascii="Times New Roman" w:hAnsi="Times New Roman"/>
          <w:sz w:val="24"/>
          <w:szCs w:val="24"/>
        </w:rPr>
      </w:pPr>
    </w:p>
    <w:tbl>
      <w:tblPr>
        <w:tblW w:w="9953"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
        <w:gridCol w:w="2255"/>
        <w:gridCol w:w="1386"/>
        <w:gridCol w:w="247"/>
        <w:gridCol w:w="2492"/>
        <w:gridCol w:w="3268"/>
        <w:gridCol w:w="298"/>
      </w:tblGrid>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Председатель</w:t>
            </w: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Терентьева Л.И., руководитель администрации муниципального района «Ижемский».</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Заместитель председателя комиссии</w:t>
            </w: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Попов Ф.А., заместитель  руководителя администрации муниципального района «Ижемский».</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Секретарь комиссии</w:t>
            </w: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Козлов А.Н., начальник отдела по делам ГО и ЧС администрации муниципального района «Ижемский»;</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color w:val="auto"/>
                <w:sz w:val="24"/>
                <w:szCs w:val="24"/>
              </w:rPr>
              <w:t>Артеев В.Ю.</w:t>
            </w:r>
            <w:r w:rsidRPr="00AE4CC4">
              <w:rPr>
                <w:rFonts w:ascii="Times New Roman" w:hAnsi="Times New Roman"/>
                <w:sz w:val="24"/>
                <w:szCs w:val="24"/>
              </w:rPr>
              <w:t>, глава сельского поселения «Кельчиюр»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Бабикова М.И., глава сельского поселения «Щельяюр»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Волкова А.В., начальник Управления образования администрации  муниципального района «Ижемский»;</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Истомин И.Н., глава сельского поселения «Ижма»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Канев В.В., глава сельского поселения «Краснобор»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Канева Е.М., глава сельского поселения «Брыкаланск»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color w:val="auto"/>
                <w:sz w:val="24"/>
                <w:szCs w:val="24"/>
              </w:rPr>
              <w:t>Кожевин В.А.,</w:t>
            </w:r>
            <w:r w:rsidRPr="00AE4CC4">
              <w:rPr>
                <w:rFonts w:ascii="Times New Roman" w:hAnsi="Times New Roman"/>
                <w:sz w:val="24"/>
                <w:szCs w:val="24"/>
              </w:rPr>
              <w:t xml:space="preserve"> глава сельского поселения «Том»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color w:val="auto"/>
                <w:sz w:val="24"/>
                <w:szCs w:val="24"/>
              </w:rPr>
            </w:pPr>
            <w:r w:rsidRPr="00AE4CC4">
              <w:rPr>
                <w:rFonts w:ascii="Times New Roman" w:hAnsi="Times New Roman"/>
                <w:sz w:val="24"/>
                <w:szCs w:val="24"/>
              </w:rPr>
              <w:t>Мануйлов В.В., Военный комиссар Ижемского района республики Коми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Плосков В.А., начальник 81-ПСЧ ФГКУ «8 отряд ФПС по Республике Коми»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Рочев А.В., начальник Отряда ППС РК № 21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Рочев В.Н., глава сельского поселения «Кипиево»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Сапьяник И.А., начальник ОМВД России по Ижемскому району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color w:val="auto"/>
                <w:sz w:val="24"/>
                <w:szCs w:val="24"/>
              </w:rPr>
              <w:t>Сметанина М.Р.,</w:t>
            </w:r>
            <w:r w:rsidRPr="00AE4CC4">
              <w:rPr>
                <w:rFonts w:ascii="Times New Roman" w:hAnsi="Times New Roman"/>
                <w:sz w:val="24"/>
                <w:szCs w:val="24"/>
              </w:rPr>
              <w:t xml:space="preserve">  глава сельского поселения «Мохча»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color w:val="auto"/>
                <w:sz w:val="24"/>
                <w:szCs w:val="24"/>
              </w:rPr>
            </w:pPr>
            <w:r w:rsidRPr="00AE4CC4">
              <w:rPr>
                <w:rFonts w:ascii="Times New Roman" w:hAnsi="Times New Roman"/>
                <w:color w:val="auto"/>
                <w:sz w:val="24"/>
                <w:szCs w:val="24"/>
              </w:rPr>
              <w:t xml:space="preserve">Терентьева Н.И., </w:t>
            </w:r>
            <w:r w:rsidRPr="00AE4CC4">
              <w:rPr>
                <w:rFonts w:ascii="Times New Roman" w:hAnsi="Times New Roman"/>
                <w:sz w:val="24"/>
                <w:szCs w:val="24"/>
              </w:rPr>
              <w:t>глава сельского поселения «Няшабож»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p w:rsidR="00F222E9" w:rsidRPr="00AE4CC4" w:rsidRDefault="00F222E9" w:rsidP="00A67F13">
            <w:pPr>
              <w:pStyle w:val="MainStyl"/>
              <w:spacing w:line="240" w:lineRule="auto"/>
              <w:ind w:firstLine="0"/>
              <w:jc w:val="center"/>
              <w:rPr>
                <w:rFonts w:ascii="Times New Roman" w:hAnsi="Times New Roman"/>
                <w:sz w:val="24"/>
                <w:szCs w:val="24"/>
              </w:rPr>
            </w:pPr>
          </w:p>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Уланов С.Н., начальник ОНД и ПР Ижемского района (по согласованию);</w:t>
            </w:r>
          </w:p>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Федотова Ю.В., главный врач ГБУЗ РК «Ижемская ЦРБ» (по согласованию);</w:t>
            </w:r>
          </w:p>
        </w:tc>
      </w:tr>
      <w:tr w:rsidR="00F222E9" w:rsidRPr="00AE4CC4" w:rsidTr="00B1191F">
        <w:trPr>
          <w:gridAfter w:val="1"/>
          <w:wAfter w:w="298" w:type="dxa"/>
        </w:trPr>
        <w:tc>
          <w:tcPr>
            <w:tcW w:w="2262" w:type="dxa"/>
            <w:gridSpan w:val="2"/>
          </w:tcPr>
          <w:p w:rsidR="00F222E9" w:rsidRPr="00AE4CC4" w:rsidRDefault="00F222E9" w:rsidP="00A67F13">
            <w:pPr>
              <w:pStyle w:val="MainStyl"/>
              <w:spacing w:line="240" w:lineRule="auto"/>
              <w:ind w:firstLine="0"/>
              <w:rPr>
                <w:rFonts w:ascii="Times New Roman" w:hAnsi="Times New Roman"/>
                <w:sz w:val="24"/>
                <w:szCs w:val="24"/>
              </w:rPr>
            </w:pPr>
          </w:p>
        </w:tc>
        <w:tc>
          <w:tcPr>
            <w:tcW w:w="1386" w:type="dxa"/>
          </w:tcPr>
          <w:p w:rsidR="00F222E9" w:rsidRPr="00AE4CC4" w:rsidRDefault="00F222E9" w:rsidP="00A67F13">
            <w:pPr>
              <w:pStyle w:val="MainStyl"/>
              <w:spacing w:line="240" w:lineRule="auto"/>
              <w:ind w:firstLine="0"/>
              <w:jc w:val="center"/>
              <w:rPr>
                <w:rFonts w:ascii="Times New Roman" w:hAnsi="Times New Roman"/>
                <w:sz w:val="24"/>
                <w:szCs w:val="24"/>
              </w:rPr>
            </w:pPr>
            <w:r w:rsidRPr="00AE4CC4">
              <w:rPr>
                <w:rFonts w:ascii="Times New Roman" w:hAnsi="Times New Roman"/>
                <w:sz w:val="24"/>
                <w:szCs w:val="24"/>
              </w:rPr>
              <w:t>-</w:t>
            </w:r>
          </w:p>
        </w:tc>
        <w:tc>
          <w:tcPr>
            <w:tcW w:w="6007" w:type="dxa"/>
            <w:gridSpan w:val="3"/>
          </w:tcPr>
          <w:p w:rsidR="00F222E9" w:rsidRPr="00AE4CC4" w:rsidRDefault="00F222E9" w:rsidP="00A67F13">
            <w:pPr>
              <w:pStyle w:val="MainStyl"/>
              <w:spacing w:line="240" w:lineRule="auto"/>
              <w:ind w:firstLine="0"/>
              <w:rPr>
                <w:rFonts w:ascii="Times New Roman" w:hAnsi="Times New Roman"/>
                <w:sz w:val="24"/>
                <w:szCs w:val="24"/>
              </w:rPr>
            </w:pPr>
            <w:r w:rsidRPr="00AE4CC4">
              <w:rPr>
                <w:rFonts w:ascii="Times New Roman" w:hAnsi="Times New Roman"/>
                <w:sz w:val="24"/>
                <w:szCs w:val="24"/>
              </w:rPr>
              <w:t>Филичкина Н.Я., глава сельского поселения «Сизябск» (по согласованию);</w:t>
            </w:r>
          </w:p>
        </w:tc>
      </w:tr>
      <w:tr w:rsidR="00F222E9" w:rsidRPr="00F222E9" w:rsidTr="00B119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Before w:val="1"/>
          <w:wBefore w:w="7" w:type="dxa"/>
        </w:trPr>
        <w:tc>
          <w:tcPr>
            <w:tcW w:w="3888" w:type="dxa"/>
            <w:gridSpan w:val="3"/>
          </w:tcPr>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 xml:space="preserve">«Изьва» </w:t>
            </w: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bCs/>
                <w:sz w:val="28"/>
                <w:szCs w:val="28"/>
              </w:rPr>
              <w:t>муниципальнöй районса администрация</w:t>
            </w:r>
          </w:p>
        </w:tc>
        <w:tc>
          <w:tcPr>
            <w:tcW w:w="2492" w:type="dxa"/>
          </w:tcPr>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bCs/>
                <w:noProof/>
                <w:sz w:val="28"/>
                <w:szCs w:val="28"/>
                <w:lang w:eastAsia="ru-RU"/>
              </w:rPr>
              <w:drawing>
                <wp:inline distT="0" distB="0" distL="0" distR="0">
                  <wp:extent cx="704215" cy="852805"/>
                  <wp:effectExtent l="19050" t="0" r="635" b="0"/>
                  <wp:docPr id="4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704215" cy="852805"/>
                          </a:xfrm>
                          <a:prstGeom prst="rect">
                            <a:avLst/>
                          </a:prstGeom>
                          <a:solidFill>
                            <a:srgbClr val="FFFFFF">
                              <a:alpha val="0"/>
                            </a:srgbClr>
                          </a:solidFill>
                          <a:ln w="9525">
                            <a:noFill/>
                            <a:miter lim="800000"/>
                            <a:headEnd/>
                            <a:tailEnd/>
                          </a:ln>
                        </pic:spPr>
                      </pic:pic>
                    </a:graphicData>
                  </a:graphic>
                </wp:inline>
              </w:drawing>
            </w:r>
          </w:p>
          <w:p w:rsidR="00F222E9" w:rsidRPr="00F222E9" w:rsidRDefault="00F222E9" w:rsidP="00A67F13">
            <w:pPr>
              <w:spacing w:after="0"/>
              <w:jc w:val="center"/>
              <w:rPr>
                <w:rFonts w:ascii="Times New Roman" w:hAnsi="Times New Roman"/>
                <w:b/>
                <w:sz w:val="28"/>
                <w:szCs w:val="28"/>
              </w:rPr>
            </w:pPr>
          </w:p>
        </w:tc>
        <w:tc>
          <w:tcPr>
            <w:tcW w:w="3566" w:type="dxa"/>
            <w:gridSpan w:val="2"/>
          </w:tcPr>
          <w:p w:rsidR="00F222E9" w:rsidRPr="00F222E9" w:rsidRDefault="00F222E9" w:rsidP="00A67F13">
            <w:pPr>
              <w:spacing w:after="0"/>
              <w:jc w:val="center"/>
              <w:rPr>
                <w:rFonts w:ascii="Times New Roman" w:hAnsi="Times New Roman"/>
                <w:b/>
                <w:sz w:val="28"/>
                <w:szCs w:val="28"/>
              </w:rPr>
            </w:pPr>
          </w:p>
          <w:p w:rsidR="00F222E9" w:rsidRPr="00F222E9" w:rsidRDefault="00F222E9" w:rsidP="00A67F13">
            <w:pPr>
              <w:spacing w:after="0"/>
              <w:jc w:val="center"/>
              <w:rPr>
                <w:rFonts w:ascii="Times New Roman" w:hAnsi="Times New Roman"/>
                <w:b/>
                <w:sz w:val="28"/>
                <w:szCs w:val="28"/>
              </w:rPr>
            </w:pP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sz w:val="28"/>
                <w:szCs w:val="28"/>
              </w:rPr>
              <w:t>Администрация</w:t>
            </w: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sz w:val="28"/>
                <w:szCs w:val="28"/>
              </w:rPr>
              <w:t xml:space="preserve"> муниципального района </w:t>
            </w:r>
          </w:p>
          <w:p w:rsidR="00F222E9" w:rsidRPr="00F222E9" w:rsidRDefault="00F222E9" w:rsidP="00A67F13">
            <w:pPr>
              <w:spacing w:after="0"/>
              <w:jc w:val="center"/>
              <w:rPr>
                <w:rFonts w:ascii="Times New Roman" w:hAnsi="Times New Roman"/>
                <w:b/>
                <w:sz w:val="28"/>
                <w:szCs w:val="28"/>
              </w:rPr>
            </w:pPr>
            <w:r w:rsidRPr="00F222E9">
              <w:rPr>
                <w:rFonts w:ascii="Times New Roman" w:hAnsi="Times New Roman"/>
                <w:b/>
                <w:sz w:val="28"/>
                <w:szCs w:val="28"/>
              </w:rPr>
              <w:t>«Ижемский»</w:t>
            </w:r>
          </w:p>
        </w:tc>
      </w:tr>
    </w:tbl>
    <w:p w:rsidR="00F222E9" w:rsidRDefault="00F222E9" w:rsidP="00F222E9">
      <w:pPr>
        <w:keepNext/>
        <w:spacing w:after="0"/>
        <w:jc w:val="center"/>
        <w:outlineLvl w:val="0"/>
        <w:rPr>
          <w:rFonts w:ascii="Times New Roman" w:hAnsi="Times New Roman"/>
          <w:sz w:val="28"/>
          <w:szCs w:val="28"/>
        </w:rPr>
      </w:pPr>
    </w:p>
    <w:p w:rsidR="00F222E9" w:rsidRDefault="00F222E9" w:rsidP="00F222E9">
      <w:pPr>
        <w:keepNext/>
        <w:spacing w:after="0"/>
        <w:jc w:val="center"/>
        <w:outlineLvl w:val="0"/>
        <w:rPr>
          <w:rFonts w:ascii="Times New Roman" w:hAnsi="Times New Roman"/>
          <w:sz w:val="28"/>
          <w:szCs w:val="28"/>
        </w:rPr>
      </w:pPr>
    </w:p>
    <w:p w:rsidR="00F222E9" w:rsidRDefault="00F222E9" w:rsidP="00F222E9">
      <w:pPr>
        <w:keepNext/>
        <w:spacing w:after="0"/>
        <w:jc w:val="center"/>
        <w:outlineLvl w:val="0"/>
        <w:rPr>
          <w:rFonts w:ascii="Times New Roman" w:hAnsi="Times New Roman"/>
          <w:sz w:val="28"/>
          <w:szCs w:val="28"/>
        </w:rPr>
      </w:pPr>
    </w:p>
    <w:p w:rsidR="00F222E9" w:rsidRPr="00F222E9" w:rsidRDefault="00F222E9" w:rsidP="00F222E9">
      <w:pPr>
        <w:keepNext/>
        <w:spacing w:after="0"/>
        <w:jc w:val="center"/>
        <w:outlineLvl w:val="0"/>
        <w:rPr>
          <w:rFonts w:ascii="Times New Roman" w:hAnsi="Times New Roman"/>
          <w:b/>
          <w:bCs/>
          <w:sz w:val="28"/>
          <w:szCs w:val="28"/>
        </w:rPr>
      </w:pPr>
      <w:r w:rsidRPr="00F222E9">
        <w:rPr>
          <w:rFonts w:ascii="Times New Roman" w:hAnsi="Times New Roman"/>
          <w:b/>
          <w:bCs/>
          <w:sz w:val="28"/>
          <w:szCs w:val="28"/>
        </w:rPr>
        <w:t>Ш У Ö М</w:t>
      </w:r>
    </w:p>
    <w:p w:rsidR="00F222E9" w:rsidRPr="00F222E9" w:rsidRDefault="00F222E9" w:rsidP="00F222E9">
      <w:pPr>
        <w:keepNext/>
        <w:spacing w:after="0"/>
        <w:jc w:val="center"/>
        <w:outlineLvl w:val="0"/>
        <w:rPr>
          <w:rFonts w:ascii="Times New Roman" w:hAnsi="Times New Roman"/>
          <w:b/>
          <w:bCs/>
          <w:sz w:val="28"/>
          <w:szCs w:val="28"/>
        </w:rPr>
      </w:pPr>
    </w:p>
    <w:p w:rsidR="00F222E9" w:rsidRPr="00F222E9" w:rsidRDefault="00F222E9" w:rsidP="00F222E9">
      <w:pPr>
        <w:spacing w:after="0"/>
        <w:jc w:val="center"/>
        <w:rPr>
          <w:rFonts w:ascii="Times New Roman" w:hAnsi="Times New Roman"/>
          <w:b/>
          <w:bCs/>
          <w:sz w:val="28"/>
          <w:szCs w:val="28"/>
        </w:rPr>
      </w:pPr>
      <w:r w:rsidRPr="00F222E9">
        <w:rPr>
          <w:rFonts w:ascii="Times New Roman" w:hAnsi="Times New Roman"/>
          <w:b/>
          <w:bCs/>
          <w:sz w:val="28"/>
          <w:szCs w:val="28"/>
        </w:rPr>
        <w:t>П О С Т А Н О В Л Е Н И Е</w:t>
      </w:r>
    </w:p>
    <w:p w:rsidR="00F222E9" w:rsidRPr="00F222E9" w:rsidRDefault="00F222E9" w:rsidP="00F222E9">
      <w:pPr>
        <w:tabs>
          <w:tab w:val="left" w:pos="709"/>
          <w:tab w:val="left" w:pos="9072"/>
        </w:tabs>
        <w:spacing w:after="0"/>
        <w:rPr>
          <w:rFonts w:ascii="Times New Roman" w:hAnsi="Times New Roman"/>
          <w:sz w:val="28"/>
          <w:szCs w:val="28"/>
        </w:rPr>
      </w:pPr>
      <w:r w:rsidRPr="00F222E9">
        <w:rPr>
          <w:rFonts w:ascii="Times New Roman" w:hAnsi="Times New Roman"/>
          <w:sz w:val="28"/>
          <w:szCs w:val="28"/>
        </w:rPr>
        <w:t xml:space="preserve">от 10 октября  2017 года                                                                              № 834     </w:t>
      </w:r>
    </w:p>
    <w:p w:rsidR="00F222E9" w:rsidRPr="00F222E9" w:rsidRDefault="00F222E9" w:rsidP="00F222E9">
      <w:pPr>
        <w:pStyle w:val="ConsPlusNonformat"/>
        <w:autoSpaceDE/>
        <w:adjustRightInd/>
        <w:rPr>
          <w:rFonts w:ascii="Times New Roman" w:hAnsi="Times New Roman" w:cs="Times New Roman"/>
          <w:sz w:val="28"/>
          <w:szCs w:val="28"/>
        </w:rPr>
      </w:pPr>
      <w:r w:rsidRPr="00F222E9">
        <w:rPr>
          <w:rFonts w:ascii="Times New Roman" w:hAnsi="Times New Roman" w:cs="Times New Roman"/>
          <w:sz w:val="28"/>
          <w:szCs w:val="28"/>
        </w:rPr>
        <w:t>Республика Коми, Ижемский район, с. Ижма</w:t>
      </w:r>
    </w:p>
    <w:p w:rsidR="00F222E9" w:rsidRPr="00F222E9" w:rsidRDefault="00F222E9" w:rsidP="00F222E9">
      <w:pPr>
        <w:pStyle w:val="ConsPlusNonformat"/>
        <w:autoSpaceDE/>
        <w:adjustRightInd/>
        <w:rPr>
          <w:rFonts w:ascii="Times New Roman" w:hAnsi="Times New Roman" w:cs="Times New Roman"/>
          <w:sz w:val="28"/>
          <w:szCs w:val="28"/>
        </w:rPr>
      </w:pPr>
      <w:r w:rsidRPr="00F222E9">
        <w:rPr>
          <w:rFonts w:ascii="Times New Roman" w:hAnsi="Times New Roman" w:cs="Times New Roman"/>
          <w:sz w:val="28"/>
          <w:szCs w:val="28"/>
        </w:rPr>
        <w:tab/>
      </w:r>
      <w:r w:rsidRPr="00F222E9">
        <w:rPr>
          <w:rFonts w:ascii="Times New Roman" w:hAnsi="Times New Roman" w:cs="Times New Roman"/>
          <w:sz w:val="28"/>
          <w:szCs w:val="28"/>
        </w:rPr>
        <w:tab/>
      </w:r>
      <w:r w:rsidRPr="00F222E9">
        <w:rPr>
          <w:rFonts w:ascii="Times New Roman" w:hAnsi="Times New Roman" w:cs="Times New Roman"/>
          <w:sz w:val="28"/>
          <w:szCs w:val="28"/>
        </w:rPr>
        <w:tab/>
      </w:r>
      <w:r w:rsidRPr="00F222E9">
        <w:rPr>
          <w:rFonts w:ascii="Times New Roman" w:hAnsi="Times New Roman" w:cs="Times New Roman"/>
          <w:sz w:val="28"/>
          <w:szCs w:val="28"/>
        </w:rPr>
        <w:tab/>
      </w:r>
      <w:r w:rsidRPr="00F222E9">
        <w:rPr>
          <w:rFonts w:ascii="Times New Roman" w:hAnsi="Times New Roman" w:cs="Times New Roman"/>
          <w:sz w:val="28"/>
          <w:szCs w:val="28"/>
        </w:rPr>
        <w:tab/>
      </w:r>
    </w:p>
    <w:p w:rsidR="00F222E9" w:rsidRPr="00F222E9" w:rsidRDefault="00F222E9" w:rsidP="00F222E9">
      <w:pPr>
        <w:pStyle w:val="a4"/>
        <w:jc w:val="center"/>
        <w:rPr>
          <w:rFonts w:cs="Times New Roman"/>
          <w:sz w:val="28"/>
          <w:szCs w:val="28"/>
        </w:rPr>
      </w:pPr>
      <w:r w:rsidRPr="00F222E9">
        <w:rPr>
          <w:rFonts w:cs="Times New Roman"/>
          <w:sz w:val="28"/>
          <w:szCs w:val="28"/>
        </w:rPr>
        <w:t>Об утверждении Устава муниципального бюджетного  общеобразовательного учреждения «Мошъюгская основная общеобразовательная школа» в новой редакции</w:t>
      </w:r>
    </w:p>
    <w:p w:rsidR="00F222E9" w:rsidRPr="00F222E9" w:rsidRDefault="00F222E9" w:rsidP="00F222E9">
      <w:pPr>
        <w:spacing w:after="0" w:line="240" w:lineRule="auto"/>
        <w:jc w:val="both"/>
        <w:rPr>
          <w:rStyle w:val="FontStyle13"/>
          <w:sz w:val="28"/>
          <w:szCs w:val="28"/>
        </w:rPr>
      </w:pPr>
      <w:r w:rsidRPr="00F222E9">
        <w:rPr>
          <w:rFonts w:ascii="Times New Roman" w:hAnsi="Times New Roman"/>
          <w:sz w:val="28"/>
          <w:szCs w:val="28"/>
        </w:rPr>
        <w:tab/>
        <w:t xml:space="preserve">В  соответствии  с  Гражданским кодексом Российской Федерации, Уставом муниципального образования муниципального района «Ижемский» </w:t>
      </w: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sz w:val="28"/>
          <w:szCs w:val="28"/>
        </w:rPr>
        <w:t>администрация муниципального района «Ижемский»</w:t>
      </w: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sz w:val="28"/>
          <w:szCs w:val="28"/>
        </w:rPr>
        <w:t>П О С Т А Н О В Л Я Е Т:</w:t>
      </w:r>
    </w:p>
    <w:p w:rsidR="00F222E9" w:rsidRPr="00F222E9" w:rsidRDefault="00F222E9" w:rsidP="00F222E9">
      <w:pPr>
        <w:pStyle w:val="a4"/>
        <w:tabs>
          <w:tab w:val="left" w:pos="709"/>
        </w:tabs>
        <w:jc w:val="both"/>
        <w:rPr>
          <w:rFonts w:cs="Times New Roman"/>
          <w:sz w:val="28"/>
          <w:szCs w:val="28"/>
        </w:rPr>
      </w:pPr>
      <w:r w:rsidRPr="00F222E9">
        <w:rPr>
          <w:rFonts w:cs="Times New Roman"/>
          <w:sz w:val="28"/>
          <w:szCs w:val="28"/>
        </w:rPr>
        <w:tab/>
        <w:t>1. Утвердить Устав муниципального бюджетного общеобразовательного учреждения  «Мошъюгская основная общеобразовательная школа»   в новой редакции согласно приложению.</w:t>
      </w:r>
    </w:p>
    <w:p w:rsidR="00F222E9" w:rsidRPr="00F222E9" w:rsidRDefault="00F222E9" w:rsidP="00F222E9">
      <w:pPr>
        <w:pStyle w:val="a4"/>
        <w:tabs>
          <w:tab w:val="left" w:pos="709"/>
        </w:tabs>
        <w:jc w:val="both"/>
        <w:rPr>
          <w:rFonts w:cs="Times New Roman"/>
          <w:sz w:val="28"/>
          <w:szCs w:val="28"/>
        </w:rPr>
      </w:pPr>
      <w:r w:rsidRPr="00F222E9">
        <w:rPr>
          <w:rFonts w:cs="Times New Roman"/>
          <w:sz w:val="28"/>
          <w:szCs w:val="28"/>
        </w:rPr>
        <w:t xml:space="preserve"> </w:t>
      </w:r>
      <w:r w:rsidRPr="00F222E9">
        <w:rPr>
          <w:rFonts w:cs="Times New Roman"/>
          <w:sz w:val="28"/>
          <w:szCs w:val="28"/>
        </w:rPr>
        <w:tab/>
        <w:t xml:space="preserve">2. Директору муниципального бюджетного  общеобразовательного учреждения «Мошъюгская основная общеобразовательная школа» Филипповой  Н.А. осуществить организационные мероприятия, связанные с государственной регистрацией Устава муниципального бюджетного  общеобразовательного учреждения «Мошъюгская основная общеобразовательная школа»   в новой редакции, в установленном законом порядке. </w:t>
      </w:r>
    </w:p>
    <w:p w:rsidR="00F222E9" w:rsidRPr="00F222E9" w:rsidRDefault="00F222E9" w:rsidP="00F222E9">
      <w:pPr>
        <w:pStyle w:val="a4"/>
        <w:tabs>
          <w:tab w:val="left" w:pos="709"/>
        </w:tabs>
        <w:jc w:val="both"/>
        <w:rPr>
          <w:rFonts w:cs="Times New Roman"/>
          <w:sz w:val="28"/>
          <w:szCs w:val="28"/>
        </w:rPr>
      </w:pPr>
      <w:r w:rsidRPr="00F222E9">
        <w:rPr>
          <w:rFonts w:cs="Times New Roman"/>
          <w:sz w:val="28"/>
          <w:szCs w:val="28"/>
        </w:rPr>
        <w:t xml:space="preserve">         3. Редакцию Устава муниципального бюджетного  общеобразовательного учреждения «Мошъюгская основная общеобразовательная школа», утвержденную постановлением  администрации муниципального района «Ижемский» от  08  декабря 2014 года № 1140,  считать утратившей силу со дня регистрации новой редакции Устава муниципального бюджетного  общеобразовательного учреждения «Мошъюгская основная общеобразовательная школа», утвержденной настоящим постановлением.</w:t>
      </w:r>
    </w:p>
    <w:p w:rsidR="00F222E9" w:rsidRPr="00F222E9" w:rsidRDefault="00F222E9" w:rsidP="00F222E9">
      <w:pPr>
        <w:pStyle w:val="ConsPlusNormal"/>
        <w:tabs>
          <w:tab w:val="left" w:pos="709"/>
          <w:tab w:val="left" w:pos="851"/>
          <w:tab w:val="left" w:pos="993"/>
        </w:tabs>
        <w:spacing w:line="276" w:lineRule="auto"/>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4.   Настоящее постановление вступает в силу со дня опубликования.</w:t>
      </w:r>
    </w:p>
    <w:p w:rsidR="00F222E9" w:rsidRPr="00F222E9" w:rsidRDefault="00F222E9" w:rsidP="00F222E9">
      <w:pPr>
        <w:pStyle w:val="ConsPlusNormal"/>
        <w:tabs>
          <w:tab w:val="left" w:pos="851"/>
          <w:tab w:val="left" w:pos="993"/>
        </w:tabs>
        <w:ind w:firstLine="0"/>
        <w:jc w:val="both"/>
        <w:rPr>
          <w:rFonts w:ascii="Times New Roman" w:hAnsi="Times New Roman" w:cs="Times New Roman"/>
          <w:sz w:val="28"/>
          <w:szCs w:val="28"/>
        </w:rPr>
      </w:pPr>
      <w:r w:rsidRPr="00F222E9">
        <w:rPr>
          <w:rFonts w:ascii="Times New Roman" w:hAnsi="Times New Roman" w:cs="Times New Roman"/>
          <w:sz w:val="28"/>
          <w:szCs w:val="28"/>
        </w:rPr>
        <w:t>Руководитель администрации</w:t>
      </w:r>
    </w:p>
    <w:p w:rsidR="00F222E9" w:rsidRPr="00F222E9" w:rsidRDefault="00F222E9" w:rsidP="00F222E9">
      <w:pPr>
        <w:pStyle w:val="ConsPlusNormal"/>
        <w:tabs>
          <w:tab w:val="left" w:pos="851"/>
          <w:tab w:val="left" w:pos="993"/>
        </w:tabs>
        <w:ind w:firstLine="0"/>
        <w:jc w:val="both"/>
        <w:rPr>
          <w:rFonts w:ascii="Times New Roman" w:hAnsi="Times New Roman" w:cs="Times New Roman"/>
          <w:sz w:val="28"/>
          <w:szCs w:val="28"/>
        </w:rPr>
      </w:pPr>
      <w:r w:rsidRPr="00F222E9">
        <w:rPr>
          <w:rFonts w:ascii="Times New Roman" w:hAnsi="Times New Roman" w:cs="Times New Roman"/>
          <w:sz w:val="28"/>
          <w:szCs w:val="28"/>
        </w:rPr>
        <w:t>муниципального района «Ижемский»                                     Л.И.Терентьева</w:t>
      </w:r>
    </w:p>
    <w:p w:rsidR="00F222E9" w:rsidRPr="00F222E9" w:rsidRDefault="00F222E9" w:rsidP="00F222E9">
      <w:pPr>
        <w:spacing w:after="0"/>
        <w:rPr>
          <w:rFonts w:ascii="Times New Roman" w:hAnsi="Times New Roman"/>
          <w:sz w:val="28"/>
          <w:szCs w:val="28"/>
        </w:rPr>
      </w:pPr>
    </w:p>
    <w:p w:rsidR="00F222E9" w:rsidRPr="00F222E9" w:rsidRDefault="00F222E9" w:rsidP="00F222E9">
      <w:pPr>
        <w:tabs>
          <w:tab w:val="left" w:pos="284"/>
          <w:tab w:val="left" w:pos="851"/>
        </w:tabs>
        <w:spacing w:after="0" w:line="240" w:lineRule="auto"/>
        <w:rPr>
          <w:rFonts w:ascii="Times New Roman" w:hAnsi="Times New Roman"/>
          <w:sz w:val="28"/>
          <w:szCs w:val="28"/>
        </w:rPr>
      </w:pPr>
    </w:p>
    <w:p w:rsidR="00F222E9" w:rsidRPr="00F222E9" w:rsidRDefault="00F222E9" w:rsidP="00F222E9">
      <w:pPr>
        <w:spacing w:after="0" w:line="20"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p>
    <w:p w:rsidR="00F222E9" w:rsidRPr="00F222E9" w:rsidRDefault="00F222E9" w:rsidP="00F222E9">
      <w:pPr>
        <w:spacing w:after="0" w:line="240" w:lineRule="auto"/>
        <w:contextualSpacing/>
        <w:jc w:val="center"/>
        <w:rPr>
          <w:rFonts w:ascii="Times New Roman" w:hAnsi="Times New Roman"/>
          <w:b/>
          <w:sz w:val="28"/>
          <w:szCs w:val="28"/>
        </w:rPr>
      </w:pPr>
    </w:p>
    <w:p w:rsidR="00F222E9" w:rsidRPr="00F222E9" w:rsidRDefault="00F222E9" w:rsidP="00F222E9">
      <w:pPr>
        <w:spacing w:after="0" w:line="240" w:lineRule="auto"/>
        <w:contextualSpacing/>
        <w:jc w:val="center"/>
        <w:rPr>
          <w:rFonts w:ascii="Times New Roman" w:hAnsi="Times New Roman"/>
          <w:b/>
          <w:sz w:val="28"/>
          <w:szCs w:val="28"/>
        </w:rPr>
      </w:pPr>
    </w:p>
    <w:p w:rsidR="00F222E9" w:rsidRPr="00F222E9" w:rsidRDefault="00F222E9" w:rsidP="00F222E9">
      <w:pPr>
        <w:spacing w:after="0" w:line="240" w:lineRule="auto"/>
        <w:contextualSpacing/>
        <w:jc w:val="center"/>
        <w:rPr>
          <w:rFonts w:ascii="Times New Roman" w:hAnsi="Times New Roman"/>
          <w:b/>
          <w:sz w:val="28"/>
          <w:szCs w:val="28"/>
        </w:rPr>
      </w:pPr>
    </w:p>
    <w:p w:rsidR="00F222E9" w:rsidRPr="00F222E9" w:rsidRDefault="00F222E9" w:rsidP="00F222E9">
      <w:pPr>
        <w:spacing w:after="0" w:line="240" w:lineRule="auto"/>
        <w:contextualSpacing/>
        <w:jc w:val="center"/>
        <w:rPr>
          <w:rFonts w:ascii="Times New Roman" w:hAnsi="Times New Roman"/>
          <w:b/>
          <w:sz w:val="28"/>
          <w:szCs w:val="28"/>
        </w:rPr>
      </w:pPr>
    </w:p>
    <w:p w:rsidR="00F222E9" w:rsidRPr="00F222E9" w:rsidRDefault="00F222E9" w:rsidP="00F222E9">
      <w:pPr>
        <w:spacing w:after="0" w:line="240" w:lineRule="auto"/>
        <w:contextualSpacing/>
        <w:jc w:val="center"/>
        <w:rPr>
          <w:rFonts w:ascii="Times New Roman" w:hAnsi="Times New Roman"/>
          <w:b/>
          <w:sz w:val="28"/>
          <w:szCs w:val="28"/>
        </w:rPr>
      </w:pPr>
    </w:p>
    <w:p w:rsidR="00F222E9" w:rsidRPr="00F222E9" w:rsidRDefault="00F222E9" w:rsidP="00F222E9">
      <w:pPr>
        <w:spacing w:after="0" w:line="240" w:lineRule="auto"/>
        <w:contextualSpacing/>
        <w:jc w:val="center"/>
        <w:rPr>
          <w:rFonts w:ascii="Times New Roman" w:hAnsi="Times New Roman"/>
          <w:b/>
          <w:sz w:val="28"/>
          <w:szCs w:val="28"/>
        </w:rPr>
      </w:pPr>
    </w:p>
    <w:p w:rsidR="00F222E9" w:rsidRPr="00F222E9" w:rsidRDefault="00F222E9" w:rsidP="00F222E9">
      <w:pPr>
        <w:spacing w:after="0" w:line="240" w:lineRule="auto"/>
        <w:contextualSpacing/>
        <w:jc w:val="center"/>
        <w:rPr>
          <w:rFonts w:ascii="Times New Roman" w:hAnsi="Times New Roman"/>
          <w:b/>
          <w:sz w:val="28"/>
          <w:szCs w:val="28"/>
        </w:rPr>
      </w:pPr>
    </w:p>
    <w:p w:rsidR="00F222E9" w:rsidRPr="00F222E9" w:rsidRDefault="00F222E9" w:rsidP="00F222E9">
      <w:pPr>
        <w:spacing w:after="0" w:line="240" w:lineRule="auto"/>
        <w:contextualSpacing/>
        <w:jc w:val="center"/>
        <w:rPr>
          <w:rFonts w:ascii="Times New Roman" w:hAnsi="Times New Roman"/>
          <w:b/>
          <w:sz w:val="28"/>
          <w:szCs w:val="28"/>
        </w:rPr>
      </w:pPr>
    </w:p>
    <w:p w:rsidR="00F222E9" w:rsidRPr="00F222E9" w:rsidRDefault="00F222E9" w:rsidP="00F222E9">
      <w:pPr>
        <w:spacing w:after="0" w:line="240" w:lineRule="auto"/>
        <w:contextualSpacing/>
        <w:jc w:val="center"/>
        <w:rPr>
          <w:rFonts w:ascii="Times New Roman" w:hAnsi="Times New Roman"/>
          <w:b/>
          <w:sz w:val="28"/>
          <w:szCs w:val="28"/>
        </w:rPr>
      </w:pPr>
    </w:p>
    <w:p w:rsidR="00F222E9" w:rsidRPr="00F222E9" w:rsidRDefault="00F222E9" w:rsidP="00F222E9">
      <w:pPr>
        <w:spacing w:after="0" w:line="240" w:lineRule="auto"/>
        <w:contextualSpacing/>
        <w:jc w:val="center"/>
        <w:rPr>
          <w:rFonts w:ascii="Times New Roman" w:hAnsi="Times New Roman"/>
          <w:b/>
          <w:sz w:val="28"/>
          <w:szCs w:val="28"/>
        </w:rPr>
      </w:pPr>
    </w:p>
    <w:p w:rsidR="00F222E9" w:rsidRPr="00424693" w:rsidRDefault="00F222E9" w:rsidP="00F222E9">
      <w:pPr>
        <w:spacing w:after="0" w:line="240" w:lineRule="auto"/>
        <w:contextualSpacing/>
        <w:jc w:val="center"/>
        <w:rPr>
          <w:rFonts w:ascii="Times New Roman" w:hAnsi="Times New Roman"/>
          <w:b/>
          <w:sz w:val="36"/>
          <w:szCs w:val="36"/>
        </w:rPr>
      </w:pPr>
      <w:r w:rsidRPr="00424693">
        <w:rPr>
          <w:rFonts w:ascii="Times New Roman" w:hAnsi="Times New Roman"/>
          <w:b/>
          <w:sz w:val="36"/>
          <w:szCs w:val="36"/>
        </w:rPr>
        <w:t>УСТАВ</w:t>
      </w:r>
    </w:p>
    <w:p w:rsidR="00F222E9" w:rsidRPr="00424693" w:rsidRDefault="00F222E9" w:rsidP="00F222E9">
      <w:pPr>
        <w:spacing w:after="0" w:line="240" w:lineRule="auto"/>
        <w:contextualSpacing/>
        <w:jc w:val="center"/>
        <w:rPr>
          <w:rFonts w:ascii="Times New Roman" w:hAnsi="Times New Roman"/>
          <w:sz w:val="36"/>
          <w:szCs w:val="36"/>
        </w:rPr>
      </w:pPr>
      <w:r w:rsidRPr="00424693">
        <w:rPr>
          <w:rFonts w:ascii="Times New Roman" w:hAnsi="Times New Roman"/>
          <w:sz w:val="36"/>
          <w:szCs w:val="36"/>
        </w:rPr>
        <w:t>МУНИЦИПАЛЬНОГО БЮДЖЕТНОГО</w:t>
      </w:r>
    </w:p>
    <w:p w:rsidR="00F222E9" w:rsidRPr="00424693" w:rsidRDefault="00F222E9" w:rsidP="00F222E9">
      <w:pPr>
        <w:spacing w:after="0" w:line="240" w:lineRule="auto"/>
        <w:contextualSpacing/>
        <w:jc w:val="center"/>
        <w:rPr>
          <w:rFonts w:ascii="Times New Roman" w:hAnsi="Times New Roman"/>
          <w:sz w:val="36"/>
          <w:szCs w:val="36"/>
        </w:rPr>
      </w:pPr>
      <w:r w:rsidRPr="00424693">
        <w:rPr>
          <w:rFonts w:ascii="Times New Roman" w:hAnsi="Times New Roman"/>
          <w:sz w:val="36"/>
          <w:szCs w:val="36"/>
        </w:rPr>
        <w:t>ОБЩЕОБРАЗОВАТЕЛЬНОГО УЧРЕЖДЕНИЯ</w:t>
      </w:r>
    </w:p>
    <w:p w:rsidR="00F222E9" w:rsidRPr="00424693" w:rsidRDefault="00F222E9" w:rsidP="00F222E9">
      <w:pPr>
        <w:spacing w:after="0" w:line="240" w:lineRule="auto"/>
        <w:contextualSpacing/>
        <w:jc w:val="center"/>
        <w:rPr>
          <w:rFonts w:ascii="Times New Roman" w:hAnsi="Times New Roman"/>
          <w:sz w:val="36"/>
          <w:szCs w:val="36"/>
        </w:rPr>
      </w:pPr>
      <w:r w:rsidRPr="00424693">
        <w:rPr>
          <w:rFonts w:ascii="Times New Roman" w:hAnsi="Times New Roman"/>
          <w:sz w:val="36"/>
          <w:szCs w:val="36"/>
        </w:rPr>
        <w:t>«МОШЪЮГСКАЯ ОСНОВНАЯ</w:t>
      </w:r>
    </w:p>
    <w:p w:rsidR="00F222E9" w:rsidRPr="00424693" w:rsidRDefault="00F222E9" w:rsidP="00F222E9">
      <w:pPr>
        <w:spacing w:after="0" w:line="240" w:lineRule="auto"/>
        <w:contextualSpacing/>
        <w:jc w:val="center"/>
        <w:rPr>
          <w:rFonts w:ascii="Times New Roman" w:hAnsi="Times New Roman"/>
          <w:sz w:val="36"/>
          <w:szCs w:val="36"/>
        </w:rPr>
      </w:pPr>
      <w:r w:rsidRPr="00424693">
        <w:rPr>
          <w:rFonts w:ascii="Times New Roman" w:hAnsi="Times New Roman"/>
          <w:sz w:val="36"/>
          <w:szCs w:val="36"/>
        </w:rPr>
        <w:t>ОБЩЕОБРАЗОВАТЕЛЬНАЯ ШКОЛА»</w:t>
      </w:r>
    </w:p>
    <w:p w:rsidR="00F222E9" w:rsidRPr="00F222E9" w:rsidRDefault="00F222E9" w:rsidP="00F222E9">
      <w:pPr>
        <w:spacing w:after="0" w:line="240" w:lineRule="auto"/>
        <w:rPr>
          <w:rFonts w:ascii="Times New Roman" w:hAnsi="Times New Roman"/>
          <w:sz w:val="28"/>
          <w:szCs w:val="28"/>
        </w:rPr>
        <w:sectPr w:rsidR="00F222E9" w:rsidRPr="00F222E9" w:rsidSect="00A67F13">
          <w:pgSz w:w="11907" w:h="16840" w:code="9"/>
          <w:pgMar w:top="698" w:right="846" w:bottom="1440" w:left="1440" w:header="0" w:footer="0" w:gutter="0"/>
          <w:cols w:space="720" w:equalWidth="0">
            <w:col w:w="9620"/>
          </w:cols>
        </w:sectPr>
      </w:pPr>
    </w:p>
    <w:p w:rsidR="00F222E9" w:rsidRPr="00F222E9" w:rsidRDefault="00F222E9" w:rsidP="00F222E9">
      <w:pPr>
        <w:tabs>
          <w:tab w:val="left" w:pos="851"/>
          <w:tab w:val="left" w:pos="993"/>
        </w:tabs>
        <w:spacing w:after="0" w:line="240" w:lineRule="auto"/>
        <w:rPr>
          <w:rFonts w:ascii="Times New Roman" w:hAnsi="Times New Roman"/>
          <w:sz w:val="28"/>
          <w:szCs w:val="28"/>
        </w:rPr>
      </w:pPr>
      <w:r w:rsidRPr="00F222E9">
        <w:rPr>
          <w:rFonts w:ascii="Times New Roman" w:hAnsi="Times New Roman"/>
          <w:sz w:val="28"/>
          <w:szCs w:val="28"/>
        </w:rPr>
        <w:lastRenderedPageBreak/>
        <w:t xml:space="preserve"> </w:t>
      </w:r>
    </w:p>
    <w:p w:rsidR="00F222E9" w:rsidRPr="00F222E9" w:rsidRDefault="00F222E9" w:rsidP="00F222E9">
      <w:pPr>
        <w:spacing w:after="0" w:line="281" w:lineRule="exact"/>
        <w:rPr>
          <w:rFonts w:ascii="Times New Roman" w:hAnsi="Times New Roman"/>
          <w:sz w:val="28"/>
          <w:szCs w:val="28"/>
        </w:rPr>
      </w:pPr>
    </w:p>
    <w:p w:rsidR="00F222E9" w:rsidRPr="00F222E9" w:rsidRDefault="00F222E9" w:rsidP="00F222E9">
      <w:pPr>
        <w:spacing w:after="0" w:line="240" w:lineRule="auto"/>
        <w:jc w:val="center"/>
        <w:rPr>
          <w:rFonts w:ascii="Times New Roman" w:hAnsi="Times New Roman"/>
          <w:sz w:val="28"/>
          <w:szCs w:val="28"/>
        </w:rPr>
      </w:pPr>
      <w:r w:rsidRPr="00F222E9">
        <w:rPr>
          <w:rFonts w:ascii="Times New Roman" w:hAnsi="Times New Roman"/>
          <w:b/>
          <w:bCs/>
          <w:sz w:val="28"/>
          <w:szCs w:val="28"/>
        </w:rPr>
        <w:t>1. ОБЩИЕ ПОЛОЖЕНИЯ</w:t>
      </w:r>
    </w:p>
    <w:p w:rsidR="00F222E9" w:rsidRPr="00F222E9" w:rsidRDefault="00F222E9" w:rsidP="00F222E9">
      <w:pPr>
        <w:spacing w:after="0" w:line="284" w:lineRule="exact"/>
        <w:rPr>
          <w:rFonts w:ascii="Times New Roman" w:hAnsi="Times New Roman"/>
          <w:sz w:val="28"/>
          <w:szCs w:val="28"/>
        </w:rPr>
      </w:pPr>
    </w:p>
    <w:p w:rsidR="00F222E9" w:rsidRPr="00F222E9" w:rsidRDefault="00F222E9" w:rsidP="00F222E9">
      <w:pPr>
        <w:tabs>
          <w:tab w:val="left" w:pos="9639"/>
        </w:tabs>
        <w:spacing w:after="0" w:line="237" w:lineRule="auto"/>
        <w:jc w:val="both"/>
        <w:rPr>
          <w:rFonts w:ascii="Times New Roman" w:hAnsi="Times New Roman"/>
          <w:sz w:val="28"/>
          <w:szCs w:val="28"/>
        </w:rPr>
      </w:pPr>
      <w:r w:rsidRPr="00F222E9">
        <w:rPr>
          <w:rFonts w:ascii="Times New Roman" w:hAnsi="Times New Roman"/>
          <w:sz w:val="28"/>
          <w:szCs w:val="28"/>
        </w:rPr>
        <w:t>1.1. Муниципальное бюджетное общеобразовательное учреждение «Мошъюгская основная общеобразовательная школа» (далее – Школа) в соответствии с постановлением администрации муниципального района «Ижемский» от 21.05.2012 № 477 «О реорганизации муниципального бюджетного дошкольного  образовательного  учреждения</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«Детский сад № 5» д. Мошъюга является правопреемником муниципального бюджетного дошкольного образовательного учреждения «Детский сад № 5» д. Мошъюга.</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1.2. Муниципальное бюджетное общеобразовательное учреждение "Мошъюгская основная общеобразовательная школа» по типу реализуемых основных образовательных программ является общеобразовательной организацией.</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Организационно-правовая форма Школы: муниципальное бюджетное учреждение.</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1.3. Полное наименование Школы на русском языке: муниципальное бюджетное общеобразовательное учреждение «Мошъюгская основная общеобразовательная школа».</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Полное наименование Школы на родном (коми) языке: «Кулимса öкмыс класса школа» муниципальнöй сьöмкуд велöдан учреждение».</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Сокращенное наименование Школы: МБОУ «Мошъюгская ООШ».</w:t>
      </w:r>
    </w:p>
    <w:p w:rsidR="00F222E9" w:rsidRPr="00F222E9" w:rsidRDefault="00F222E9" w:rsidP="00F222E9">
      <w:pPr>
        <w:tabs>
          <w:tab w:val="left" w:pos="2940"/>
        </w:tabs>
        <w:spacing w:after="0" w:line="240" w:lineRule="auto"/>
        <w:jc w:val="both"/>
        <w:rPr>
          <w:rFonts w:ascii="Times New Roman" w:hAnsi="Times New Roman"/>
          <w:sz w:val="28"/>
          <w:szCs w:val="28"/>
        </w:rPr>
      </w:pPr>
      <w:r w:rsidRPr="00F222E9">
        <w:rPr>
          <w:rFonts w:ascii="Times New Roman" w:hAnsi="Times New Roman"/>
          <w:sz w:val="28"/>
          <w:szCs w:val="28"/>
        </w:rPr>
        <w:t>1.4. Юридический</w:t>
      </w:r>
      <w:r w:rsidRPr="00F222E9">
        <w:rPr>
          <w:rFonts w:ascii="Times New Roman" w:hAnsi="Times New Roman"/>
          <w:sz w:val="28"/>
          <w:szCs w:val="28"/>
        </w:rPr>
        <w:tab/>
        <w:t>адрес Школы: 169451, Республика Коми, Ижемский район, д.</w:t>
      </w: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Мошъюга, д. 87.</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Фактический адрес Школы: 169451, Республика Коми, Ижемский район, д. Мошъюга, д. 52, д. 87, д. 88, д. 89</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1.5. Учредителем Школы является муниципальное образование муниципального района «Ижемский» в лице администрации МР «Ижемский». Функции и полномочия Учредителя осуществляет Управление образования администрации муниципального района «Ижемский».</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tabs>
          <w:tab w:val="left" w:pos="8931"/>
          <w:tab w:val="left" w:pos="9614"/>
        </w:tabs>
        <w:spacing w:after="0" w:line="234" w:lineRule="auto"/>
        <w:jc w:val="both"/>
        <w:rPr>
          <w:rFonts w:ascii="Times New Roman" w:hAnsi="Times New Roman"/>
          <w:sz w:val="28"/>
          <w:szCs w:val="28"/>
        </w:rPr>
      </w:pPr>
      <w:r w:rsidRPr="00F222E9">
        <w:rPr>
          <w:rFonts w:ascii="Times New Roman" w:hAnsi="Times New Roman"/>
          <w:sz w:val="28"/>
          <w:szCs w:val="28"/>
        </w:rPr>
        <w:t>1.6. Школа является юридическим лицом, за которым закреплено обособленное имущество, находящееся в муниципальной собственности, на праве оперативного управления, имеет самостоятельный баланс, план финансовой и хозяйственной деятельности, лицевой счет, открытый в финансовом органе муниципального района «Ижемский» штамп, бланки и печать с изображением герба Ижемского района со своим наименованием. Школа является некоммерческой организацией и не ставит извлечение прибыли основной целью своей деятельности.</w:t>
      </w:r>
    </w:p>
    <w:p w:rsidR="00F222E9" w:rsidRPr="00F222E9" w:rsidRDefault="00F222E9" w:rsidP="00F222E9">
      <w:pPr>
        <w:spacing w:after="0" w:line="18"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1.7. Права юридического лица у Школы в части ведения уставной финансовой и хозяйственной деятельности, направленной на подготовку образовательного процесса, возникают с момента ее государственной регистрации.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 xml:space="preserve">1.8. Полномочия собственника муниципального имущества, закрепленного за Школой на праве оперативного управления, от имени муниципального </w:t>
      </w:r>
      <w:r w:rsidRPr="00F222E9">
        <w:rPr>
          <w:rFonts w:ascii="Times New Roman" w:hAnsi="Times New Roman"/>
          <w:sz w:val="28"/>
          <w:szCs w:val="28"/>
        </w:rPr>
        <w:lastRenderedPageBreak/>
        <w:t>образования муниципального района «Ижемский» осуществляет администрация муниципального района «Ижемский».</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1.9. Школа отвечает по своим обязательствам всем находящимся у нее на праве оперативного управления имуществом, как закрепленным за ней, так и приобретенным за счет доходов, полученных от приносящей доход деятельности, за исключением особо ценного движимого имущества, закрепленного за ней Учредителем или приобретенного Школой за счет выделенных ей Учредителем средств, а также недвижимого имущества.</w:t>
      </w:r>
    </w:p>
    <w:p w:rsidR="00F222E9" w:rsidRPr="00F222E9" w:rsidRDefault="00F222E9" w:rsidP="00F222E9">
      <w:pPr>
        <w:spacing w:after="0" w:line="18"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По обязательствам Школы, связанным с причинением вреда гражданам, при недостаточности имущества Школы, субсидиарную ответственность несет собственник имущества Школы.</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1.10. Школа от своего имени приобретает имущественные и личные неимущественные права, несет обязанности, выступает истцом и ответчиком в суде в соответствии с законодательством Российской Федерации.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5" w:lineRule="auto"/>
        <w:jc w:val="both"/>
        <w:rPr>
          <w:rFonts w:ascii="Times New Roman" w:hAnsi="Times New Roman"/>
          <w:sz w:val="28"/>
          <w:szCs w:val="28"/>
        </w:rPr>
      </w:pPr>
      <w:r w:rsidRPr="00F222E9">
        <w:rPr>
          <w:rFonts w:ascii="Times New Roman" w:hAnsi="Times New Roman"/>
          <w:sz w:val="28"/>
          <w:szCs w:val="28"/>
        </w:rPr>
        <w:t>1.11. Школа в своей деятельности руководствуется действующим законодательством Российской Федерации и Республики Коми в области образования, нормативными правовыми документами органа местного самоуправления, органов управления образованием всех уровней, настоящим Уставом, а также локальными правовыми актами Школы.</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1.12. Школа проходит лицензирование и государственную аккредитацию в порядке, установленном федеральным законодательством.</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1.13. В Школе не допускается создание и деятельность политических партий, религиозных организаций (объединений). Принуждение учащихся, воспитанников к вступлению в общественные объединения, в т. ч. в политические партии, а также принудительное привлечение их к деятельности этих объединений, участию в агитационных кампаниях и политических акциях не допускается.</w:t>
      </w:r>
    </w:p>
    <w:p w:rsidR="00F222E9" w:rsidRPr="00F222E9" w:rsidRDefault="00F222E9" w:rsidP="00F222E9">
      <w:pPr>
        <w:spacing w:after="0" w:line="17"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1.14. Школа формирует открытые и общедоступные информационные ресурсы, содержащие достоверную и актуальную информацию о своей деятельности, обеспечивает доступ к таким ресурсам посредством размещения их в информационно-телекоммуникационных сетях, в т. ч. на официальном сайте Школы в сети "Интернет" в соответствии с перечнем сведений, установленных федеральным законодательством.</w:t>
      </w:r>
    </w:p>
    <w:p w:rsidR="00F222E9" w:rsidRPr="00F222E9" w:rsidRDefault="00F222E9" w:rsidP="00F222E9">
      <w:pPr>
        <w:spacing w:after="0" w:line="18"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1.15. При Школе открыт интернат для проживания учащихся из д. Ласта и д. Щель. Организация деятельности интерната регламентируется положением об интернате при МБОУ «Мошъюгская ООШ».</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1.16. Организация питания учащихся и воспитанников осуществляется Школой. В Школе предусмотрены помещения для питания учащихся, воспитанников, а также для хранения и приготовления пищи.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8" w:lineRule="auto"/>
        <w:jc w:val="both"/>
        <w:rPr>
          <w:rFonts w:ascii="Times New Roman" w:hAnsi="Times New Roman"/>
          <w:sz w:val="28"/>
          <w:szCs w:val="28"/>
        </w:rPr>
      </w:pPr>
      <w:r w:rsidRPr="00F222E9">
        <w:rPr>
          <w:rFonts w:ascii="Times New Roman" w:hAnsi="Times New Roman"/>
          <w:sz w:val="28"/>
          <w:szCs w:val="28"/>
        </w:rPr>
        <w:t>1.17. Медицинское обслуживание в Школе обеспечивает орган здравоохранения в Ижемском районе на основании договора. Медицинский персонал, закрепленный за Школой органом здравоохранения, наряду с администрацией и педагогическими работниками несет ответственность за проведение лечебно-профилактических мероприятий, соблюдение санитарно-гигиенических норм, режим и качество питания учащихся и воспитанников.</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 xml:space="preserve">1.18. В Школе в летний период могут организовываться детские оздоровительные лагеря с дневным пребыванием, лагеря труда и отдыха с </w:t>
      </w:r>
      <w:r w:rsidRPr="00F222E9">
        <w:rPr>
          <w:rFonts w:ascii="Times New Roman" w:hAnsi="Times New Roman"/>
          <w:sz w:val="28"/>
          <w:szCs w:val="28"/>
        </w:rPr>
        <w:lastRenderedPageBreak/>
        <w:t>назначением руководителей и воспитателей из числа педагогических работников Школы.</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1.19. Школа вправе открывать по желанию и запросам родителей (законных представителей) учащихся группы продленного дня.</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tabs>
          <w:tab w:val="left" w:pos="709"/>
          <w:tab w:val="left" w:pos="851"/>
        </w:tabs>
        <w:spacing w:after="0" w:line="238" w:lineRule="auto"/>
        <w:jc w:val="both"/>
        <w:rPr>
          <w:rFonts w:ascii="Times New Roman" w:hAnsi="Times New Roman"/>
          <w:sz w:val="28"/>
          <w:szCs w:val="28"/>
        </w:rPr>
      </w:pPr>
      <w:r w:rsidRPr="00F222E9">
        <w:rPr>
          <w:rFonts w:ascii="Times New Roman" w:hAnsi="Times New Roman"/>
          <w:sz w:val="28"/>
          <w:szCs w:val="28"/>
        </w:rPr>
        <w:t>1.20. Школа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учащихся и воспитанников.</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tabs>
          <w:tab w:val="left" w:pos="993"/>
        </w:tabs>
        <w:spacing w:after="0" w:line="234" w:lineRule="auto"/>
        <w:jc w:val="both"/>
        <w:rPr>
          <w:rFonts w:ascii="Times New Roman" w:hAnsi="Times New Roman"/>
          <w:sz w:val="28"/>
          <w:szCs w:val="28"/>
        </w:rPr>
      </w:pPr>
      <w:r w:rsidRPr="00F222E9">
        <w:rPr>
          <w:rFonts w:ascii="Times New Roman" w:hAnsi="Times New Roman"/>
          <w:sz w:val="28"/>
          <w:szCs w:val="28"/>
        </w:rPr>
        <w:t>1.21. Школа обязана осуществлять свою деятельность в соответствии с законодательством об образовании, в том числе:</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A41F3F">
      <w:pPr>
        <w:numPr>
          <w:ilvl w:val="0"/>
          <w:numId w:val="8"/>
        </w:numPr>
        <w:tabs>
          <w:tab w:val="left" w:pos="1148"/>
        </w:tabs>
        <w:spacing w:after="0" w:line="237" w:lineRule="auto"/>
        <w:ind w:left="260" w:firstLine="568"/>
        <w:jc w:val="both"/>
        <w:rPr>
          <w:rFonts w:ascii="Times New Roman" w:hAnsi="Times New Roman"/>
          <w:sz w:val="28"/>
          <w:szCs w:val="28"/>
        </w:rPr>
      </w:pPr>
      <w:r w:rsidRPr="00F222E9">
        <w:rPr>
          <w:rFonts w:ascii="Times New Roman" w:hAnsi="Times New Roman"/>
          <w:sz w:val="28"/>
          <w:szCs w:val="28"/>
        </w:rPr>
        <w:t>обеспечивать реализацию в полном объеме образовательных программ, соответствие качества подготовки воспитанников и учащихся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учащихся;</w:t>
      </w:r>
    </w:p>
    <w:p w:rsidR="00F222E9" w:rsidRPr="00F222E9" w:rsidRDefault="00F222E9" w:rsidP="00F222E9">
      <w:pPr>
        <w:spacing w:after="0" w:line="17" w:lineRule="exact"/>
        <w:rPr>
          <w:rFonts w:ascii="Times New Roman" w:hAnsi="Times New Roman"/>
          <w:sz w:val="28"/>
          <w:szCs w:val="28"/>
        </w:rPr>
      </w:pPr>
    </w:p>
    <w:p w:rsidR="00F222E9" w:rsidRPr="00F222E9" w:rsidRDefault="00F222E9" w:rsidP="00A41F3F">
      <w:pPr>
        <w:numPr>
          <w:ilvl w:val="0"/>
          <w:numId w:val="8"/>
        </w:numPr>
        <w:tabs>
          <w:tab w:val="left" w:pos="980"/>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создавать безопасные условия обучения, воспитания воспитанников и учащихся, присмотра и ухода за воспитанниками, их содержания в соответствии с установленными нормами, обеспечивающими жизнь и здоровье учащихся, воспитанников и работников Школы;</w:t>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A41F3F">
      <w:pPr>
        <w:numPr>
          <w:ilvl w:val="0"/>
          <w:numId w:val="8"/>
        </w:numPr>
        <w:tabs>
          <w:tab w:val="left" w:pos="1054"/>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соблюдать права и свободы воспитанников и учащихся, родителей (законных представителей) несовершеннолетних учащихся, работников Школы.</w:t>
      </w:r>
    </w:p>
    <w:p w:rsidR="00F222E9" w:rsidRPr="00F222E9" w:rsidRDefault="00F222E9" w:rsidP="00F222E9">
      <w:pPr>
        <w:tabs>
          <w:tab w:val="left" w:pos="851"/>
        </w:tabs>
        <w:spacing w:after="0" w:line="240" w:lineRule="auto"/>
        <w:contextualSpacing/>
        <w:jc w:val="both"/>
        <w:rPr>
          <w:rFonts w:ascii="Times New Roman" w:hAnsi="Times New Roman"/>
          <w:sz w:val="28"/>
          <w:szCs w:val="28"/>
        </w:rPr>
      </w:pPr>
      <w:r w:rsidRPr="00F222E9">
        <w:rPr>
          <w:rFonts w:ascii="Times New Roman" w:hAnsi="Times New Roman"/>
          <w:sz w:val="28"/>
          <w:szCs w:val="28"/>
        </w:rPr>
        <w:t xml:space="preserve">          1.22.  Школа создает условия для охраны здоровья учащихся, в том числе обеспечивает:</w:t>
      </w:r>
    </w:p>
    <w:p w:rsidR="00F222E9" w:rsidRPr="00F222E9" w:rsidRDefault="00F222E9" w:rsidP="00F222E9">
      <w:pPr>
        <w:tabs>
          <w:tab w:val="left" w:pos="851"/>
        </w:tabs>
        <w:autoSpaceDE w:val="0"/>
        <w:autoSpaceDN w:val="0"/>
        <w:adjustRightInd w:val="0"/>
        <w:spacing w:after="0" w:line="240" w:lineRule="auto"/>
        <w:contextualSpacing/>
        <w:jc w:val="both"/>
        <w:rPr>
          <w:rFonts w:ascii="Times New Roman" w:hAnsi="Times New Roman"/>
          <w:sz w:val="28"/>
          <w:szCs w:val="28"/>
        </w:rPr>
      </w:pPr>
      <w:r w:rsidRPr="00F222E9">
        <w:rPr>
          <w:rFonts w:ascii="Times New Roman" w:hAnsi="Times New Roman"/>
          <w:sz w:val="28"/>
          <w:szCs w:val="28"/>
        </w:rPr>
        <w:t xml:space="preserve">              -  текущий контроль за состоянием здоровья учащихся;</w:t>
      </w:r>
    </w:p>
    <w:p w:rsidR="00F222E9" w:rsidRPr="00F222E9" w:rsidRDefault="00F222E9" w:rsidP="00F222E9">
      <w:pPr>
        <w:tabs>
          <w:tab w:val="left" w:pos="851"/>
        </w:tabs>
        <w:autoSpaceDE w:val="0"/>
        <w:autoSpaceDN w:val="0"/>
        <w:adjustRightInd w:val="0"/>
        <w:spacing w:after="0" w:line="240" w:lineRule="auto"/>
        <w:contextualSpacing/>
        <w:jc w:val="both"/>
        <w:rPr>
          <w:rFonts w:ascii="Times New Roman" w:hAnsi="Times New Roman"/>
          <w:sz w:val="28"/>
          <w:szCs w:val="28"/>
        </w:rPr>
      </w:pPr>
      <w:r w:rsidRPr="00F222E9">
        <w:rPr>
          <w:rFonts w:ascii="Times New Roman" w:hAnsi="Times New Roman"/>
          <w:sz w:val="28"/>
          <w:szCs w:val="28"/>
        </w:rPr>
        <w:t xml:space="preserve">          -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F222E9" w:rsidRPr="00F222E9" w:rsidRDefault="00F222E9" w:rsidP="00F222E9">
      <w:pPr>
        <w:tabs>
          <w:tab w:val="left" w:pos="851"/>
        </w:tabs>
        <w:autoSpaceDE w:val="0"/>
        <w:autoSpaceDN w:val="0"/>
        <w:adjustRightInd w:val="0"/>
        <w:spacing w:after="0" w:line="240" w:lineRule="auto"/>
        <w:contextualSpacing/>
        <w:jc w:val="both"/>
        <w:rPr>
          <w:rFonts w:ascii="Times New Roman" w:hAnsi="Times New Roman"/>
          <w:sz w:val="28"/>
          <w:szCs w:val="28"/>
        </w:rPr>
      </w:pPr>
      <w:r w:rsidRPr="00F222E9">
        <w:rPr>
          <w:rFonts w:ascii="Times New Roman" w:hAnsi="Times New Roman"/>
          <w:sz w:val="28"/>
          <w:szCs w:val="28"/>
        </w:rPr>
        <w:t xml:space="preserve">          - соблюдение государственных санитарно-эпидемиологических правил и нормативов;</w:t>
      </w:r>
    </w:p>
    <w:p w:rsidR="00F222E9" w:rsidRPr="00F222E9" w:rsidRDefault="00F222E9" w:rsidP="00F222E9">
      <w:pPr>
        <w:autoSpaceDE w:val="0"/>
        <w:autoSpaceDN w:val="0"/>
        <w:adjustRightInd w:val="0"/>
        <w:spacing w:after="0" w:line="240" w:lineRule="auto"/>
        <w:contextualSpacing/>
        <w:jc w:val="both"/>
        <w:rPr>
          <w:rFonts w:ascii="Times New Roman" w:hAnsi="Times New Roman"/>
          <w:sz w:val="28"/>
          <w:szCs w:val="28"/>
        </w:rPr>
      </w:pPr>
      <w:r w:rsidRPr="00F222E9">
        <w:rPr>
          <w:rFonts w:ascii="Times New Roman" w:hAnsi="Times New Roman"/>
          <w:sz w:val="28"/>
          <w:szCs w:val="28"/>
        </w:rPr>
        <w:t xml:space="preserve">               -  расследование и учет несчастных случаев с учащимися  во время пребывания в Школе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w:t>
      </w:r>
      <w:r w:rsidRPr="00F222E9">
        <w:rPr>
          <w:rFonts w:ascii="Times New Roman" w:hAnsi="Times New Roman"/>
          <w:color w:val="FF0000"/>
          <w:sz w:val="28"/>
          <w:szCs w:val="28"/>
        </w:rPr>
        <w:t xml:space="preserve"> </w:t>
      </w:r>
      <w:r w:rsidRPr="00F222E9">
        <w:rPr>
          <w:rFonts w:ascii="Times New Roman" w:hAnsi="Times New Roman"/>
          <w:sz w:val="28"/>
          <w:szCs w:val="28"/>
        </w:rPr>
        <w:t>политики и нормативно-правовому регулированию в сфере здравоохранения.</w:t>
      </w:r>
    </w:p>
    <w:p w:rsidR="00F222E9" w:rsidRPr="00F222E9" w:rsidRDefault="00F222E9" w:rsidP="00F222E9">
      <w:pPr>
        <w:tabs>
          <w:tab w:val="left" w:pos="851"/>
        </w:tabs>
        <w:spacing w:after="0" w:line="13" w:lineRule="exact"/>
        <w:jc w:val="both"/>
        <w:rPr>
          <w:rFonts w:ascii="Times New Roman" w:hAnsi="Times New Roman"/>
          <w:sz w:val="28"/>
          <w:szCs w:val="28"/>
        </w:rPr>
      </w:pPr>
    </w:p>
    <w:p w:rsidR="00F222E9" w:rsidRPr="00F222E9" w:rsidRDefault="00F222E9" w:rsidP="00F222E9">
      <w:pPr>
        <w:spacing w:after="0" w:line="233" w:lineRule="auto"/>
        <w:jc w:val="both"/>
        <w:rPr>
          <w:rFonts w:ascii="Times New Roman" w:hAnsi="Times New Roman"/>
          <w:sz w:val="28"/>
          <w:szCs w:val="28"/>
        </w:rPr>
      </w:pPr>
      <w:r w:rsidRPr="00F222E9">
        <w:rPr>
          <w:rFonts w:ascii="Times New Roman" w:hAnsi="Times New Roman"/>
          <w:sz w:val="28"/>
          <w:szCs w:val="28"/>
        </w:rPr>
        <w:t>1.23. Школа несет ответственность в порядке, установленном законодательством Российской Федерации и Республики Коми, за:</w:t>
      </w:r>
    </w:p>
    <w:p w:rsidR="00F222E9" w:rsidRPr="00F222E9" w:rsidRDefault="00F222E9" w:rsidP="00A41F3F">
      <w:pPr>
        <w:numPr>
          <w:ilvl w:val="0"/>
          <w:numId w:val="9"/>
        </w:numPr>
        <w:tabs>
          <w:tab w:val="left" w:pos="1086"/>
        </w:tabs>
        <w:spacing w:after="0" w:line="234" w:lineRule="auto"/>
        <w:ind w:left="260" w:firstLine="542"/>
        <w:jc w:val="both"/>
        <w:rPr>
          <w:rFonts w:ascii="Times New Roman" w:hAnsi="Times New Roman"/>
          <w:sz w:val="28"/>
          <w:szCs w:val="28"/>
        </w:rPr>
      </w:pPr>
      <w:r w:rsidRPr="00F222E9">
        <w:rPr>
          <w:rFonts w:ascii="Times New Roman" w:hAnsi="Times New Roman"/>
          <w:sz w:val="28"/>
          <w:szCs w:val="28"/>
        </w:rPr>
        <w:t>невыполнение или ненадлежащее выполнение функций, отнесенных к ее компетенции;</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A41F3F">
      <w:pPr>
        <w:numPr>
          <w:ilvl w:val="0"/>
          <w:numId w:val="9"/>
        </w:numPr>
        <w:tabs>
          <w:tab w:val="left" w:pos="1014"/>
        </w:tabs>
        <w:spacing w:after="0" w:line="234" w:lineRule="auto"/>
        <w:ind w:left="260" w:firstLine="542"/>
        <w:jc w:val="both"/>
        <w:rPr>
          <w:rFonts w:ascii="Times New Roman" w:hAnsi="Times New Roman"/>
          <w:sz w:val="28"/>
          <w:szCs w:val="28"/>
        </w:rPr>
      </w:pPr>
      <w:r w:rsidRPr="00F222E9">
        <w:rPr>
          <w:rFonts w:ascii="Times New Roman" w:hAnsi="Times New Roman"/>
          <w:sz w:val="28"/>
          <w:szCs w:val="28"/>
        </w:rPr>
        <w:t>реализацию не в полном объеме образовательных программ в соответствии с учебным планом;</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A41F3F">
      <w:pPr>
        <w:numPr>
          <w:ilvl w:val="0"/>
          <w:numId w:val="9"/>
        </w:numPr>
        <w:tabs>
          <w:tab w:val="left" w:pos="940"/>
        </w:tabs>
        <w:spacing w:after="0" w:line="240" w:lineRule="auto"/>
        <w:ind w:left="940" w:hanging="138"/>
        <w:jc w:val="both"/>
        <w:rPr>
          <w:rFonts w:ascii="Times New Roman" w:hAnsi="Times New Roman"/>
          <w:sz w:val="28"/>
          <w:szCs w:val="28"/>
        </w:rPr>
      </w:pPr>
      <w:r w:rsidRPr="00F222E9">
        <w:rPr>
          <w:rFonts w:ascii="Times New Roman" w:hAnsi="Times New Roman"/>
          <w:sz w:val="28"/>
          <w:szCs w:val="28"/>
        </w:rPr>
        <w:t>качество образования своих выпускников;</w:t>
      </w:r>
    </w:p>
    <w:p w:rsidR="00F222E9" w:rsidRPr="00F222E9" w:rsidRDefault="00F222E9" w:rsidP="00A41F3F">
      <w:pPr>
        <w:numPr>
          <w:ilvl w:val="0"/>
          <w:numId w:val="9"/>
        </w:numPr>
        <w:tabs>
          <w:tab w:val="left" w:pos="851"/>
          <w:tab w:val="left" w:pos="1000"/>
        </w:tabs>
        <w:spacing w:after="0" w:line="240" w:lineRule="auto"/>
        <w:ind w:left="1000" w:hanging="198"/>
        <w:jc w:val="both"/>
        <w:rPr>
          <w:rFonts w:ascii="Times New Roman" w:hAnsi="Times New Roman"/>
          <w:sz w:val="28"/>
          <w:szCs w:val="28"/>
        </w:rPr>
      </w:pPr>
      <w:r w:rsidRPr="00F222E9">
        <w:rPr>
          <w:rFonts w:ascii="Times New Roman" w:hAnsi="Times New Roman"/>
          <w:sz w:val="28"/>
          <w:szCs w:val="28"/>
        </w:rPr>
        <w:lastRenderedPageBreak/>
        <w:t>жизнь и здоровье учащихся, воспитанников, работников Школы.</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tabs>
          <w:tab w:val="left" w:pos="851"/>
        </w:tabs>
        <w:spacing w:after="0" w:line="238" w:lineRule="auto"/>
        <w:jc w:val="both"/>
        <w:rPr>
          <w:rFonts w:ascii="Times New Roman" w:hAnsi="Times New Roman"/>
          <w:sz w:val="28"/>
          <w:szCs w:val="28"/>
        </w:rPr>
      </w:pPr>
      <w:r w:rsidRPr="00F222E9">
        <w:rPr>
          <w:rFonts w:ascii="Times New Roman" w:hAnsi="Times New Roman"/>
          <w:sz w:val="28"/>
          <w:szCs w:val="28"/>
        </w:rPr>
        <w:t>1.24. Школа и ее должностные лица несут административную ответственность в соответствии с Кодексом Российской Федерации об административных правонарушениях за нарушение или незаконное ограничение права на образование и предусмотренных законодательством об образовании прав и свобод воспитанников и учащихся, родителей (законных представителей) воспитанников и несовершеннолетних учащихся, нарушение требований к организации и осуществлению образовательной деятельности.</w:t>
      </w:r>
    </w:p>
    <w:p w:rsidR="00F222E9" w:rsidRPr="00F222E9" w:rsidRDefault="00F222E9" w:rsidP="00F222E9">
      <w:pPr>
        <w:spacing w:after="0" w:line="200" w:lineRule="exact"/>
        <w:rPr>
          <w:rFonts w:ascii="Times New Roman" w:hAnsi="Times New Roman"/>
          <w:sz w:val="28"/>
          <w:szCs w:val="28"/>
        </w:rPr>
      </w:pPr>
    </w:p>
    <w:p w:rsidR="00F222E9" w:rsidRPr="00F222E9" w:rsidRDefault="00F222E9" w:rsidP="00F222E9">
      <w:pPr>
        <w:spacing w:after="0" w:line="203" w:lineRule="exact"/>
        <w:rPr>
          <w:rFonts w:ascii="Times New Roman" w:hAnsi="Times New Roman"/>
          <w:sz w:val="28"/>
          <w:szCs w:val="28"/>
        </w:rPr>
      </w:pPr>
    </w:p>
    <w:p w:rsidR="00F222E9" w:rsidRPr="00F222E9" w:rsidRDefault="00F222E9" w:rsidP="00F222E9">
      <w:pPr>
        <w:spacing w:after="0" w:line="240" w:lineRule="auto"/>
        <w:jc w:val="center"/>
        <w:rPr>
          <w:rFonts w:ascii="Times New Roman" w:hAnsi="Times New Roman"/>
          <w:sz w:val="28"/>
          <w:szCs w:val="28"/>
        </w:rPr>
      </w:pPr>
      <w:r w:rsidRPr="00F222E9">
        <w:rPr>
          <w:rFonts w:ascii="Times New Roman" w:hAnsi="Times New Roman"/>
          <w:b/>
          <w:bCs/>
          <w:sz w:val="28"/>
          <w:szCs w:val="28"/>
        </w:rPr>
        <w:t>2.ПРЕДМЕТ, ЦЕЛИ И ВИДЫ ДЕЯТЕЛЬНОСТИ</w:t>
      </w:r>
    </w:p>
    <w:p w:rsidR="00F222E9" w:rsidRPr="00F222E9" w:rsidRDefault="00F222E9" w:rsidP="00F222E9">
      <w:pPr>
        <w:spacing w:after="0" w:line="284" w:lineRule="exact"/>
        <w:rPr>
          <w:rFonts w:ascii="Times New Roman" w:hAnsi="Times New Roman"/>
          <w:sz w:val="28"/>
          <w:szCs w:val="28"/>
        </w:rPr>
      </w:pPr>
    </w:p>
    <w:p w:rsidR="00F222E9" w:rsidRPr="00F222E9" w:rsidRDefault="00F222E9" w:rsidP="00F222E9">
      <w:pPr>
        <w:tabs>
          <w:tab w:val="left" w:pos="851"/>
        </w:tabs>
        <w:spacing w:after="0" w:line="238" w:lineRule="auto"/>
        <w:jc w:val="both"/>
        <w:rPr>
          <w:rFonts w:ascii="Times New Roman" w:hAnsi="Times New Roman"/>
          <w:sz w:val="28"/>
          <w:szCs w:val="28"/>
        </w:rPr>
      </w:pPr>
      <w:r w:rsidRPr="00F222E9">
        <w:rPr>
          <w:rFonts w:ascii="Times New Roman" w:hAnsi="Times New Roman"/>
          <w:sz w:val="28"/>
          <w:szCs w:val="28"/>
        </w:rPr>
        <w:t>2.1. Предметом деятельности Школы является реализация конституционного права граждан Российской Федерации на получение общедоступного и бесплатного дошкольного,  начального общего, основного общего образования в интересах человека, семьи, общества и государства; обеспечение охраны и укрепления здоровья и создание благоприятных условий для разностороннего развития личности, в том числе возможности удовлетворения потребности учащихся в самообразовании и получении дополнительного образования.</w:t>
      </w:r>
    </w:p>
    <w:p w:rsidR="00F222E9" w:rsidRPr="00F222E9" w:rsidRDefault="00F222E9" w:rsidP="00F222E9">
      <w:pPr>
        <w:spacing w:after="0" w:line="4" w:lineRule="exact"/>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2.2. Целями деятельности Школы является реализация:</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0"/>
          <w:numId w:val="10"/>
        </w:numPr>
        <w:tabs>
          <w:tab w:val="left" w:pos="1165"/>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основных общеобразовательных программ – образовательных программ дошкольного образования;</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0"/>
          <w:numId w:val="10"/>
        </w:numPr>
        <w:tabs>
          <w:tab w:val="left" w:pos="1105"/>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основных общеобразовательных программ - образовательных программ начального общего образования;</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A41F3F">
      <w:pPr>
        <w:numPr>
          <w:ilvl w:val="0"/>
          <w:numId w:val="10"/>
        </w:numPr>
        <w:tabs>
          <w:tab w:val="left" w:pos="973"/>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основных общеобразовательных программ - образовательных программ основного общего образования;</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0"/>
          <w:numId w:val="10"/>
        </w:numPr>
        <w:tabs>
          <w:tab w:val="left" w:pos="992"/>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дополнительных образовательных программ - дополнительных общеразвивающих программ.</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2.3. Основные виды деятельности, реализуемые Школой:</w:t>
      </w:r>
    </w:p>
    <w:p w:rsidR="00F222E9" w:rsidRPr="00F222E9" w:rsidRDefault="00F222E9" w:rsidP="00A41F3F">
      <w:pPr>
        <w:numPr>
          <w:ilvl w:val="0"/>
          <w:numId w:val="10"/>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дошкольное образование, присмотр и уход за детьми;</w:t>
      </w:r>
    </w:p>
    <w:p w:rsidR="00F222E9" w:rsidRPr="00F222E9" w:rsidRDefault="00F222E9" w:rsidP="00A41F3F">
      <w:pPr>
        <w:numPr>
          <w:ilvl w:val="0"/>
          <w:numId w:val="10"/>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начальное общее образование;</w:t>
      </w:r>
    </w:p>
    <w:p w:rsidR="00F222E9" w:rsidRPr="00F222E9" w:rsidRDefault="00F222E9" w:rsidP="00A41F3F">
      <w:pPr>
        <w:numPr>
          <w:ilvl w:val="0"/>
          <w:numId w:val="10"/>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основное общее образование;</w:t>
      </w:r>
    </w:p>
    <w:p w:rsidR="00F222E9" w:rsidRPr="00F222E9" w:rsidRDefault="00F222E9" w:rsidP="00A41F3F">
      <w:pPr>
        <w:numPr>
          <w:ilvl w:val="0"/>
          <w:numId w:val="10"/>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дополнительное образование детей.</w:t>
      </w: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2.4. Основными задачами Школы являются:</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0"/>
          <w:numId w:val="11"/>
        </w:numPr>
        <w:tabs>
          <w:tab w:val="left" w:pos="1110"/>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создание условий для формирования образованной и развитой личности, адаптированной к жизни в обществе, способной к осознанному выбору и освоению профессиональных образовательных программ;</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A41F3F">
      <w:pPr>
        <w:numPr>
          <w:ilvl w:val="0"/>
          <w:numId w:val="11"/>
        </w:numPr>
        <w:tabs>
          <w:tab w:val="left" w:pos="1090"/>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удовлетворение потребностей учащихся в интеллектуальном, культурном и нравственном развитии в соответствии с их склонностями, способностями, интересами;</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0"/>
          <w:numId w:val="11"/>
        </w:numPr>
        <w:tabs>
          <w:tab w:val="left" w:pos="1066"/>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обеспечение высокого качества образования, соответствующего федеральным государственным образовательным стандартам, а также дополнительного образования;</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A41F3F">
      <w:pPr>
        <w:numPr>
          <w:ilvl w:val="0"/>
          <w:numId w:val="11"/>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охрана жизни и укрепление здоровья учащихся и воспитанников;</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0"/>
          <w:numId w:val="11"/>
        </w:numPr>
        <w:tabs>
          <w:tab w:val="left" w:pos="1126"/>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создание максимально благоприятных условий для развития творческого потенциала учащихся, овладение ими навыками самообразования, научно-исследовательской деятельности;</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0"/>
          <w:numId w:val="11"/>
        </w:numPr>
        <w:tabs>
          <w:tab w:val="left" w:pos="851"/>
          <w:tab w:val="left" w:pos="1093"/>
        </w:tabs>
        <w:spacing w:after="0" w:line="288" w:lineRule="exact"/>
        <w:ind w:left="260" w:firstLine="568"/>
        <w:jc w:val="both"/>
        <w:rPr>
          <w:rFonts w:ascii="Times New Roman" w:hAnsi="Times New Roman"/>
          <w:sz w:val="28"/>
          <w:szCs w:val="28"/>
        </w:rPr>
      </w:pPr>
      <w:r w:rsidRPr="00F222E9">
        <w:rPr>
          <w:rFonts w:ascii="Times New Roman" w:hAnsi="Times New Roman"/>
          <w:sz w:val="28"/>
          <w:szCs w:val="28"/>
        </w:rPr>
        <w:lastRenderedPageBreak/>
        <w:t>обеспечение познавательно-речевого, социально-личностного, художественно-эстетического и физического развития воспитанников;</w:t>
      </w:r>
    </w:p>
    <w:p w:rsidR="00F222E9" w:rsidRPr="00F222E9" w:rsidRDefault="00F222E9" w:rsidP="00A41F3F">
      <w:pPr>
        <w:numPr>
          <w:ilvl w:val="0"/>
          <w:numId w:val="12"/>
        </w:numPr>
        <w:tabs>
          <w:tab w:val="left" w:pos="1035"/>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воспитание с учетом возрастных категорий воспитанников гражданственности, уважения к правам и свободам человека, любви к окружающей природе, Родине, семье.</w:t>
      </w:r>
    </w:p>
    <w:p w:rsidR="00F222E9" w:rsidRPr="00F222E9" w:rsidRDefault="00F222E9" w:rsidP="00F222E9">
      <w:pPr>
        <w:spacing w:after="0" w:line="238" w:lineRule="auto"/>
        <w:jc w:val="both"/>
        <w:rPr>
          <w:rFonts w:ascii="Times New Roman" w:hAnsi="Times New Roman"/>
          <w:sz w:val="28"/>
          <w:szCs w:val="28"/>
        </w:rPr>
      </w:pPr>
      <w:r w:rsidRPr="00F222E9">
        <w:rPr>
          <w:rFonts w:ascii="Times New Roman" w:hAnsi="Times New Roman"/>
          <w:sz w:val="28"/>
          <w:szCs w:val="28"/>
        </w:rPr>
        <w:t>2.5. Школа вправе сверх установленного муниципального задания выполнять работы, оказывать услуги, относящиеся к ее основным видам деятельности для граждан и юридических лиц за плату и на одинаковых при оказании одних и тех же услуг условиях.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федеральными законами.</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2.6. Школа вправе осуществлять виды деятельности (в т.ч. приносящие доход), не относящиеся к основным, лишь постольку, поскольку это служит достижению целей, ради которых она создана.</w:t>
      </w:r>
    </w:p>
    <w:p w:rsidR="00F222E9" w:rsidRPr="00F222E9" w:rsidRDefault="00F222E9" w:rsidP="00F222E9">
      <w:pPr>
        <w:spacing w:after="0" w:line="283" w:lineRule="exact"/>
        <w:rPr>
          <w:rFonts w:ascii="Times New Roman" w:hAnsi="Times New Roman"/>
          <w:sz w:val="28"/>
          <w:szCs w:val="28"/>
        </w:rPr>
      </w:pPr>
    </w:p>
    <w:p w:rsidR="00F222E9" w:rsidRPr="00F222E9" w:rsidRDefault="00F222E9" w:rsidP="00F222E9">
      <w:pPr>
        <w:spacing w:after="0" w:line="240" w:lineRule="auto"/>
        <w:jc w:val="center"/>
        <w:rPr>
          <w:rFonts w:ascii="Times New Roman" w:hAnsi="Times New Roman"/>
          <w:sz w:val="28"/>
          <w:szCs w:val="28"/>
        </w:rPr>
      </w:pPr>
      <w:r w:rsidRPr="00F222E9">
        <w:rPr>
          <w:rFonts w:ascii="Times New Roman" w:hAnsi="Times New Roman"/>
          <w:b/>
          <w:bCs/>
          <w:sz w:val="28"/>
          <w:szCs w:val="28"/>
        </w:rPr>
        <w:t>3. ОБРАЗОВАТЕЛЬНАЯ ДЕЯТЕЛЬНОСТЬ</w:t>
      </w:r>
    </w:p>
    <w:p w:rsidR="00F222E9" w:rsidRPr="00F222E9" w:rsidRDefault="00F222E9" w:rsidP="00F222E9">
      <w:pPr>
        <w:spacing w:after="0" w:line="283"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3.1. Обучение в Школе ведется на русском языке, воспитание - на русском и коми языках. Коми язык изучается как родной язык. В качестве иностранного языка в Школе преподается немецкий язык и возможно изучение английского языка при наличии специалиста.</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3.2. Школа реализует следующие основные общеобразовательные программы:</w:t>
      </w:r>
    </w:p>
    <w:p w:rsidR="00F222E9" w:rsidRPr="00F222E9" w:rsidRDefault="00F222E9" w:rsidP="00A41F3F">
      <w:pPr>
        <w:numPr>
          <w:ilvl w:val="0"/>
          <w:numId w:val="13"/>
        </w:numPr>
        <w:tabs>
          <w:tab w:val="left" w:pos="960"/>
        </w:tabs>
        <w:spacing w:after="0" w:line="240" w:lineRule="auto"/>
        <w:ind w:left="960" w:hanging="132"/>
        <w:rPr>
          <w:rFonts w:ascii="Times New Roman" w:hAnsi="Times New Roman"/>
          <w:sz w:val="28"/>
          <w:szCs w:val="28"/>
        </w:rPr>
      </w:pPr>
      <w:r w:rsidRPr="00F222E9">
        <w:rPr>
          <w:rFonts w:ascii="Times New Roman" w:hAnsi="Times New Roman"/>
          <w:sz w:val="28"/>
          <w:szCs w:val="28"/>
        </w:rPr>
        <w:t>дошкольного образования;</w:t>
      </w:r>
    </w:p>
    <w:p w:rsidR="00F222E9" w:rsidRPr="00F222E9" w:rsidRDefault="00F222E9" w:rsidP="00A41F3F">
      <w:pPr>
        <w:numPr>
          <w:ilvl w:val="0"/>
          <w:numId w:val="13"/>
        </w:numPr>
        <w:tabs>
          <w:tab w:val="left" w:pos="960"/>
        </w:tabs>
        <w:spacing w:after="0" w:line="240" w:lineRule="auto"/>
        <w:ind w:left="960" w:hanging="132"/>
        <w:rPr>
          <w:rFonts w:ascii="Times New Roman" w:hAnsi="Times New Roman"/>
          <w:sz w:val="28"/>
          <w:szCs w:val="28"/>
        </w:rPr>
      </w:pPr>
      <w:r w:rsidRPr="00F222E9">
        <w:rPr>
          <w:rFonts w:ascii="Times New Roman" w:hAnsi="Times New Roman"/>
          <w:sz w:val="28"/>
          <w:szCs w:val="28"/>
        </w:rPr>
        <w:t>начального общего образования;</w:t>
      </w:r>
    </w:p>
    <w:p w:rsidR="00F222E9" w:rsidRPr="00F222E9" w:rsidRDefault="00F222E9" w:rsidP="00A41F3F">
      <w:pPr>
        <w:numPr>
          <w:ilvl w:val="0"/>
          <w:numId w:val="13"/>
        </w:numPr>
        <w:tabs>
          <w:tab w:val="left" w:pos="960"/>
        </w:tabs>
        <w:spacing w:after="0" w:line="240" w:lineRule="auto"/>
        <w:ind w:left="960" w:hanging="132"/>
        <w:rPr>
          <w:rFonts w:ascii="Times New Roman" w:hAnsi="Times New Roman"/>
          <w:sz w:val="28"/>
          <w:szCs w:val="28"/>
        </w:rPr>
      </w:pPr>
      <w:r w:rsidRPr="00F222E9">
        <w:rPr>
          <w:rFonts w:ascii="Times New Roman" w:hAnsi="Times New Roman"/>
          <w:sz w:val="28"/>
          <w:szCs w:val="28"/>
        </w:rPr>
        <w:t>основного общего образования.</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3.3. Образовательные программы дошкольного, начального общего, основного общего образования являются преемственными.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3.4.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8" w:lineRule="auto"/>
        <w:jc w:val="both"/>
        <w:rPr>
          <w:rFonts w:ascii="Times New Roman" w:hAnsi="Times New Roman"/>
          <w:sz w:val="28"/>
          <w:szCs w:val="28"/>
        </w:rPr>
      </w:pPr>
      <w:r w:rsidRPr="00F222E9">
        <w:rPr>
          <w:rFonts w:ascii="Times New Roman" w:hAnsi="Times New Roman"/>
          <w:sz w:val="28"/>
          <w:szCs w:val="28"/>
        </w:rPr>
        <w:t>3.5.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
    <w:p w:rsidR="00F222E9" w:rsidRPr="00F222E9" w:rsidRDefault="00F222E9" w:rsidP="00F222E9">
      <w:pPr>
        <w:spacing w:after="0" w:line="16"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3.6. Школа при реализации образовательных программ дошкольного образования осуществляет присмотр и уход за детьми.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8" w:lineRule="auto"/>
        <w:jc w:val="both"/>
        <w:rPr>
          <w:rFonts w:ascii="Times New Roman" w:hAnsi="Times New Roman"/>
          <w:sz w:val="28"/>
          <w:szCs w:val="28"/>
        </w:rPr>
      </w:pPr>
      <w:r w:rsidRPr="00F222E9">
        <w:rPr>
          <w:rFonts w:ascii="Times New Roman" w:hAnsi="Times New Roman"/>
          <w:sz w:val="28"/>
          <w:szCs w:val="28"/>
        </w:rPr>
        <w:t>3.7. Начальное общее образование направлено на формирование личности учащегося,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F222E9" w:rsidRPr="00F222E9" w:rsidRDefault="00F222E9" w:rsidP="00F222E9">
      <w:pPr>
        <w:spacing w:after="0" w:line="15"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lastRenderedPageBreak/>
        <w:t>3.8. Основное общее образование направлено на становление и формирование личности учащегося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3.9. Начальное общее образование, основное общее образование являются обязательными уровнями образования. Учащиеся,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tabs>
          <w:tab w:val="left" w:pos="1540"/>
          <w:tab w:val="left" w:pos="2760"/>
          <w:tab w:val="left" w:pos="5000"/>
          <w:tab w:val="left" w:pos="6240"/>
          <w:tab w:val="left" w:pos="7840"/>
          <w:tab w:val="left" w:pos="9360"/>
        </w:tabs>
        <w:spacing w:after="0" w:line="240" w:lineRule="auto"/>
        <w:jc w:val="both"/>
        <w:rPr>
          <w:rFonts w:ascii="Times New Roman" w:hAnsi="Times New Roman"/>
          <w:sz w:val="28"/>
          <w:szCs w:val="28"/>
        </w:rPr>
      </w:pPr>
      <w:r w:rsidRPr="00F222E9">
        <w:rPr>
          <w:rFonts w:ascii="Times New Roman" w:hAnsi="Times New Roman"/>
          <w:sz w:val="28"/>
          <w:szCs w:val="28"/>
        </w:rPr>
        <w:t>3.10.</w:t>
      </w:r>
      <w:r w:rsidRPr="00F222E9">
        <w:rPr>
          <w:rFonts w:ascii="Times New Roman" w:hAnsi="Times New Roman"/>
          <w:sz w:val="28"/>
          <w:szCs w:val="28"/>
        </w:rPr>
        <w:tab/>
        <w:t>Освоение</w:t>
      </w:r>
      <w:r w:rsidRPr="00F222E9">
        <w:rPr>
          <w:rFonts w:ascii="Times New Roman" w:hAnsi="Times New Roman"/>
          <w:sz w:val="28"/>
          <w:szCs w:val="28"/>
        </w:rPr>
        <w:tab/>
        <w:t>образовательных</w:t>
      </w:r>
      <w:r w:rsidRPr="00F222E9">
        <w:rPr>
          <w:rFonts w:ascii="Times New Roman" w:hAnsi="Times New Roman"/>
          <w:sz w:val="28"/>
          <w:szCs w:val="28"/>
        </w:rPr>
        <w:tab/>
        <w:t>программ</w:t>
      </w:r>
      <w:r w:rsidRPr="00F222E9">
        <w:rPr>
          <w:rFonts w:ascii="Times New Roman" w:hAnsi="Times New Roman"/>
          <w:sz w:val="28"/>
          <w:szCs w:val="28"/>
        </w:rPr>
        <w:tab/>
        <w:t>дошкольного</w:t>
      </w:r>
      <w:r w:rsidRPr="00F222E9">
        <w:rPr>
          <w:rFonts w:ascii="Times New Roman" w:hAnsi="Times New Roman"/>
          <w:sz w:val="28"/>
          <w:szCs w:val="28"/>
        </w:rPr>
        <w:tab/>
        <w:t>образования</w:t>
      </w:r>
      <w:r w:rsidRPr="00F222E9">
        <w:rPr>
          <w:rFonts w:ascii="Times New Roman" w:hAnsi="Times New Roman"/>
          <w:sz w:val="28"/>
          <w:szCs w:val="28"/>
        </w:rPr>
        <w:tab/>
        <w:t>не</w:t>
      </w: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сопровождается проведением промежуточной и итоговой аттестации воспитанников.</w:t>
      </w:r>
    </w:p>
    <w:p w:rsidR="00F222E9" w:rsidRPr="00F222E9" w:rsidRDefault="00F222E9" w:rsidP="00F222E9">
      <w:pPr>
        <w:tabs>
          <w:tab w:val="left" w:pos="9498"/>
          <w:tab w:val="left" w:pos="9614"/>
        </w:tabs>
        <w:spacing w:after="0" w:line="240" w:lineRule="auto"/>
        <w:jc w:val="both"/>
        <w:rPr>
          <w:rFonts w:ascii="Times New Roman" w:hAnsi="Times New Roman"/>
          <w:sz w:val="28"/>
          <w:szCs w:val="28"/>
        </w:rPr>
      </w:pPr>
      <w:r w:rsidRPr="00F222E9">
        <w:rPr>
          <w:rFonts w:ascii="Times New Roman" w:hAnsi="Times New Roman"/>
          <w:sz w:val="28"/>
          <w:szCs w:val="28"/>
        </w:rPr>
        <w:t>3.11. Освоение образовательных программ начального общего, основного общего образования сопровождается промежуточной аттестацией учащихся.</w:t>
      </w:r>
    </w:p>
    <w:p w:rsidR="00F222E9" w:rsidRPr="00F222E9" w:rsidRDefault="00F222E9" w:rsidP="00F222E9">
      <w:pPr>
        <w:tabs>
          <w:tab w:val="left" w:pos="851"/>
          <w:tab w:val="left" w:pos="993"/>
          <w:tab w:val="left" w:pos="9498"/>
          <w:tab w:val="left" w:pos="9639"/>
        </w:tabs>
        <w:spacing w:after="0" w:line="240" w:lineRule="auto"/>
        <w:jc w:val="both"/>
        <w:rPr>
          <w:rFonts w:ascii="Times New Roman" w:hAnsi="Times New Roman"/>
          <w:sz w:val="28"/>
          <w:szCs w:val="28"/>
        </w:rPr>
      </w:pPr>
      <w:r w:rsidRPr="00F222E9">
        <w:rPr>
          <w:rFonts w:ascii="Times New Roman" w:hAnsi="Times New Roman"/>
          <w:sz w:val="28"/>
          <w:szCs w:val="28"/>
        </w:rPr>
        <w:t xml:space="preserve">         Порядок  и  формы  проведения  промежуточной  и  итоговой  аттестации  в  Школе регламентируются локальным актом.</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3.12. Правила приема в Школу в части, не урегулированной законодательством об образовании, определяются Школой самостоятельно и регламентируются локальным актом.</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3.13.Отношения Школы с учащимися, воспитанниками и их родителями (законными представителями) регулируются настоящим Уставом и договором о предоставлении общего образования.</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3.14. Освоение образовательных программ основного общего образования в Школе завершается государственной итоговой аттестацией учащихся, проводимой в соответствии с нормативными документами Российской Федерации и Республики Коми, регламентирующими проведение государственной итоговой аттестации учащихся 9 классов общеобразовательных организаций.</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tabs>
          <w:tab w:val="left" w:pos="851"/>
        </w:tabs>
        <w:spacing w:after="0" w:line="237" w:lineRule="auto"/>
        <w:jc w:val="both"/>
        <w:rPr>
          <w:rFonts w:ascii="Times New Roman" w:hAnsi="Times New Roman"/>
          <w:sz w:val="28"/>
          <w:szCs w:val="28"/>
        </w:rPr>
      </w:pPr>
      <w:r w:rsidRPr="00F222E9">
        <w:rPr>
          <w:rFonts w:ascii="Times New Roman" w:hAnsi="Times New Roman"/>
          <w:sz w:val="28"/>
          <w:szCs w:val="28"/>
        </w:rPr>
        <w:t>3.15. Школа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 – правовому регулированию в сфере образования.</w:t>
      </w:r>
    </w:p>
    <w:p w:rsidR="00F222E9" w:rsidRPr="00F222E9" w:rsidRDefault="00F222E9" w:rsidP="00F222E9">
      <w:pPr>
        <w:spacing w:after="0" w:line="17"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3.16. Дополнительное образование детей направлено на формирование и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w:t>
      </w:r>
    </w:p>
    <w:p w:rsidR="00F222E9" w:rsidRPr="00F222E9" w:rsidRDefault="00F222E9" w:rsidP="00F222E9">
      <w:pPr>
        <w:spacing w:after="0" w:line="18"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3.17. В Школе, в целях обеспечения реализации образовательных программ, формируется библиотека. Библиотечный фонд укомплектован печатными учебными изданиями (включая учебники и учебные пособия).</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 xml:space="preserve">3.18. Школа, при реализации образовательных программ начального общего, основного общего образования использует учебники из числа входящих в федеральный перечень учебников, учебные пособия, выпущенные </w:t>
      </w:r>
      <w:r w:rsidRPr="00F222E9">
        <w:rPr>
          <w:rFonts w:ascii="Times New Roman" w:hAnsi="Times New Roman"/>
          <w:sz w:val="28"/>
          <w:szCs w:val="28"/>
        </w:rPr>
        <w:lastRenderedPageBreak/>
        <w:t>организациями, входящими в перечень организаций, осуществляющих выпуск учебных пособий.</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3.19. Дошкольное образование в Школе проводится в соответствии с возрастными особенностями, программными и гигиеническими требованиями к максимальной нагрузке на детей. Максимально допустимый объем недельной образовательной нагрузки устанавливается согласно санитарно-эпидемиологическим требованиям.</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3.20. Учебные нагрузки по классам определяются учебным планом в соответствии с предельно допустимыми нормами нагрузок, рекомендациями органов здравоохранения, приказами Министерства образования и науки Российской Федерации.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3.21. Продолжительность учебного года, учебной недели, сроки проведения и продолжительность каникул, режим работы Школы устанавливаются в соответствии с календарным учебным графиком.</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5" w:lineRule="auto"/>
        <w:jc w:val="both"/>
        <w:rPr>
          <w:rFonts w:ascii="Times New Roman" w:hAnsi="Times New Roman"/>
          <w:sz w:val="28"/>
          <w:szCs w:val="28"/>
        </w:rPr>
        <w:sectPr w:rsidR="00F222E9" w:rsidRPr="00F222E9" w:rsidSect="00A67F13">
          <w:pgSz w:w="11907" w:h="16840" w:code="9"/>
          <w:pgMar w:top="698" w:right="846" w:bottom="951" w:left="1440" w:header="0" w:footer="0" w:gutter="0"/>
          <w:cols w:space="720" w:equalWidth="0">
            <w:col w:w="9620"/>
          </w:cols>
        </w:sectPr>
      </w:pPr>
      <w:r w:rsidRPr="00F222E9">
        <w:rPr>
          <w:rFonts w:ascii="Times New Roman" w:hAnsi="Times New Roman"/>
          <w:sz w:val="28"/>
          <w:szCs w:val="28"/>
        </w:rPr>
        <w:t>3.22. Обучение в Школе с учетом потребностей, возможностей личности и в зависимости от объема обязательных занятий педагогического работника может осуществляться в очной, очно – заочной или заочной форме</w:t>
      </w:r>
    </w:p>
    <w:p w:rsidR="00F222E9" w:rsidRPr="00F222E9" w:rsidRDefault="00F222E9" w:rsidP="00F222E9">
      <w:pPr>
        <w:tabs>
          <w:tab w:val="left" w:pos="851"/>
        </w:tabs>
        <w:spacing w:after="0" w:line="200" w:lineRule="exact"/>
        <w:rPr>
          <w:rFonts w:ascii="Times New Roman" w:hAnsi="Times New Roman"/>
          <w:sz w:val="28"/>
          <w:szCs w:val="28"/>
        </w:rPr>
      </w:pPr>
    </w:p>
    <w:p w:rsidR="00F222E9" w:rsidRPr="00F222E9" w:rsidRDefault="00F222E9" w:rsidP="00F222E9">
      <w:pPr>
        <w:spacing w:after="0" w:line="233" w:lineRule="exact"/>
        <w:rPr>
          <w:rFonts w:ascii="Times New Roman" w:hAnsi="Times New Roman"/>
          <w:sz w:val="28"/>
          <w:szCs w:val="28"/>
        </w:rPr>
      </w:pPr>
    </w:p>
    <w:p w:rsidR="00F222E9" w:rsidRPr="00617F48" w:rsidRDefault="00F222E9" w:rsidP="00617F48">
      <w:pPr>
        <w:pStyle w:val="a7"/>
        <w:numPr>
          <w:ilvl w:val="0"/>
          <w:numId w:val="62"/>
        </w:numPr>
        <w:tabs>
          <w:tab w:val="left" w:pos="2360"/>
        </w:tabs>
        <w:jc w:val="center"/>
        <w:rPr>
          <w:b/>
          <w:bCs/>
          <w:sz w:val="28"/>
          <w:szCs w:val="28"/>
        </w:rPr>
      </w:pPr>
      <w:r w:rsidRPr="00617F48">
        <w:rPr>
          <w:b/>
          <w:bCs/>
          <w:sz w:val="28"/>
          <w:szCs w:val="28"/>
        </w:rPr>
        <w:t>УЧАСТНИКИ ОБРАЗОВАТЕЛЬНЫХ ОТНОШЕНИЙ</w:t>
      </w:r>
    </w:p>
    <w:p w:rsidR="00F222E9" w:rsidRPr="00F222E9" w:rsidRDefault="00F222E9" w:rsidP="00F222E9">
      <w:pPr>
        <w:spacing w:after="0" w:line="283" w:lineRule="exact"/>
        <w:rPr>
          <w:rFonts w:ascii="Times New Roman" w:hAnsi="Times New Roman"/>
          <w:sz w:val="28"/>
          <w:szCs w:val="28"/>
        </w:rPr>
      </w:pPr>
    </w:p>
    <w:p w:rsidR="00F222E9" w:rsidRPr="00F222E9" w:rsidRDefault="00F222E9" w:rsidP="00F222E9">
      <w:pPr>
        <w:tabs>
          <w:tab w:val="left" w:pos="851"/>
        </w:tabs>
        <w:spacing w:after="0" w:line="236" w:lineRule="auto"/>
        <w:jc w:val="both"/>
        <w:rPr>
          <w:rFonts w:ascii="Times New Roman" w:hAnsi="Times New Roman"/>
          <w:sz w:val="28"/>
          <w:szCs w:val="28"/>
        </w:rPr>
      </w:pPr>
      <w:r w:rsidRPr="00F222E9">
        <w:rPr>
          <w:rFonts w:ascii="Times New Roman" w:hAnsi="Times New Roman"/>
          <w:sz w:val="28"/>
          <w:szCs w:val="28"/>
        </w:rPr>
        <w:t>4.1. Участниками образовательных отношений в Школе являются учащиеся, воспитанники, педагогические работники, родители (законные представители) учащихся и воспитанников.</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4.2. Права и обязанности участников образовательных отношений в Школе определяются законодательством Российской Федерации и Республики Коми.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4.3. Права и обязанности учащихся регламентируются настоящим Уставом и правилами поведения учащихся.</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4.4.  Воспитанники Школы имеют право на:</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получение дошкольного образования в соответствии с федеральными государственными образовательными стандартами;</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 защиту от всех форм физического и психического насилия;</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удовлетворение физиологических потребностей в питании, сне, отдыхе в соответствии с возрастом и индивидуальными особенностями развития;</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 xml:space="preserve">-  удовлетворение потребности в эмоционально – личностном  общении; </w:t>
      </w:r>
    </w:p>
    <w:p w:rsidR="00F222E9" w:rsidRPr="00F222E9" w:rsidRDefault="00F222E9" w:rsidP="00F222E9">
      <w:pPr>
        <w:spacing w:after="0" w:line="236" w:lineRule="auto"/>
        <w:rPr>
          <w:rFonts w:ascii="Times New Roman" w:hAnsi="Times New Roman"/>
          <w:sz w:val="28"/>
          <w:szCs w:val="28"/>
        </w:rPr>
      </w:pPr>
      <w:r w:rsidRPr="00F222E9">
        <w:rPr>
          <w:rFonts w:ascii="Times New Roman" w:hAnsi="Times New Roman"/>
          <w:sz w:val="28"/>
          <w:szCs w:val="28"/>
        </w:rPr>
        <w:t>-развитие творческих способностей и интересов; -</w:t>
      </w:r>
    </w:p>
    <w:p w:rsidR="00F222E9" w:rsidRPr="00F222E9" w:rsidRDefault="00F222E9" w:rsidP="00F222E9">
      <w:pPr>
        <w:spacing w:after="0" w:line="236" w:lineRule="auto"/>
        <w:rPr>
          <w:rFonts w:ascii="Times New Roman" w:hAnsi="Times New Roman"/>
          <w:sz w:val="28"/>
          <w:szCs w:val="28"/>
        </w:rPr>
      </w:pPr>
      <w:r w:rsidRPr="00F222E9">
        <w:rPr>
          <w:rFonts w:ascii="Times New Roman" w:hAnsi="Times New Roman"/>
          <w:sz w:val="28"/>
          <w:szCs w:val="28"/>
        </w:rPr>
        <w:t>- уважение человеческого достоинства;</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xml:space="preserve">- медицинское обслуживание в пределах нормативных возможностей  Школы; </w:t>
      </w:r>
    </w:p>
    <w:p w:rsidR="00F222E9" w:rsidRPr="00F222E9" w:rsidRDefault="00F222E9" w:rsidP="00F222E9">
      <w:pPr>
        <w:spacing w:after="0" w:line="234" w:lineRule="auto"/>
        <w:rPr>
          <w:rFonts w:ascii="Times New Roman" w:hAnsi="Times New Roman"/>
          <w:sz w:val="28"/>
          <w:szCs w:val="28"/>
        </w:rPr>
      </w:pPr>
      <w:r w:rsidRPr="00F222E9">
        <w:rPr>
          <w:rFonts w:ascii="Times New Roman" w:hAnsi="Times New Roman"/>
          <w:sz w:val="28"/>
          <w:szCs w:val="28"/>
        </w:rPr>
        <w:t>- пользование оборудованием, играми, игрушками, учебными пособиями.</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4.5. Учащиеся Школы имеют право на:</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 выбор образовательной организации, форму получения образования и формы обучения после получения основного общего образования или после достижения восемнадцати лет;</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 предоставление условий для обучения с учетом особенностей психофизического развития и состояния здоровья, в том числе получение социально – педагогической и психологической помощи, бесплатной психолого – медико – педагогической коррекции;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зачет Школой в установленном порядке результатов освоения учащимися учебных предметов в других организациях, осуществляющих образовательную деятельность;</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 бесплатное пользование библиотечным фондом Школы;</w:t>
      </w: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 участие в управлении Школой в порядке, установленном ее Уставом;</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tabs>
          <w:tab w:val="left" w:pos="851"/>
        </w:tabs>
        <w:spacing w:after="0" w:line="234" w:lineRule="auto"/>
        <w:jc w:val="both"/>
        <w:rPr>
          <w:rFonts w:ascii="Times New Roman" w:hAnsi="Times New Roman"/>
          <w:sz w:val="28"/>
          <w:szCs w:val="28"/>
        </w:rPr>
      </w:pPr>
      <w:r w:rsidRPr="00F222E9">
        <w:rPr>
          <w:rFonts w:ascii="Times New Roman" w:hAnsi="Times New Roman"/>
          <w:sz w:val="28"/>
          <w:szCs w:val="28"/>
        </w:rPr>
        <w:t>- уважение человеческого достоинства, защиту от всех форм физического и психического насилия, оскорбления личности, охрану жизни и здоровья;</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A41F3F">
      <w:pPr>
        <w:numPr>
          <w:ilvl w:val="0"/>
          <w:numId w:val="15"/>
        </w:numPr>
        <w:tabs>
          <w:tab w:val="left" w:pos="960"/>
        </w:tabs>
        <w:spacing w:after="0" w:line="240" w:lineRule="auto"/>
        <w:ind w:left="960" w:hanging="132"/>
        <w:rPr>
          <w:rFonts w:ascii="Times New Roman" w:hAnsi="Times New Roman"/>
          <w:sz w:val="28"/>
          <w:szCs w:val="28"/>
        </w:rPr>
      </w:pPr>
      <w:r w:rsidRPr="00F222E9">
        <w:rPr>
          <w:rFonts w:ascii="Times New Roman" w:hAnsi="Times New Roman"/>
          <w:sz w:val="28"/>
          <w:szCs w:val="28"/>
        </w:rPr>
        <w:t>свободу совести и информации, свободное выражение своих взглядов и убеждений;</w:t>
      </w:r>
    </w:p>
    <w:p w:rsidR="00F222E9" w:rsidRPr="00F222E9" w:rsidRDefault="00F222E9" w:rsidP="00A41F3F">
      <w:pPr>
        <w:numPr>
          <w:ilvl w:val="0"/>
          <w:numId w:val="15"/>
        </w:numPr>
        <w:tabs>
          <w:tab w:val="left" w:pos="960"/>
        </w:tabs>
        <w:spacing w:after="0" w:line="240" w:lineRule="auto"/>
        <w:ind w:left="960" w:hanging="132"/>
        <w:rPr>
          <w:rFonts w:ascii="Times New Roman" w:hAnsi="Times New Roman"/>
          <w:sz w:val="28"/>
          <w:szCs w:val="28"/>
        </w:rPr>
      </w:pPr>
      <w:r w:rsidRPr="00F222E9">
        <w:rPr>
          <w:rFonts w:ascii="Times New Roman" w:hAnsi="Times New Roman"/>
          <w:sz w:val="28"/>
          <w:szCs w:val="28"/>
        </w:rPr>
        <w:t>свободное посещение мероприятий, не предусмотренных учебным планом;</w:t>
      </w:r>
    </w:p>
    <w:p w:rsidR="00F222E9" w:rsidRPr="00F222E9" w:rsidRDefault="00F222E9" w:rsidP="00A41F3F">
      <w:pPr>
        <w:numPr>
          <w:ilvl w:val="0"/>
          <w:numId w:val="15"/>
        </w:numPr>
        <w:tabs>
          <w:tab w:val="left" w:pos="960"/>
        </w:tabs>
        <w:spacing w:after="0" w:line="240" w:lineRule="auto"/>
        <w:ind w:left="960" w:hanging="132"/>
        <w:rPr>
          <w:rFonts w:ascii="Times New Roman" w:hAnsi="Times New Roman"/>
          <w:sz w:val="28"/>
          <w:szCs w:val="28"/>
        </w:rPr>
      </w:pPr>
      <w:r w:rsidRPr="00F222E9">
        <w:rPr>
          <w:rFonts w:ascii="Times New Roman" w:hAnsi="Times New Roman"/>
          <w:sz w:val="28"/>
          <w:szCs w:val="28"/>
        </w:rPr>
        <w:t>добровольное вступление в любые общественные организации;</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A41F3F">
      <w:pPr>
        <w:numPr>
          <w:ilvl w:val="0"/>
          <w:numId w:val="15"/>
        </w:numPr>
        <w:tabs>
          <w:tab w:val="left" w:pos="994"/>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перевод в другую образовательную организацию, реализующую образовательную программу соответствующего уровня;</w:t>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A41F3F">
      <w:pPr>
        <w:numPr>
          <w:ilvl w:val="0"/>
          <w:numId w:val="15"/>
        </w:numPr>
        <w:tabs>
          <w:tab w:val="left" w:pos="1004"/>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lastRenderedPageBreak/>
        <w:t>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F222E9" w:rsidRPr="00F222E9" w:rsidRDefault="00F222E9" w:rsidP="00F222E9">
      <w:pPr>
        <w:spacing w:after="0" w:line="1" w:lineRule="exact"/>
        <w:rPr>
          <w:rFonts w:ascii="Times New Roman" w:hAnsi="Times New Roman"/>
          <w:sz w:val="28"/>
          <w:szCs w:val="28"/>
        </w:rPr>
      </w:pPr>
    </w:p>
    <w:p w:rsidR="00F222E9" w:rsidRPr="00F222E9" w:rsidRDefault="00F222E9" w:rsidP="00A41F3F">
      <w:pPr>
        <w:numPr>
          <w:ilvl w:val="0"/>
          <w:numId w:val="15"/>
        </w:numPr>
        <w:tabs>
          <w:tab w:val="left" w:pos="1040"/>
        </w:tabs>
        <w:spacing w:after="0" w:line="240" w:lineRule="auto"/>
        <w:ind w:left="1040" w:hanging="212"/>
        <w:jc w:val="both"/>
        <w:rPr>
          <w:rFonts w:ascii="Times New Roman" w:hAnsi="Times New Roman"/>
          <w:sz w:val="28"/>
          <w:szCs w:val="28"/>
        </w:rPr>
      </w:pPr>
      <w:r w:rsidRPr="00F222E9">
        <w:rPr>
          <w:rFonts w:ascii="Times New Roman" w:hAnsi="Times New Roman"/>
          <w:sz w:val="28"/>
          <w:szCs w:val="28"/>
        </w:rPr>
        <w:t>ознакомление  со  свидетельством  о  государственной  регистрации, с  Уставом,  с</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Школе;</w:t>
      </w:r>
    </w:p>
    <w:p w:rsidR="00F222E9" w:rsidRPr="00F222E9" w:rsidRDefault="00F222E9" w:rsidP="00A41F3F">
      <w:pPr>
        <w:numPr>
          <w:ilvl w:val="1"/>
          <w:numId w:val="16"/>
        </w:numPr>
        <w:tabs>
          <w:tab w:val="left" w:pos="1090"/>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развитие своих творческих способностей и интересов, включая участие в конкурсах, олимпиадах, выставках, смотрах, спортивных и других массовых мероприятиях.</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4.6. Учащиеся Школы  обязаны:</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A41F3F">
      <w:pPr>
        <w:numPr>
          <w:ilvl w:val="1"/>
          <w:numId w:val="16"/>
        </w:numPr>
        <w:tabs>
          <w:tab w:val="left" w:pos="1057"/>
        </w:tabs>
        <w:spacing w:after="0" w:line="237" w:lineRule="auto"/>
        <w:ind w:left="260" w:firstLine="568"/>
        <w:jc w:val="both"/>
        <w:rPr>
          <w:rFonts w:ascii="Times New Roman" w:hAnsi="Times New Roman"/>
          <w:sz w:val="28"/>
          <w:szCs w:val="28"/>
        </w:rPr>
      </w:pPr>
      <w:r w:rsidRPr="00F222E9">
        <w:rPr>
          <w:rFonts w:ascii="Times New Roman" w:hAnsi="Times New Roman"/>
          <w:sz w:val="28"/>
          <w:szCs w:val="28"/>
        </w:rPr>
        <w:t>добросовестно осваивать образовательную программу, в том числе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F222E9" w:rsidRPr="00F222E9" w:rsidRDefault="00F222E9" w:rsidP="00F222E9">
      <w:pPr>
        <w:spacing w:after="0" w:line="1" w:lineRule="exact"/>
        <w:rPr>
          <w:rFonts w:ascii="Times New Roman" w:hAnsi="Times New Roman"/>
          <w:sz w:val="28"/>
          <w:szCs w:val="28"/>
        </w:rPr>
      </w:pPr>
    </w:p>
    <w:p w:rsidR="00F222E9" w:rsidRPr="00F222E9" w:rsidRDefault="00F222E9" w:rsidP="00A41F3F">
      <w:pPr>
        <w:numPr>
          <w:ilvl w:val="1"/>
          <w:numId w:val="16"/>
        </w:numPr>
        <w:tabs>
          <w:tab w:val="left" w:pos="980"/>
        </w:tabs>
        <w:spacing w:after="0" w:line="240" w:lineRule="auto"/>
        <w:ind w:left="980" w:hanging="152"/>
        <w:jc w:val="both"/>
        <w:rPr>
          <w:rFonts w:ascii="Times New Roman" w:hAnsi="Times New Roman"/>
          <w:sz w:val="28"/>
          <w:szCs w:val="28"/>
        </w:rPr>
      </w:pPr>
      <w:r w:rsidRPr="00F222E9">
        <w:rPr>
          <w:rFonts w:ascii="Times New Roman" w:hAnsi="Times New Roman"/>
          <w:sz w:val="28"/>
          <w:szCs w:val="28"/>
        </w:rPr>
        <w:t>выполнять  требования Устава Школы, правил внутреннего  распорядка учащихся</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0"/>
          <w:numId w:val="16"/>
        </w:numPr>
        <w:tabs>
          <w:tab w:val="left" w:pos="550"/>
        </w:tabs>
        <w:spacing w:after="0" w:line="234" w:lineRule="auto"/>
        <w:ind w:left="260" w:firstLine="2"/>
        <w:jc w:val="both"/>
        <w:rPr>
          <w:rFonts w:ascii="Times New Roman" w:hAnsi="Times New Roman"/>
          <w:sz w:val="28"/>
          <w:szCs w:val="28"/>
        </w:rPr>
      </w:pPr>
      <w:r w:rsidRPr="00F222E9">
        <w:rPr>
          <w:rFonts w:ascii="Times New Roman" w:hAnsi="Times New Roman"/>
          <w:sz w:val="28"/>
          <w:szCs w:val="28"/>
        </w:rPr>
        <w:t>иных локальных нормативных актов по вопросам организации и осуществления образовательной деятельности;</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1"/>
          <w:numId w:val="16"/>
        </w:numPr>
        <w:tabs>
          <w:tab w:val="left" w:pos="1071"/>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1"/>
          <w:numId w:val="16"/>
        </w:numPr>
        <w:tabs>
          <w:tab w:val="left" w:pos="987"/>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уважать честь и достоинство других учащихся и работников Школы, не создавать препятствий для получения образования другими учащимися;</w:t>
      </w:r>
    </w:p>
    <w:p w:rsidR="00F222E9" w:rsidRPr="00F222E9" w:rsidRDefault="00F222E9" w:rsidP="00F222E9">
      <w:pPr>
        <w:spacing w:after="0" w:line="2" w:lineRule="exact"/>
        <w:jc w:val="both"/>
        <w:rPr>
          <w:rFonts w:ascii="Times New Roman" w:hAnsi="Times New Roman"/>
          <w:sz w:val="28"/>
          <w:szCs w:val="28"/>
        </w:rPr>
      </w:pPr>
    </w:p>
    <w:p w:rsidR="00F222E9" w:rsidRPr="00F222E9" w:rsidRDefault="00F222E9" w:rsidP="00A41F3F">
      <w:pPr>
        <w:numPr>
          <w:ilvl w:val="1"/>
          <w:numId w:val="16"/>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бережно относиться к имуществу Школы.</w:t>
      </w:r>
    </w:p>
    <w:p w:rsidR="00F222E9" w:rsidRPr="00F222E9" w:rsidRDefault="00F222E9" w:rsidP="00F222E9">
      <w:pPr>
        <w:tabs>
          <w:tab w:val="left" w:pos="851"/>
          <w:tab w:val="left" w:pos="9614"/>
        </w:tabs>
        <w:spacing w:after="0" w:line="240" w:lineRule="auto"/>
        <w:jc w:val="both"/>
        <w:rPr>
          <w:rFonts w:ascii="Times New Roman" w:hAnsi="Times New Roman"/>
          <w:sz w:val="28"/>
          <w:szCs w:val="28"/>
        </w:rPr>
      </w:pPr>
      <w:r w:rsidRPr="00F222E9">
        <w:rPr>
          <w:rFonts w:ascii="Times New Roman" w:hAnsi="Times New Roman"/>
          <w:sz w:val="28"/>
          <w:szCs w:val="28"/>
        </w:rPr>
        <w:t xml:space="preserve">              4.7.  Дисциплина  в  Школе  поддерживается  на  основе  уважения  человеческого достоинства учащихся, работников. Применение физического и психического насилия по отношению к воспитанникам и учащимся не допускается.</w:t>
      </w:r>
    </w:p>
    <w:p w:rsidR="00F222E9" w:rsidRPr="00F222E9" w:rsidRDefault="00F222E9" w:rsidP="00F222E9">
      <w:pPr>
        <w:spacing w:after="0" w:line="2" w:lineRule="exact"/>
        <w:jc w:val="both"/>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4.8. За неисполнение или нарушение Устава Школы, правил внутреннего распорядка</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0"/>
          <w:numId w:val="17"/>
        </w:numPr>
        <w:tabs>
          <w:tab w:val="left" w:pos="550"/>
        </w:tabs>
        <w:spacing w:after="0" w:line="236" w:lineRule="auto"/>
        <w:ind w:left="260" w:firstLine="2"/>
        <w:jc w:val="both"/>
        <w:rPr>
          <w:rFonts w:ascii="Times New Roman" w:hAnsi="Times New Roman"/>
          <w:sz w:val="28"/>
          <w:szCs w:val="28"/>
        </w:rPr>
      </w:pPr>
      <w:r w:rsidRPr="00F222E9">
        <w:rPr>
          <w:rFonts w:ascii="Times New Roman" w:hAnsi="Times New Roman"/>
          <w:sz w:val="28"/>
          <w:szCs w:val="28"/>
        </w:rPr>
        <w:t>иных локальных нормативных актов по вопросам организации и осуществления образовательной деятельности к учащимся могут быть применены меры дисциплинарного взыскания – замечание, выговор, отчисление из Школы.</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4.9. Меры дисциплинарного взыскания не применяются к воспитанникам дошкольной группы, учащимся по образовательным программам начального общего образования, а также к учащимся с ограниченными возможностями здоровья.</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Не допускается применение мер дисциплинарного взыскания к учащимся во время их болезни, каникул.</w:t>
      </w:r>
    </w:p>
    <w:p w:rsidR="00F222E9" w:rsidRPr="00F222E9" w:rsidRDefault="00F222E9" w:rsidP="00F222E9">
      <w:pPr>
        <w:spacing w:after="0" w:line="2" w:lineRule="exact"/>
        <w:jc w:val="both"/>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4.10. Родители (законные представители) учащихся имеют право:</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A41F3F">
      <w:pPr>
        <w:numPr>
          <w:ilvl w:val="1"/>
          <w:numId w:val="17"/>
        </w:numPr>
        <w:tabs>
          <w:tab w:val="left" w:pos="1023"/>
        </w:tabs>
        <w:spacing w:after="0" w:line="237" w:lineRule="auto"/>
        <w:ind w:left="260" w:firstLine="568"/>
        <w:jc w:val="both"/>
        <w:rPr>
          <w:rFonts w:ascii="Times New Roman" w:hAnsi="Times New Roman"/>
          <w:sz w:val="28"/>
          <w:szCs w:val="28"/>
        </w:rPr>
      </w:pPr>
      <w:r w:rsidRPr="00F222E9">
        <w:rPr>
          <w:rFonts w:ascii="Times New Roman" w:hAnsi="Times New Roman"/>
          <w:sz w:val="28"/>
          <w:szCs w:val="28"/>
        </w:rPr>
        <w:t xml:space="preserve">выбирать до завершения получения ребенком основного общего образования с учетом мнения ребенка формы получения образования и формы обучения, организации, осуществляющие образовательную </w:t>
      </w:r>
      <w:r w:rsidRPr="00F222E9">
        <w:rPr>
          <w:rFonts w:ascii="Times New Roman" w:hAnsi="Times New Roman"/>
          <w:sz w:val="28"/>
          <w:szCs w:val="28"/>
        </w:rPr>
        <w:lastRenderedPageBreak/>
        <w:t>деятельность, языки образования, факультативные и элективные учебные предметы из перечня, предлагаемого Школой;</w:t>
      </w:r>
    </w:p>
    <w:p w:rsidR="00F222E9" w:rsidRPr="00F222E9" w:rsidRDefault="00F222E9" w:rsidP="00F222E9">
      <w:pPr>
        <w:spacing w:after="0" w:line="1" w:lineRule="exact"/>
        <w:rPr>
          <w:rFonts w:ascii="Times New Roman" w:hAnsi="Times New Roman"/>
          <w:sz w:val="28"/>
          <w:szCs w:val="28"/>
        </w:rPr>
      </w:pPr>
    </w:p>
    <w:p w:rsidR="00F222E9" w:rsidRPr="00F222E9" w:rsidRDefault="00F222E9" w:rsidP="00A41F3F">
      <w:pPr>
        <w:numPr>
          <w:ilvl w:val="1"/>
          <w:numId w:val="17"/>
        </w:numPr>
        <w:tabs>
          <w:tab w:val="left" w:pos="960"/>
        </w:tabs>
        <w:spacing w:after="0" w:line="240" w:lineRule="auto"/>
        <w:ind w:left="960" w:hanging="132"/>
        <w:rPr>
          <w:rFonts w:ascii="Times New Roman" w:hAnsi="Times New Roman"/>
          <w:sz w:val="28"/>
          <w:szCs w:val="28"/>
        </w:rPr>
      </w:pPr>
      <w:r w:rsidRPr="00F222E9">
        <w:rPr>
          <w:rFonts w:ascii="Times New Roman" w:hAnsi="Times New Roman"/>
          <w:sz w:val="28"/>
          <w:szCs w:val="28"/>
        </w:rPr>
        <w:t>дать ребенку дошкольное, начальное общее, основное общее образование в семье;</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A41F3F">
      <w:pPr>
        <w:numPr>
          <w:ilvl w:val="1"/>
          <w:numId w:val="17"/>
        </w:numPr>
        <w:tabs>
          <w:tab w:val="left" w:pos="1038"/>
        </w:tabs>
        <w:spacing w:after="0" w:line="237" w:lineRule="auto"/>
        <w:ind w:left="260" w:firstLine="568"/>
        <w:jc w:val="both"/>
        <w:rPr>
          <w:rFonts w:ascii="Times New Roman" w:hAnsi="Times New Roman"/>
          <w:sz w:val="28"/>
          <w:szCs w:val="28"/>
        </w:rPr>
      </w:pPr>
      <w:r w:rsidRPr="00F222E9">
        <w:rPr>
          <w:rFonts w:ascii="Times New Roman" w:hAnsi="Times New Roman"/>
          <w:sz w:val="28"/>
          <w:szCs w:val="28"/>
        </w:rPr>
        <w:t>знакомиться с Уставом Школы, лицензией на осуществление образовательной деятельности, со свидетельством о государственной аккредитации, с учебно – программной документацией и другими локальными актами, регламентирующими организацию и осуществление образовательной деятельности;</w:t>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A41F3F">
      <w:pPr>
        <w:numPr>
          <w:ilvl w:val="1"/>
          <w:numId w:val="17"/>
        </w:numPr>
        <w:tabs>
          <w:tab w:val="left" w:pos="1021"/>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A41F3F">
      <w:pPr>
        <w:numPr>
          <w:ilvl w:val="1"/>
          <w:numId w:val="17"/>
        </w:numPr>
        <w:tabs>
          <w:tab w:val="left" w:pos="960"/>
        </w:tabs>
        <w:spacing w:after="0" w:line="240" w:lineRule="auto"/>
        <w:ind w:left="960" w:hanging="132"/>
        <w:rPr>
          <w:rFonts w:ascii="Times New Roman" w:hAnsi="Times New Roman"/>
          <w:sz w:val="28"/>
          <w:szCs w:val="28"/>
        </w:rPr>
      </w:pPr>
      <w:r w:rsidRPr="00F222E9">
        <w:rPr>
          <w:rFonts w:ascii="Times New Roman" w:hAnsi="Times New Roman"/>
          <w:sz w:val="28"/>
          <w:szCs w:val="28"/>
        </w:rPr>
        <w:t>защищать права и законные интересы воспитанников и учащихся;</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A41F3F">
      <w:pPr>
        <w:numPr>
          <w:ilvl w:val="1"/>
          <w:numId w:val="17"/>
        </w:numPr>
        <w:tabs>
          <w:tab w:val="left" w:pos="966"/>
        </w:tabs>
        <w:spacing w:after="0" w:line="237" w:lineRule="auto"/>
        <w:ind w:left="260" w:firstLine="568"/>
        <w:jc w:val="both"/>
        <w:rPr>
          <w:rFonts w:ascii="Times New Roman" w:hAnsi="Times New Roman"/>
          <w:sz w:val="28"/>
          <w:szCs w:val="28"/>
        </w:rPr>
      </w:pPr>
      <w:r w:rsidRPr="00F222E9">
        <w:rPr>
          <w:rFonts w:ascii="Times New Roman" w:hAnsi="Times New Roman"/>
          <w:sz w:val="28"/>
          <w:szCs w:val="28"/>
        </w:rPr>
        <w:t>получать информацию обо всех видах планируемых обследований воспитанников и учащихся, давать согласие на проведение таких обследований или участие в таких обследованиях, отказываться от их проведения или участия в них, получать информацию о результатах проведенных обследований воспитанников и учащихся;</w:t>
      </w:r>
    </w:p>
    <w:p w:rsidR="00F222E9" w:rsidRPr="00F222E9" w:rsidRDefault="00F222E9" w:rsidP="00F222E9">
      <w:pPr>
        <w:spacing w:after="0" w:line="1" w:lineRule="exact"/>
        <w:rPr>
          <w:rFonts w:ascii="Times New Roman" w:hAnsi="Times New Roman"/>
          <w:sz w:val="28"/>
          <w:szCs w:val="28"/>
        </w:rPr>
      </w:pPr>
    </w:p>
    <w:p w:rsidR="00F222E9" w:rsidRPr="00F222E9" w:rsidRDefault="00F222E9" w:rsidP="00A41F3F">
      <w:pPr>
        <w:numPr>
          <w:ilvl w:val="1"/>
          <w:numId w:val="17"/>
        </w:numPr>
        <w:tabs>
          <w:tab w:val="left" w:pos="960"/>
        </w:tabs>
        <w:spacing w:after="0" w:line="240" w:lineRule="auto"/>
        <w:ind w:left="960" w:hanging="132"/>
        <w:rPr>
          <w:rFonts w:ascii="Times New Roman" w:hAnsi="Times New Roman"/>
          <w:sz w:val="28"/>
          <w:szCs w:val="28"/>
        </w:rPr>
      </w:pPr>
      <w:r w:rsidRPr="00F222E9">
        <w:rPr>
          <w:rFonts w:ascii="Times New Roman" w:hAnsi="Times New Roman"/>
          <w:sz w:val="28"/>
          <w:szCs w:val="28"/>
        </w:rPr>
        <w:t>принимать участие в управлении Школой в форме, определенной Уставом Школы;</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A41F3F">
      <w:pPr>
        <w:numPr>
          <w:ilvl w:val="1"/>
          <w:numId w:val="17"/>
        </w:numPr>
        <w:tabs>
          <w:tab w:val="left" w:pos="1028"/>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присутствовать при обследовании детей психолого – медико – 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F222E9" w:rsidRPr="00F222E9" w:rsidRDefault="00F222E9" w:rsidP="00F222E9">
      <w:pPr>
        <w:spacing w:after="0" w:line="3"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4.11. Родители (законные представители) учащихся обязаны:</w:t>
      </w: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 обеспечить получение детьми общего образования;</w:t>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 соблюдать правила внутреннего распорядка Школы, требования локальных нормативных актов, которые устанавливают режим занятий учащихся, воспитанников, порядок регламентации образовательных отношений между Школой, учащимися и их</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родителями (законными представителями) и оформления возникновения, приостановления и прекращения этих отношений;</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A41F3F">
      <w:pPr>
        <w:numPr>
          <w:ilvl w:val="0"/>
          <w:numId w:val="18"/>
        </w:numPr>
        <w:tabs>
          <w:tab w:val="left" w:pos="980"/>
        </w:tabs>
        <w:spacing w:after="0" w:line="240" w:lineRule="auto"/>
        <w:ind w:left="980" w:hanging="152"/>
        <w:rPr>
          <w:rFonts w:ascii="Times New Roman" w:hAnsi="Times New Roman"/>
          <w:sz w:val="28"/>
          <w:szCs w:val="28"/>
        </w:rPr>
      </w:pPr>
      <w:r w:rsidRPr="00F222E9">
        <w:rPr>
          <w:rFonts w:ascii="Times New Roman" w:hAnsi="Times New Roman"/>
          <w:sz w:val="28"/>
          <w:szCs w:val="28"/>
        </w:rPr>
        <w:t>уважать честь и достоинство учащихся, воспитанников и работников Школы;</w:t>
      </w: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4.12.  В  целях  защиты  своих  прав  учащиеся,  родители  (законные  представители)</w:t>
      </w: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несовершеннолетних учащихся самостоятельно или через своих представителей вправе:</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A41F3F">
      <w:pPr>
        <w:numPr>
          <w:ilvl w:val="0"/>
          <w:numId w:val="19"/>
        </w:numPr>
        <w:tabs>
          <w:tab w:val="left" w:pos="992"/>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направлять в органы управления Школой обращения о применении к работникам Школы, нарушающим и ущемляющим права учащихся, родителей (законных представителей) несовершеннолетних учащихся, дисциплинарных взысканий;</w:t>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конфликтов интересов педагогического работника;</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A41F3F">
      <w:pPr>
        <w:numPr>
          <w:ilvl w:val="0"/>
          <w:numId w:val="19"/>
        </w:numPr>
        <w:tabs>
          <w:tab w:val="left" w:pos="1021"/>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использовать не запрещенные законодательством Российской Федерации иные способы защиты прав и законных интересов.</w:t>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lastRenderedPageBreak/>
        <w:t>4.13.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F222E9" w:rsidRPr="00F222E9" w:rsidRDefault="00F222E9" w:rsidP="00F222E9">
      <w:pPr>
        <w:spacing w:after="0" w:line="1"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К педагогической деятельности не допускаются лица:</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A41F3F">
      <w:pPr>
        <w:numPr>
          <w:ilvl w:val="0"/>
          <w:numId w:val="19"/>
        </w:numPr>
        <w:tabs>
          <w:tab w:val="left" w:pos="1057"/>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лишенные права заниматься педагогической деятельностью в соответствии с вступившим в законную силу приговором суда;</w:t>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A41F3F">
      <w:pPr>
        <w:numPr>
          <w:ilvl w:val="0"/>
          <w:numId w:val="19"/>
        </w:numPr>
        <w:tabs>
          <w:tab w:val="left" w:pos="1124"/>
        </w:tabs>
        <w:spacing w:after="0" w:line="238" w:lineRule="auto"/>
        <w:ind w:left="260" w:firstLine="568"/>
        <w:jc w:val="both"/>
        <w:rPr>
          <w:rFonts w:ascii="Times New Roman" w:hAnsi="Times New Roman"/>
          <w:sz w:val="28"/>
          <w:szCs w:val="28"/>
        </w:rPr>
      </w:pPr>
      <w:r w:rsidRPr="00F222E9">
        <w:rPr>
          <w:rFonts w:ascii="Times New Roman" w:hAnsi="Times New Roman"/>
          <w:sz w:val="28"/>
          <w:szCs w:val="28"/>
        </w:rPr>
        <w:t>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p>
    <w:p w:rsidR="00F222E9" w:rsidRPr="00F222E9" w:rsidRDefault="00F222E9" w:rsidP="00F222E9">
      <w:pPr>
        <w:spacing w:after="0" w:line="18" w:lineRule="exact"/>
        <w:rPr>
          <w:rFonts w:ascii="Times New Roman" w:hAnsi="Times New Roman"/>
          <w:sz w:val="28"/>
          <w:szCs w:val="28"/>
        </w:rPr>
      </w:pPr>
    </w:p>
    <w:p w:rsidR="00F222E9" w:rsidRPr="00F222E9" w:rsidRDefault="00F222E9" w:rsidP="00A41F3F">
      <w:pPr>
        <w:numPr>
          <w:ilvl w:val="0"/>
          <w:numId w:val="19"/>
        </w:numPr>
        <w:tabs>
          <w:tab w:val="left" w:pos="851"/>
          <w:tab w:val="left" w:pos="1088"/>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имеющие неснятую или непогашенную судимость за умышленные тяжкие преступления;</w:t>
      </w:r>
    </w:p>
    <w:p w:rsidR="00F222E9" w:rsidRPr="00F222E9" w:rsidRDefault="00F222E9" w:rsidP="00F222E9">
      <w:pPr>
        <w:spacing w:after="0" w:line="1"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 признанные недееспособными в установленном федеральным законом порядке;</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образования.</w:t>
      </w: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color w:val="000000"/>
          <w:sz w:val="28"/>
          <w:szCs w:val="28"/>
        </w:rPr>
        <w:t>Лица,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
    <w:p w:rsidR="00F222E9" w:rsidRPr="00F222E9" w:rsidRDefault="00F222E9" w:rsidP="00F222E9">
      <w:pPr>
        <w:tabs>
          <w:tab w:val="left" w:pos="851"/>
        </w:tabs>
        <w:spacing w:after="0" w:line="1" w:lineRule="exact"/>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4.14. Педагогические работники  имеют право:</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0"/>
          <w:numId w:val="19"/>
        </w:numPr>
        <w:tabs>
          <w:tab w:val="left" w:pos="851"/>
          <w:tab w:val="left" w:pos="1050"/>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на свободу преподавания, свободное выражение своего мнения, свободу от вмешательства в профессиональную деятельность;</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0"/>
          <w:numId w:val="19"/>
        </w:numPr>
        <w:tabs>
          <w:tab w:val="left" w:pos="999"/>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на свободу выбора и использования педагогически обоснованных форм, средств, методов обучения и воспитания;</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0"/>
          <w:numId w:val="19"/>
        </w:numPr>
        <w:tabs>
          <w:tab w:val="left" w:pos="1054"/>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0"/>
          <w:numId w:val="19"/>
        </w:numPr>
        <w:tabs>
          <w:tab w:val="left" w:pos="1014"/>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lastRenderedPageBreak/>
        <w:t>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F222E9" w:rsidRPr="00F222E9" w:rsidRDefault="00F222E9" w:rsidP="00A41F3F">
      <w:pPr>
        <w:numPr>
          <w:ilvl w:val="1"/>
          <w:numId w:val="20"/>
        </w:numPr>
        <w:tabs>
          <w:tab w:val="left" w:pos="987"/>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на участие в разработке образовательных программ, в том числе учебных планов, календарных учебных графиков, рабочих учебных программ по предметам, методических материалов и иных компонентов образовательных программ;</w:t>
      </w:r>
    </w:p>
    <w:p w:rsidR="00F222E9" w:rsidRPr="00F222E9" w:rsidRDefault="00F222E9" w:rsidP="00A41F3F">
      <w:pPr>
        <w:numPr>
          <w:ilvl w:val="1"/>
          <w:numId w:val="20"/>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на бесплатное пользование библиотекой и информационными ресурсами Школы;</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1"/>
          <w:numId w:val="20"/>
        </w:numPr>
        <w:tabs>
          <w:tab w:val="left" w:pos="1081"/>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на участие в управлении Школой, в том числе в коллегиальных органах управления, в порядке, установленном Уставом Школы;</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A41F3F">
      <w:pPr>
        <w:numPr>
          <w:ilvl w:val="1"/>
          <w:numId w:val="20"/>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на  участие в обсуждении вопросов, относящихся к деятельности Школы;</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1"/>
          <w:numId w:val="20"/>
        </w:numPr>
        <w:tabs>
          <w:tab w:val="left" w:pos="1050"/>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на объединение в общественные профессиональные организации в формах и порядке, которые установлены законодательством Российской Федерации;</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1"/>
          <w:numId w:val="20"/>
        </w:numPr>
        <w:tabs>
          <w:tab w:val="left" w:pos="1078"/>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на обращение в комиссию по урегулированию споров между участниками образовательных отношений;</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A41F3F">
      <w:pPr>
        <w:numPr>
          <w:ilvl w:val="1"/>
          <w:numId w:val="20"/>
        </w:numPr>
        <w:tabs>
          <w:tab w:val="left" w:pos="980"/>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A41F3F">
      <w:pPr>
        <w:numPr>
          <w:ilvl w:val="1"/>
          <w:numId w:val="20"/>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на сокращенную продолжительность рабочего времени;</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1"/>
          <w:numId w:val="20"/>
        </w:numPr>
        <w:tabs>
          <w:tab w:val="left" w:pos="1023"/>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на дополнительное профессиональное образование по профилю педагогической деятельности не реже чем один раз в три года;</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1"/>
          <w:numId w:val="20"/>
        </w:numPr>
        <w:tabs>
          <w:tab w:val="left" w:pos="1023"/>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на ежегодный основной удлиненный оплачиваемый отпуск, продолжительность которого определяется Правительством Российской Федерации;</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1"/>
          <w:numId w:val="20"/>
        </w:numPr>
        <w:tabs>
          <w:tab w:val="left" w:pos="975"/>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на длительный отпуск сроком до одного года не реже чем через каждые десять лет непрерывной педагогической работы;</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A41F3F">
      <w:pPr>
        <w:numPr>
          <w:ilvl w:val="1"/>
          <w:numId w:val="20"/>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на досрочное назначение трудовой пенсии по старости;</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1"/>
          <w:numId w:val="20"/>
        </w:numPr>
        <w:tabs>
          <w:tab w:val="left" w:pos="1026"/>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на предоставление вне очереди жилых помещений по договорам социального найма, на предоставление жилых помещений специализированного жилищного фонда;</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1"/>
          <w:numId w:val="20"/>
        </w:numPr>
        <w:tabs>
          <w:tab w:val="left" w:pos="1138"/>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на иные трудовые права, меры социальной поддержки, установленные федеральными законами и законодательными актами Республики Коми.</w:t>
      </w:r>
    </w:p>
    <w:p w:rsidR="00F222E9" w:rsidRPr="00F222E9" w:rsidRDefault="00F222E9" w:rsidP="00F222E9">
      <w:pPr>
        <w:spacing w:after="0" w:line="2" w:lineRule="exact"/>
        <w:jc w:val="both"/>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4.15. Педагогические работники обязаны:</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1"/>
          <w:numId w:val="20"/>
        </w:numPr>
        <w:tabs>
          <w:tab w:val="left" w:pos="1131"/>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осуществлять свою деятельность на высоком профессиональном уровне, обеспечивать в полном объеме реализацию преподаваемого учебного предмета, в соответствии с утвержденной рабочей программой;</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1"/>
          <w:numId w:val="20"/>
        </w:numPr>
        <w:tabs>
          <w:tab w:val="left" w:pos="851"/>
          <w:tab w:val="left" w:pos="1026"/>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соблюдать правовые, нравственные и этические нормы, следовать требованиям профессиональной этики;</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1"/>
          <w:numId w:val="20"/>
        </w:numPr>
        <w:tabs>
          <w:tab w:val="left" w:pos="709"/>
          <w:tab w:val="left" w:pos="1057"/>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уважать честь и достоинство учащихся, воспитанников и других участников образовательных отношений;</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 развивать у учащихся, воспитанников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учащихся, воспитанников культуру здорового и безопасного образа жизни;</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A41F3F">
      <w:pPr>
        <w:numPr>
          <w:ilvl w:val="2"/>
          <w:numId w:val="20"/>
        </w:numPr>
        <w:tabs>
          <w:tab w:val="left" w:pos="1083"/>
        </w:tabs>
        <w:spacing w:after="0" w:line="234" w:lineRule="auto"/>
        <w:ind w:left="260" w:firstLine="602"/>
        <w:jc w:val="both"/>
        <w:rPr>
          <w:rFonts w:ascii="Times New Roman" w:hAnsi="Times New Roman"/>
          <w:sz w:val="28"/>
          <w:szCs w:val="28"/>
        </w:rPr>
      </w:pPr>
      <w:r w:rsidRPr="00F222E9">
        <w:rPr>
          <w:rFonts w:ascii="Times New Roman" w:hAnsi="Times New Roman"/>
          <w:sz w:val="28"/>
          <w:szCs w:val="28"/>
        </w:rPr>
        <w:lastRenderedPageBreak/>
        <w:t>применять педагогически обоснованные и обеспечивающие высокое качество образования формы, методы обучения и воспитания;</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tabs>
          <w:tab w:val="left" w:pos="1105"/>
        </w:tabs>
        <w:spacing w:after="0" w:line="237" w:lineRule="auto"/>
        <w:jc w:val="both"/>
        <w:rPr>
          <w:rFonts w:ascii="Times New Roman" w:hAnsi="Times New Roman"/>
          <w:sz w:val="28"/>
          <w:szCs w:val="28"/>
        </w:rPr>
      </w:pPr>
      <w:r w:rsidRPr="00F222E9">
        <w:rPr>
          <w:rFonts w:ascii="Times New Roman" w:hAnsi="Times New Roman"/>
          <w:sz w:val="28"/>
          <w:szCs w:val="28"/>
        </w:rPr>
        <w:t xml:space="preserve">              - учитывать особенности психофизического развития учащихся, воспитанников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F222E9">
      <w:pPr>
        <w:tabs>
          <w:tab w:val="left" w:pos="1080"/>
        </w:tabs>
        <w:spacing w:after="0" w:line="240" w:lineRule="auto"/>
        <w:jc w:val="both"/>
        <w:rPr>
          <w:rFonts w:ascii="Times New Roman" w:hAnsi="Times New Roman"/>
          <w:sz w:val="28"/>
          <w:szCs w:val="28"/>
        </w:rPr>
      </w:pPr>
      <w:r w:rsidRPr="00F222E9">
        <w:rPr>
          <w:rFonts w:ascii="Times New Roman" w:hAnsi="Times New Roman"/>
          <w:sz w:val="28"/>
          <w:szCs w:val="28"/>
        </w:rPr>
        <w:t xml:space="preserve">              - систематически повышать свой профессиональный уровень;</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F222E9">
      <w:pPr>
        <w:tabs>
          <w:tab w:val="left" w:pos="1203"/>
        </w:tabs>
        <w:spacing w:after="0" w:line="234" w:lineRule="auto"/>
        <w:jc w:val="both"/>
        <w:rPr>
          <w:rFonts w:ascii="Times New Roman" w:hAnsi="Times New Roman"/>
          <w:sz w:val="28"/>
          <w:szCs w:val="28"/>
        </w:rPr>
      </w:pPr>
      <w:r w:rsidRPr="00F222E9">
        <w:rPr>
          <w:rFonts w:ascii="Times New Roman" w:hAnsi="Times New Roman"/>
          <w:sz w:val="28"/>
          <w:szCs w:val="28"/>
        </w:rPr>
        <w:t xml:space="preserve">         - проходить аттестацию на соответствие занимаемой должности в порядке, установленном законодательством об образовании;</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tabs>
          <w:tab w:val="left" w:pos="1126"/>
        </w:tabs>
        <w:spacing w:after="0" w:line="235" w:lineRule="auto"/>
        <w:jc w:val="both"/>
        <w:rPr>
          <w:rFonts w:ascii="Times New Roman" w:hAnsi="Times New Roman"/>
          <w:sz w:val="28"/>
          <w:szCs w:val="28"/>
        </w:rPr>
      </w:pPr>
      <w:r w:rsidRPr="00F222E9">
        <w:rPr>
          <w:rFonts w:ascii="Times New Roman" w:hAnsi="Times New Roman"/>
          <w:sz w:val="28"/>
          <w:szCs w:val="28"/>
        </w:rPr>
        <w:t xml:space="preserve">         -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r w:rsidRPr="00F222E9">
        <w:rPr>
          <w:rFonts w:ascii="Times New Roman" w:hAnsi="Times New Roman"/>
          <w:sz w:val="28"/>
          <w:szCs w:val="28"/>
        </w:rPr>
        <w:tab/>
      </w:r>
    </w:p>
    <w:p w:rsidR="00F222E9" w:rsidRPr="00F222E9" w:rsidRDefault="00F222E9" w:rsidP="00F222E9">
      <w:pPr>
        <w:tabs>
          <w:tab w:val="left" w:pos="1182"/>
        </w:tabs>
        <w:spacing w:after="0" w:line="234" w:lineRule="auto"/>
        <w:jc w:val="both"/>
        <w:rPr>
          <w:rFonts w:ascii="Times New Roman" w:hAnsi="Times New Roman"/>
          <w:sz w:val="28"/>
          <w:szCs w:val="28"/>
        </w:rPr>
      </w:pPr>
      <w:r w:rsidRPr="00F222E9">
        <w:rPr>
          <w:rFonts w:ascii="Times New Roman" w:hAnsi="Times New Roman"/>
          <w:sz w:val="28"/>
          <w:szCs w:val="28"/>
        </w:rPr>
        <w:t xml:space="preserve">         - проходить в установленном законодательством Российской Федерации порядке обучение и проверку знаний и навыков в области охраны труда;</w:t>
      </w:r>
    </w:p>
    <w:p w:rsidR="00F222E9" w:rsidRPr="00F222E9" w:rsidRDefault="00F222E9" w:rsidP="00F222E9">
      <w:pPr>
        <w:tabs>
          <w:tab w:val="left" w:pos="1182"/>
        </w:tabs>
        <w:spacing w:after="0" w:line="234" w:lineRule="auto"/>
        <w:jc w:val="both"/>
        <w:rPr>
          <w:rFonts w:ascii="Times New Roman" w:hAnsi="Times New Roman"/>
          <w:sz w:val="28"/>
          <w:szCs w:val="28"/>
        </w:rPr>
      </w:pPr>
      <w:r w:rsidRPr="00F222E9">
        <w:rPr>
          <w:rFonts w:ascii="Times New Roman" w:hAnsi="Times New Roman"/>
          <w:sz w:val="28"/>
          <w:szCs w:val="28"/>
        </w:rPr>
        <w:t xml:space="preserve">              - проходить обучение навыкам оказания первой помощи;</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tabs>
          <w:tab w:val="left" w:pos="1140"/>
        </w:tabs>
        <w:spacing w:after="0" w:line="240" w:lineRule="auto"/>
        <w:rPr>
          <w:rFonts w:ascii="Times New Roman" w:hAnsi="Times New Roman"/>
          <w:sz w:val="28"/>
          <w:szCs w:val="28"/>
        </w:rPr>
      </w:pPr>
      <w:r w:rsidRPr="00F222E9">
        <w:rPr>
          <w:rFonts w:ascii="Times New Roman" w:hAnsi="Times New Roman"/>
          <w:sz w:val="28"/>
          <w:szCs w:val="28"/>
        </w:rPr>
        <w:t xml:space="preserve">              - соблюдать Устав Школы, правила внутреннего трудового распорядка.</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4.16. Педагогический работник Школы не вправе оказывать платные образовательные услуги учащимся в Школе, если это приводит к конфликту интересов педагогического работника.</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9" w:lineRule="auto"/>
        <w:jc w:val="both"/>
        <w:rPr>
          <w:rFonts w:ascii="Times New Roman" w:hAnsi="Times New Roman"/>
          <w:sz w:val="28"/>
          <w:szCs w:val="28"/>
        </w:rPr>
      </w:pPr>
      <w:r w:rsidRPr="00F222E9">
        <w:rPr>
          <w:rFonts w:ascii="Times New Roman" w:hAnsi="Times New Roman"/>
          <w:sz w:val="28"/>
          <w:szCs w:val="28"/>
        </w:rPr>
        <w:t>4.17. Педагогическим работникам запрещается использовать образовательную деятельность для политической агитации, принуждения учащихся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4.18.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учитывается при прохождении ими аттестации.</w:t>
      </w:r>
    </w:p>
    <w:p w:rsidR="00F222E9" w:rsidRPr="00F222E9" w:rsidRDefault="00F222E9" w:rsidP="00F222E9">
      <w:pPr>
        <w:spacing w:after="0" w:line="17"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4.19.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профессиональной деятельности и по желанию педагогических работников в целях установления квалификационной категории.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4.20.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Школой.</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lastRenderedPageBreak/>
        <w:t>4.21.  Проведение  аттестации  в  целях  установления  квалификационной  категории</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педагогическим работникам осуществляется аттестационными комиссиями, формируемыми уполномоченными органами государственной власти Республики Коми.</w:t>
      </w:r>
    </w:p>
    <w:p w:rsidR="00F222E9" w:rsidRPr="00F222E9" w:rsidRDefault="00F222E9" w:rsidP="00F222E9">
      <w:pPr>
        <w:spacing w:after="0" w:line="282" w:lineRule="exact"/>
        <w:rPr>
          <w:rFonts w:ascii="Times New Roman" w:hAnsi="Times New Roman"/>
          <w:sz w:val="28"/>
          <w:szCs w:val="28"/>
        </w:rPr>
      </w:pPr>
    </w:p>
    <w:p w:rsidR="00F222E9" w:rsidRPr="00F222E9" w:rsidRDefault="00F222E9" w:rsidP="00F222E9">
      <w:pPr>
        <w:spacing w:after="0" w:line="240" w:lineRule="auto"/>
        <w:jc w:val="center"/>
        <w:rPr>
          <w:rFonts w:ascii="Times New Roman" w:hAnsi="Times New Roman"/>
          <w:sz w:val="28"/>
          <w:szCs w:val="28"/>
        </w:rPr>
      </w:pPr>
      <w:r w:rsidRPr="00F222E9">
        <w:rPr>
          <w:rFonts w:ascii="Times New Roman" w:hAnsi="Times New Roman"/>
          <w:b/>
          <w:bCs/>
          <w:sz w:val="28"/>
          <w:szCs w:val="28"/>
        </w:rPr>
        <w:t>5. УПРАВЛЕНИЕ ШКОЛОЙ</w:t>
      </w:r>
    </w:p>
    <w:p w:rsidR="00F222E9" w:rsidRPr="00F222E9" w:rsidRDefault="00F222E9" w:rsidP="00F222E9">
      <w:pPr>
        <w:spacing w:after="0" w:line="283" w:lineRule="exact"/>
        <w:rPr>
          <w:rFonts w:ascii="Times New Roman" w:hAnsi="Times New Roman"/>
          <w:sz w:val="28"/>
          <w:szCs w:val="28"/>
        </w:rPr>
      </w:pPr>
    </w:p>
    <w:p w:rsidR="00F222E9" w:rsidRPr="00F222E9" w:rsidRDefault="00F222E9" w:rsidP="00F222E9">
      <w:pPr>
        <w:tabs>
          <w:tab w:val="left" w:pos="851"/>
        </w:tabs>
        <w:spacing w:after="0" w:line="236" w:lineRule="auto"/>
        <w:jc w:val="both"/>
        <w:rPr>
          <w:rFonts w:ascii="Times New Roman" w:hAnsi="Times New Roman"/>
          <w:sz w:val="28"/>
          <w:szCs w:val="28"/>
        </w:rPr>
      </w:pPr>
      <w:r w:rsidRPr="00F222E9">
        <w:rPr>
          <w:rFonts w:ascii="Times New Roman" w:hAnsi="Times New Roman"/>
          <w:sz w:val="28"/>
          <w:szCs w:val="28"/>
        </w:rPr>
        <w:t>5.1. Управление Школой осуществляется в соответствии с федеральными законами, иными нормативными правовыми актами и настоящим Уставом на основе сочетания принципов единоначалия и коллегиальности.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5.2. Единоличным исполнительным органом Школы является директор, который осуществляет текущее руководство деятельностью Школы.</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tabs>
          <w:tab w:val="left" w:pos="851"/>
        </w:tabs>
        <w:spacing w:after="0" w:line="236" w:lineRule="auto"/>
        <w:jc w:val="both"/>
        <w:rPr>
          <w:rFonts w:ascii="Times New Roman" w:hAnsi="Times New Roman"/>
          <w:sz w:val="28"/>
          <w:szCs w:val="28"/>
        </w:rPr>
      </w:pPr>
      <w:r w:rsidRPr="00F222E9">
        <w:rPr>
          <w:rFonts w:ascii="Times New Roman" w:hAnsi="Times New Roman"/>
          <w:sz w:val="28"/>
          <w:szCs w:val="28"/>
        </w:rPr>
        <w:t>5.3. В Школе формируются коллегиальные органы управления, к которым относятся общее собрание работников Школы, педагогический совет, родительский комитет, совет старшеклассников.</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tabs>
          <w:tab w:val="left" w:pos="851"/>
        </w:tabs>
        <w:spacing w:after="0" w:line="236" w:lineRule="auto"/>
        <w:jc w:val="both"/>
        <w:rPr>
          <w:rFonts w:ascii="Times New Roman" w:hAnsi="Times New Roman"/>
          <w:sz w:val="28"/>
          <w:szCs w:val="28"/>
        </w:rPr>
      </w:pPr>
      <w:r w:rsidRPr="00F222E9">
        <w:rPr>
          <w:rFonts w:ascii="Times New Roman" w:hAnsi="Times New Roman"/>
          <w:sz w:val="28"/>
          <w:szCs w:val="28"/>
        </w:rPr>
        <w:t>5.4. В целях учета мнения учащихся, родителей (законных представителей) несовершеннолетних учащихся и педагогических работников по вопросам управления Школой и при принятии Школой локальных нормативных актов, затрагивающих их права</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A41F3F">
      <w:pPr>
        <w:numPr>
          <w:ilvl w:val="0"/>
          <w:numId w:val="21"/>
        </w:numPr>
        <w:tabs>
          <w:tab w:val="left" w:pos="507"/>
          <w:tab w:val="left" w:pos="851"/>
        </w:tabs>
        <w:spacing w:after="0" w:line="236" w:lineRule="auto"/>
        <w:ind w:left="260" w:firstLine="2"/>
        <w:jc w:val="both"/>
        <w:rPr>
          <w:rFonts w:ascii="Times New Roman" w:hAnsi="Times New Roman"/>
          <w:sz w:val="28"/>
          <w:szCs w:val="28"/>
        </w:rPr>
      </w:pPr>
      <w:r w:rsidRPr="00F222E9">
        <w:rPr>
          <w:rFonts w:ascii="Times New Roman" w:hAnsi="Times New Roman"/>
          <w:sz w:val="28"/>
          <w:szCs w:val="28"/>
        </w:rPr>
        <w:t>законные интересы, по инициативе учащихся, родителей (законных представителей) несовершеннолетних учащихся и педагогических работников в Школе созданы и действуют совет старшеклассников, родительский комитет.</w:t>
      </w:r>
    </w:p>
    <w:p w:rsidR="00F222E9" w:rsidRPr="00F222E9" w:rsidRDefault="00F222E9" w:rsidP="00F222E9">
      <w:pPr>
        <w:tabs>
          <w:tab w:val="left" w:pos="507"/>
          <w:tab w:val="left" w:pos="851"/>
        </w:tabs>
        <w:spacing w:after="0" w:line="236" w:lineRule="auto"/>
        <w:jc w:val="both"/>
        <w:rPr>
          <w:rFonts w:ascii="Times New Roman" w:hAnsi="Times New Roman"/>
          <w:sz w:val="28"/>
          <w:szCs w:val="28"/>
        </w:rPr>
      </w:pPr>
      <w:r w:rsidRPr="00F222E9">
        <w:rPr>
          <w:rFonts w:ascii="Times New Roman" w:hAnsi="Times New Roman"/>
          <w:sz w:val="28"/>
          <w:szCs w:val="28"/>
        </w:rPr>
        <w:t xml:space="preserve">         5.5. Общее собрание работников Школы (далее – собрание) является коллегиальным органом управления. К компетенции собрания относится: </w:t>
      </w:r>
    </w:p>
    <w:p w:rsidR="00F222E9" w:rsidRPr="00F222E9" w:rsidRDefault="00F222E9" w:rsidP="00F222E9">
      <w:pPr>
        <w:tabs>
          <w:tab w:val="left" w:pos="8222"/>
          <w:tab w:val="left" w:pos="9614"/>
        </w:tabs>
        <w:spacing w:after="0" w:line="233" w:lineRule="auto"/>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34688" behindDoc="1" locked="0" layoutInCell="0" allowOverlap="1">
            <wp:simplePos x="0" y="0"/>
            <wp:positionH relativeFrom="column">
              <wp:posOffset>525780</wp:posOffset>
            </wp:positionH>
            <wp:positionV relativeFrom="paragraph">
              <wp:posOffset>178435</wp:posOffset>
            </wp:positionV>
            <wp:extent cx="167640" cy="187325"/>
            <wp:effectExtent l="19050" t="0" r="3810" b="0"/>
            <wp:wrapNone/>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r w:rsidRPr="00F222E9">
        <w:rPr>
          <w:rFonts w:ascii="Times New Roman" w:hAnsi="Times New Roman"/>
          <w:sz w:val="28"/>
          <w:szCs w:val="28"/>
        </w:rPr>
        <w:t>- внесение предложений в план развития Школы, в т. ч. о направлениях образовательной деятельности и иных видах деятельности Школы;</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35712" behindDoc="1" locked="0" layoutInCell="0" allowOverlap="1">
            <wp:simplePos x="0" y="0"/>
            <wp:positionH relativeFrom="column">
              <wp:posOffset>525780</wp:posOffset>
            </wp:positionH>
            <wp:positionV relativeFrom="paragraph">
              <wp:posOffset>4445</wp:posOffset>
            </wp:positionV>
            <wp:extent cx="167640" cy="187325"/>
            <wp:effectExtent l="19050" t="0" r="3810" b="0"/>
            <wp:wrapNone/>
            <wp:docPr id="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F222E9">
      <w:pPr>
        <w:spacing w:after="0" w:line="233" w:lineRule="auto"/>
        <w:jc w:val="both"/>
        <w:rPr>
          <w:rFonts w:ascii="Times New Roman" w:hAnsi="Times New Roman"/>
          <w:sz w:val="28"/>
          <w:szCs w:val="28"/>
        </w:rPr>
      </w:pPr>
      <w:r w:rsidRPr="00F222E9">
        <w:rPr>
          <w:rFonts w:ascii="Times New Roman" w:hAnsi="Times New Roman"/>
          <w:sz w:val="28"/>
          <w:szCs w:val="28"/>
        </w:rPr>
        <w:t xml:space="preserve">      принятие  Устава Школы, изменений  в Устав Школы;</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36736" behindDoc="1" locked="0" layoutInCell="0" allowOverlap="1">
            <wp:simplePos x="0" y="0"/>
            <wp:positionH relativeFrom="column">
              <wp:posOffset>525780</wp:posOffset>
            </wp:positionH>
            <wp:positionV relativeFrom="paragraph">
              <wp:posOffset>4445</wp:posOffset>
            </wp:positionV>
            <wp:extent cx="167640" cy="187325"/>
            <wp:effectExtent l="19050" t="0" r="3810" b="0"/>
            <wp:wrapNone/>
            <wp:docPr id="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F222E9">
      <w:pPr>
        <w:tabs>
          <w:tab w:val="left" w:pos="851"/>
        </w:tabs>
        <w:spacing w:after="0" w:line="233" w:lineRule="auto"/>
        <w:jc w:val="both"/>
        <w:rPr>
          <w:rFonts w:ascii="Times New Roman" w:hAnsi="Times New Roman"/>
          <w:sz w:val="28"/>
          <w:szCs w:val="28"/>
        </w:rPr>
      </w:pPr>
      <w:r w:rsidRPr="00F222E9">
        <w:rPr>
          <w:rFonts w:ascii="Times New Roman" w:hAnsi="Times New Roman"/>
          <w:sz w:val="28"/>
          <w:szCs w:val="28"/>
        </w:rPr>
        <w:t xml:space="preserve">  создание необходимых условий, обеспечивающих безопасность обучения, воспитания воспитанников и учащихся Школы;</w:t>
      </w:r>
    </w:p>
    <w:p w:rsidR="00F222E9" w:rsidRPr="00F222E9" w:rsidRDefault="00F222E9" w:rsidP="00F222E9">
      <w:pPr>
        <w:spacing w:after="0" w:line="20" w:lineRule="exact"/>
        <w:rPr>
          <w:rFonts w:ascii="Times New Roman" w:hAnsi="Times New Roman"/>
          <w:sz w:val="28"/>
          <w:szCs w:val="28"/>
        </w:rPr>
      </w:pP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F222E9">
      <w:pPr>
        <w:tabs>
          <w:tab w:val="left" w:pos="851"/>
        </w:tabs>
        <w:spacing w:after="0" w:line="234" w:lineRule="auto"/>
        <w:jc w:val="both"/>
        <w:rPr>
          <w:rFonts w:ascii="Times New Roman" w:hAnsi="Times New Roman"/>
          <w:sz w:val="28"/>
          <w:szCs w:val="28"/>
        </w:rPr>
      </w:pPr>
      <w:r w:rsidRPr="00F222E9">
        <w:rPr>
          <w:rFonts w:ascii="Times New Roman" w:hAnsi="Times New Roman"/>
          <w:sz w:val="28"/>
          <w:szCs w:val="28"/>
        </w:rPr>
        <w:t xml:space="preserve">          - создание условий, необходимых для охраны и укрепления здоровья, организации питания воспитанников и учащихся  Школы;</w:t>
      </w:r>
    </w:p>
    <w:p w:rsidR="00F222E9" w:rsidRPr="00F222E9" w:rsidRDefault="00F222E9" w:rsidP="00F222E9">
      <w:pPr>
        <w:spacing w:after="0" w:line="20" w:lineRule="exact"/>
        <w:rPr>
          <w:rFonts w:ascii="Times New Roman" w:hAnsi="Times New Roman"/>
          <w:sz w:val="28"/>
          <w:szCs w:val="28"/>
        </w:rPr>
      </w:pPr>
    </w:p>
    <w:p w:rsidR="00F222E9" w:rsidRPr="00F222E9" w:rsidRDefault="00F222E9" w:rsidP="00F222E9">
      <w:pPr>
        <w:spacing w:after="0" w:line="1" w:lineRule="exact"/>
        <w:rPr>
          <w:rFonts w:ascii="Times New Roman" w:hAnsi="Times New Roman"/>
          <w:sz w:val="28"/>
          <w:szCs w:val="28"/>
        </w:rPr>
      </w:pPr>
    </w:p>
    <w:p w:rsidR="00F222E9" w:rsidRPr="00F222E9" w:rsidRDefault="00F222E9" w:rsidP="00F222E9">
      <w:pPr>
        <w:tabs>
          <w:tab w:val="left" w:pos="284"/>
          <w:tab w:val="left" w:pos="851"/>
        </w:tabs>
        <w:spacing w:after="0" w:line="240" w:lineRule="auto"/>
        <w:jc w:val="both"/>
        <w:rPr>
          <w:rFonts w:ascii="Times New Roman" w:hAnsi="Times New Roman"/>
          <w:sz w:val="28"/>
          <w:szCs w:val="28"/>
        </w:rPr>
      </w:pPr>
      <w:r w:rsidRPr="00F222E9">
        <w:rPr>
          <w:rFonts w:ascii="Times New Roman" w:hAnsi="Times New Roman"/>
          <w:sz w:val="28"/>
          <w:szCs w:val="28"/>
        </w:rPr>
        <w:t xml:space="preserve">          - создание условий для занятий воспитанников и  учащихся физической культурой   и спортом;</w:t>
      </w:r>
    </w:p>
    <w:p w:rsidR="00F222E9" w:rsidRPr="00F222E9" w:rsidRDefault="00F222E9" w:rsidP="00F222E9">
      <w:pPr>
        <w:tabs>
          <w:tab w:val="left" w:pos="284"/>
          <w:tab w:val="left" w:pos="851"/>
        </w:tabs>
        <w:spacing w:after="0" w:line="240" w:lineRule="auto"/>
        <w:jc w:val="both"/>
        <w:rPr>
          <w:rFonts w:ascii="Times New Roman" w:hAnsi="Times New Roman"/>
          <w:sz w:val="28"/>
          <w:szCs w:val="28"/>
        </w:rPr>
      </w:pPr>
      <w:r w:rsidRPr="00F222E9">
        <w:rPr>
          <w:rFonts w:ascii="Times New Roman" w:hAnsi="Times New Roman"/>
          <w:sz w:val="28"/>
          <w:szCs w:val="28"/>
        </w:rPr>
        <w:t xml:space="preserve">          - принятие правил внутреннего трудового распорядка, иных локальных нормативных актов в пределах своей компетенции; </w:t>
      </w: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Участниками  собрания являются все работники Школы в соответствии со списочным составом на момент проведения собрания.</w:t>
      </w:r>
    </w:p>
    <w:p w:rsidR="00F222E9" w:rsidRPr="00F222E9" w:rsidRDefault="00F222E9" w:rsidP="00F222E9">
      <w:pPr>
        <w:shd w:val="clear" w:color="auto" w:fill="FFFFFF"/>
        <w:tabs>
          <w:tab w:val="left" w:pos="851"/>
        </w:tabs>
        <w:spacing w:after="0" w:line="240" w:lineRule="auto"/>
        <w:jc w:val="both"/>
        <w:rPr>
          <w:rFonts w:ascii="Times New Roman" w:hAnsi="Times New Roman"/>
          <w:color w:val="000000"/>
          <w:sz w:val="28"/>
          <w:szCs w:val="28"/>
        </w:rPr>
      </w:pPr>
      <w:r w:rsidRPr="00F222E9">
        <w:rPr>
          <w:rFonts w:ascii="Times New Roman" w:hAnsi="Times New Roman"/>
          <w:sz w:val="28"/>
          <w:szCs w:val="28"/>
        </w:rPr>
        <w:t xml:space="preserve">               Из его состава большинством голосов членов собрания</w:t>
      </w:r>
      <w:r w:rsidRPr="00F222E9">
        <w:rPr>
          <w:rFonts w:ascii="Times New Roman" w:hAnsi="Times New Roman"/>
          <w:color w:val="000000"/>
          <w:sz w:val="28"/>
          <w:szCs w:val="28"/>
        </w:rPr>
        <w:t xml:space="preserve"> открытым голосованием избираются председатель  собрания, его заместитель  и секретарь сроком на один календарный год, которые выполняют свои обязанности на общественных началах.</w:t>
      </w: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xml:space="preserve">          Собрание  созывается его председателем не реже одного раза в календарный год.</w:t>
      </w:r>
    </w:p>
    <w:p w:rsidR="00F222E9" w:rsidRPr="00F222E9" w:rsidRDefault="00F222E9" w:rsidP="00F222E9">
      <w:pPr>
        <w:tabs>
          <w:tab w:val="left" w:pos="851"/>
        </w:tabs>
        <w:spacing w:after="0" w:line="234" w:lineRule="auto"/>
        <w:jc w:val="both"/>
        <w:rPr>
          <w:rFonts w:ascii="Times New Roman" w:hAnsi="Times New Roman"/>
          <w:sz w:val="28"/>
          <w:szCs w:val="28"/>
        </w:rPr>
      </w:pPr>
      <w:r w:rsidRPr="00F222E9">
        <w:rPr>
          <w:rFonts w:ascii="Times New Roman" w:hAnsi="Times New Roman"/>
          <w:sz w:val="28"/>
          <w:szCs w:val="28"/>
        </w:rPr>
        <w:t xml:space="preserve">          Собрание  является правомочным, если все работники Школы извещены о времени и месте проведения,  и на собрании присутствуют не менее половины работников Школы.</w:t>
      </w:r>
    </w:p>
    <w:p w:rsidR="00F222E9" w:rsidRPr="00F222E9" w:rsidRDefault="00F222E9" w:rsidP="00F222E9">
      <w:pPr>
        <w:tabs>
          <w:tab w:val="left" w:pos="567"/>
          <w:tab w:val="left" w:pos="709"/>
          <w:tab w:val="left" w:pos="851"/>
        </w:tabs>
        <w:spacing w:after="0" w:line="240" w:lineRule="auto"/>
        <w:jc w:val="both"/>
        <w:rPr>
          <w:rFonts w:ascii="Times New Roman" w:hAnsi="Times New Roman"/>
          <w:color w:val="000000"/>
          <w:sz w:val="28"/>
          <w:szCs w:val="28"/>
          <w:shd w:val="clear" w:color="auto" w:fill="F6F6F6"/>
        </w:rPr>
      </w:pPr>
      <w:r w:rsidRPr="00F222E9">
        <w:rPr>
          <w:rFonts w:ascii="Times New Roman" w:hAnsi="Times New Roman"/>
          <w:sz w:val="28"/>
          <w:szCs w:val="28"/>
        </w:rPr>
        <w:lastRenderedPageBreak/>
        <w:t xml:space="preserve">          Решения  собрания  принимаются открытым голосованием. Каждый работник Школы имеет при голосовании один голос. В случае равенства голосов решающим является голос председателя собрания. Решение считается принятым, если за него проголосовало более половины присутствующих на собрании работников. Решения собрания оформляются протоколом.</w:t>
      </w:r>
    </w:p>
    <w:p w:rsidR="00F222E9" w:rsidRPr="00F222E9" w:rsidRDefault="00F222E9" w:rsidP="00F222E9">
      <w:pPr>
        <w:tabs>
          <w:tab w:val="left" w:pos="851"/>
        </w:tabs>
        <w:spacing w:after="0" w:line="234" w:lineRule="auto"/>
        <w:jc w:val="both"/>
        <w:rPr>
          <w:rFonts w:ascii="Times New Roman" w:hAnsi="Times New Roman"/>
          <w:sz w:val="28"/>
          <w:szCs w:val="28"/>
        </w:rPr>
      </w:pPr>
      <w:r w:rsidRPr="00F222E9">
        <w:rPr>
          <w:rFonts w:ascii="Times New Roman" w:hAnsi="Times New Roman"/>
          <w:color w:val="000000"/>
          <w:sz w:val="28"/>
          <w:szCs w:val="28"/>
          <w:shd w:val="clear" w:color="auto" w:fill="FFFFFF"/>
        </w:rPr>
        <w:t>Срок полномочий  собрания не ограничен.</w:t>
      </w:r>
      <w:r w:rsidRPr="00F222E9">
        <w:rPr>
          <w:rFonts w:ascii="Times New Roman" w:hAnsi="Times New Roman"/>
          <w:sz w:val="28"/>
          <w:szCs w:val="28"/>
        </w:rPr>
        <w:t xml:space="preserve"> </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5.6. Педагогический совет Школы является постоянно действующим коллегиальным органом управления, который создается для рассмотрения основных вопросов образовательного процесса.</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Членами педагогического совета являются все педагогические работники, а также иные работники Школы, чья деятельность связана с содержанием и организацией образовательного процесса. Председателем педагогического совета является директор Школы.</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Решения педагогического совета по вопросам, входящим в его компетенцию, правомочны, если на заседании присутствовало не менее половины его членов. Решения принимаются простым большинством голосов. При равенстве голосов голос председателя педагогического совета является решающим.</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Педагогический совет в полном составе собирается не реже четырех раз в год.</w:t>
      </w:r>
    </w:p>
    <w:p w:rsidR="00F222E9" w:rsidRPr="00F222E9" w:rsidRDefault="00F222E9" w:rsidP="00F222E9">
      <w:pPr>
        <w:tabs>
          <w:tab w:val="left" w:pos="284"/>
        </w:tabs>
        <w:spacing w:after="0" w:line="240" w:lineRule="auto"/>
        <w:jc w:val="both"/>
        <w:rPr>
          <w:rFonts w:ascii="Times New Roman" w:hAnsi="Times New Roman"/>
          <w:sz w:val="28"/>
          <w:szCs w:val="28"/>
        </w:rPr>
      </w:pPr>
      <w:r w:rsidRPr="00F222E9">
        <w:rPr>
          <w:rFonts w:ascii="Times New Roman" w:hAnsi="Times New Roman"/>
          <w:sz w:val="28"/>
          <w:szCs w:val="28"/>
        </w:rPr>
        <w:t>5.7. Педагогический совет:</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0"/>
          <w:numId w:val="22"/>
        </w:numPr>
        <w:tabs>
          <w:tab w:val="left" w:pos="999"/>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разрабатывает основные направления и программы развития Школы, повышения качества образовательного процесса, представления их директору для последующего утверждения;</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A41F3F">
      <w:pPr>
        <w:numPr>
          <w:ilvl w:val="0"/>
          <w:numId w:val="22"/>
        </w:numPr>
        <w:tabs>
          <w:tab w:val="left" w:pos="980"/>
        </w:tabs>
        <w:spacing w:after="0" w:line="240" w:lineRule="auto"/>
        <w:ind w:left="980" w:hanging="152"/>
        <w:jc w:val="both"/>
        <w:rPr>
          <w:rFonts w:ascii="Times New Roman" w:hAnsi="Times New Roman"/>
          <w:sz w:val="28"/>
          <w:szCs w:val="28"/>
        </w:rPr>
      </w:pPr>
      <w:r w:rsidRPr="00F222E9">
        <w:rPr>
          <w:rFonts w:ascii="Times New Roman" w:hAnsi="Times New Roman"/>
          <w:sz w:val="28"/>
          <w:szCs w:val="28"/>
        </w:rPr>
        <w:t>утверждает план работы на учебный год;</w:t>
      </w:r>
    </w:p>
    <w:p w:rsidR="00F222E9" w:rsidRPr="00F222E9" w:rsidRDefault="00F222E9" w:rsidP="00F222E9">
      <w:pPr>
        <w:spacing w:after="0" w:line="9" w:lineRule="exact"/>
        <w:jc w:val="both"/>
        <w:rPr>
          <w:rFonts w:ascii="Times New Roman" w:hAnsi="Times New Roman"/>
          <w:sz w:val="28"/>
          <w:szCs w:val="28"/>
        </w:rPr>
      </w:pPr>
    </w:p>
    <w:p w:rsidR="00F222E9" w:rsidRPr="00F222E9" w:rsidRDefault="00F222E9" w:rsidP="00A41F3F">
      <w:pPr>
        <w:numPr>
          <w:ilvl w:val="0"/>
          <w:numId w:val="22"/>
        </w:numPr>
        <w:tabs>
          <w:tab w:val="left" w:pos="1016"/>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обсуждает и принимает решения по любым вопросам, касающимся содержания образования;</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A41F3F">
      <w:pPr>
        <w:numPr>
          <w:ilvl w:val="0"/>
          <w:numId w:val="22"/>
        </w:numPr>
        <w:tabs>
          <w:tab w:val="left" w:pos="973"/>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обсуждает итоги работы Школы за каждую четверть и за учебный год, выполнение образовательных программ и учебных планов;</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0"/>
          <w:numId w:val="22"/>
        </w:numPr>
        <w:tabs>
          <w:tab w:val="left" w:pos="1028"/>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заслушивает отчеты о работе методических объединений учителей и классных руководителей;</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A41F3F">
      <w:pPr>
        <w:numPr>
          <w:ilvl w:val="0"/>
          <w:numId w:val="22"/>
        </w:numPr>
        <w:tabs>
          <w:tab w:val="left" w:pos="980"/>
        </w:tabs>
        <w:spacing w:after="0" w:line="240" w:lineRule="auto"/>
        <w:ind w:left="980" w:hanging="152"/>
        <w:rPr>
          <w:rFonts w:ascii="Times New Roman" w:hAnsi="Times New Roman"/>
          <w:sz w:val="28"/>
          <w:szCs w:val="28"/>
        </w:rPr>
      </w:pPr>
      <w:r w:rsidRPr="00F222E9">
        <w:rPr>
          <w:rFonts w:ascii="Times New Roman" w:hAnsi="Times New Roman"/>
          <w:sz w:val="28"/>
          <w:szCs w:val="28"/>
        </w:rPr>
        <w:t>принимает решение об оказании методической помощи учителям, нуждающимся в</w:t>
      </w: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ней;</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0"/>
          <w:numId w:val="22"/>
        </w:numPr>
        <w:tabs>
          <w:tab w:val="left" w:pos="1054"/>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заслушивает учителей с сообщениями о состоянии учебно – воспитательной работы в классе, о работе с родителями;</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 принимает решение о переводе учащихся в следующие классы;</w:t>
      </w:r>
    </w:p>
    <w:p w:rsidR="00F222E9" w:rsidRPr="00F222E9" w:rsidRDefault="00F222E9" w:rsidP="00A41F3F">
      <w:pPr>
        <w:numPr>
          <w:ilvl w:val="0"/>
          <w:numId w:val="22"/>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принимает решение о допуске учащихся к государственной итоговой аттестации;</w:t>
      </w:r>
    </w:p>
    <w:p w:rsidR="00F222E9" w:rsidRPr="00F222E9" w:rsidRDefault="00F222E9" w:rsidP="00A41F3F">
      <w:pPr>
        <w:numPr>
          <w:ilvl w:val="0"/>
          <w:numId w:val="22"/>
        </w:numPr>
        <w:tabs>
          <w:tab w:val="left" w:pos="960"/>
        </w:tabs>
        <w:spacing w:after="0" w:line="240" w:lineRule="auto"/>
        <w:ind w:left="960" w:hanging="132"/>
        <w:jc w:val="both"/>
        <w:rPr>
          <w:rFonts w:ascii="Times New Roman" w:hAnsi="Times New Roman"/>
          <w:sz w:val="28"/>
          <w:szCs w:val="28"/>
        </w:rPr>
      </w:pPr>
      <w:r w:rsidRPr="00F222E9">
        <w:rPr>
          <w:rFonts w:ascii="Times New Roman" w:hAnsi="Times New Roman"/>
          <w:sz w:val="28"/>
          <w:szCs w:val="28"/>
        </w:rPr>
        <w:t>принимает решение о выдаче документов об образовании;</w:t>
      </w: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 принимает решение о применении дисциплинарного взыскания к учащимся за неисполнение или нарушение Устава Школы, правил внутреннего распорядка учащихся и иных локальных нормативных актов по вопросам организации и осуществления образовательной деятельности.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5.8. Непосредственное управление Школой осуществляет директор. Назначение на должность и освобождение от должности директора Школы производится Учредителем в порядке, установленном действующим законодательством Российской Федерации.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lastRenderedPageBreak/>
        <w:t>Директор осуществляет руководство деятельностью Школы в соответствии с законодательством Российской Федерации и настоящим Уставом, несет ответственность за деятельность Школы.</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5.9. К компетенции директора Школы относятся вопросы осуществления руководства деятельностью Школы, за исключением вопросов, отнесенных федеральными законами к компетенции Учредителя Школы.</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Директор Школы без доверенности действует от имени Школы, в т. ч.:</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37760" behindDoc="1" locked="0" layoutInCell="0" allowOverlap="1">
            <wp:simplePos x="0" y="0"/>
            <wp:positionH relativeFrom="column">
              <wp:posOffset>525780</wp:posOffset>
            </wp:positionH>
            <wp:positionV relativeFrom="paragraph">
              <wp:posOffset>3810</wp:posOffset>
            </wp:positionV>
            <wp:extent cx="167640" cy="187325"/>
            <wp:effectExtent l="19050" t="0" r="3810" b="0"/>
            <wp:wrapNone/>
            <wp:docPr id="3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spacing w:after="0" w:line="235" w:lineRule="auto"/>
        <w:jc w:val="both"/>
        <w:rPr>
          <w:rFonts w:ascii="Times New Roman" w:hAnsi="Times New Roman"/>
          <w:sz w:val="28"/>
          <w:szCs w:val="28"/>
        </w:rPr>
      </w:pPr>
      <w:r w:rsidRPr="00F222E9">
        <w:rPr>
          <w:rFonts w:ascii="Times New Roman" w:hAnsi="Times New Roman"/>
          <w:sz w:val="28"/>
          <w:szCs w:val="28"/>
        </w:rPr>
        <w:t xml:space="preserve"> заключает гражданско-правовые и трудовые договоры от имени Школы, утверждает штатное расписание Школы, должностные инструкции работников и утверждает план финансово-хозяйственной деятельности Школы;</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38784" behindDoc="1" locked="0" layoutInCell="0" allowOverlap="1">
            <wp:simplePos x="0" y="0"/>
            <wp:positionH relativeFrom="column">
              <wp:posOffset>525780</wp:posOffset>
            </wp:positionH>
            <wp:positionV relativeFrom="paragraph">
              <wp:posOffset>5080</wp:posOffset>
            </wp:positionV>
            <wp:extent cx="167640" cy="187325"/>
            <wp:effectExtent l="19050" t="0" r="3810" b="0"/>
            <wp:wrapNone/>
            <wp:docPr id="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3" w:lineRule="auto"/>
        <w:jc w:val="both"/>
        <w:rPr>
          <w:rFonts w:ascii="Times New Roman" w:hAnsi="Times New Roman"/>
          <w:sz w:val="28"/>
          <w:szCs w:val="28"/>
        </w:rPr>
      </w:pPr>
      <w:r w:rsidRPr="00F222E9">
        <w:rPr>
          <w:rFonts w:ascii="Times New Roman" w:hAnsi="Times New Roman"/>
          <w:sz w:val="28"/>
          <w:szCs w:val="28"/>
        </w:rPr>
        <w:t xml:space="preserve"> принимает локальные нормативные акты, регламентирующие деятельность Школы по вопросам, отнесенным к его компетенции настоящим Уставом;</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39808" behindDoc="1" locked="0" layoutInCell="0" allowOverlap="1">
            <wp:simplePos x="0" y="0"/>
            <wp:positionH relativeFrom="column">
              <wp:posOffset>525780</wp:posOffset>
            </wp:positionH>
            <wp:positionV relativeFrom="paragraph">
              <wp:posOffset>4445</wp:posOffset>
            </wp:positionV>
            <wp:extent cx="167640" cy="187325"/>
            <wp:effectExtent l="19050" t="0" r="3810" b="0"/>
            <wp:wrapNone/>
            <wp:docPr id="3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F222E9">
      <w:pPr>
        <w:spacing w:after="0" w:line="233" w:lineRule="auto"/>
        <w:jc w:val="both"/>
        <w:rPr>
          <w:rFonts w:ascii="Times New Roman" w:hAnsi="Times New Roman"/>
          <w:sz w:val="28"/>
          <w:szCs w:val="28"/>
        </w:rPr>
      </w:pPr>
      <w:r w:rsidRPr="00F222E9">
        <w:rPr>
          <w:rFonts w:ascii="Times New Roman" w:hAnsi="Times New Roman"/>
          <w:sz w:val="28"/>
          <w:szCs w:val="28"/>
        </w:rPr>
        <w:t xml:space="preserve"> издает приказы и распоряжения, дает поручения и указания, обязательные для исполнения всеми работниками Школы;</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Директор Школы осуществляет также следующие полномочия:</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40832" behindDoc="1" locked="0" layoutInCell="0" allowOverlap="1">
            <wp:simplePos x="0" y="0"/>
            <wp:positionH relativeFrom="column">
              <wp:posOffset>525780</wp:posOffset>
            </wp:positionH>
            <wp:positionV relativeFrom="paragraph">
              <wp:posOffset>3175</wp:posOffset>
            </wp:positionV>
            <wp:extent cx="167640" cy="373380"/>
            <wp:effectExtent l="19050" t="0" r="3810" b="0"/>
            <wp:wrapNone/>
            <wp:docPr id="3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167640" cy="373380"/>
                    </a:xfrm>
                    <a:prstGeom prst="rect">
                      <a:avLst/>
                    </a:prstGeom>
                    <a:noFill/>
                    <a:ln w="9525">
                      <a:noFill/>
                      <a:miter lim="800000"/>
                      <a:headEnd/>
                      <a:tailEnd/>
                    </a:ln>
                  </pic:spPr>
                </pic:pic>
              </a:graphicData>
            </a:graphic>
          </wp:anchor>
        </w:drawing>
      </w: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 xml:space="preserve"> обеспечивает соблюдение законности в деятельности Школы;</w:t>
      </w:r>
    </w:p>
    <w:p w:rsidR="00F222E9" w:rsidRPr="00F222E9" w:rsidRDefault="00F222E9" w:rsidP="00F222E9">
      <w:pPr>
        <w:spacing w:after="0" w:line="29"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 xml:space="preserve"> планирует и организует работу Школы в целом и образовательный процесс в частности, осуществляет контроль за ходом и результатами образовательного процесса, отвечает за качество и эффективность работы Школы;</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41856" behindDoc="1" locked="0" layoutInCell="0" allowOverlap="1">
            <wp:simplePos x="0" y="0"/>
            <wp:positionH relativeFrom="column">
              <wp:posOffset>525780</wp:posOffset>
            </wp:positionH>
            <wp:positionV relativeFrom="paragraph">
              <wp:posOffset>4445</wp:posOffset>
            </wp:positionV>
            <wp:extent cx="167640" cy="187325"/>
            <wp:effectExtent l="19050" t="0" r="3810" b="0"/>
            <wp:wrapNone/>
            <wp:docPr id="2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F222E9">
      <w:pPr>
        <w:spacing w:after="0" w:line="235" w:lineRule="auto"/>
        <w:jc w:val="both"/>
        <w:rPr>
          <w:rFonts w:ascii="Times New Roman" w:hAnsi="Times New Roman"/>
          <w:sz w:val="28"/>
          <w:szCs w:val="28"/>
        </w:rPr>
      </w:pPr>
      <w:r w:rsidRPr="00F222E9">
        <w:rPr>
          <w:rFonts w:ascii="Times New Roman" w:hAnsi="Times New Roman"/>
          <w:sz w:val="28"/>
          <w:szCs w:val="28"/>
        </w:rPr>
        <w:t xml:space="preserve"> организует работу по подготовке Школы к лицензированию и государственной аккредитации, а также по проведению выборов в коллегиальные органы управления Школы;</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42880" behindDoc="1" locked="0" layoutInCell="0" allowOverlap="1">
            <wp:simplePos x="0" y="0"/>
            <wp:positionH relativeFrom="column">
              <wp:posOffset>525780</wp:posOffset>
            </wp:positionH>
            <wp:positionV relativeFrom="paragraph">
              <wp:posOffset>5080</wp:posOffset>
            </wp:positionV>
            <wp:extent cx="167640" cy="187325"/>
            <wp:effectExtent l="19050" t="0" r="381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 xml:space="preserve"> устанавливает заработную плату работников Школы, в т. ч. оклады, надбавки и доплаты к окладам, компенсационные и стимулирующие выплаты в соответствии с положением об оплате труда работников Школы, законами и иными нормативными правовыми актами;</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43904" behindDoc="1" locked="0" layoutInCell="0" allowOverlap="1">
            <wp:simplePos x="0" y="0"/>
            <wp:positionH relativeFrom="column">
              <wp:posOffset>525780</wp:posOffset>
            </wp:positionH>
            <wp:positionV relativeFrom="paragraph">
              <wp:posOffset>5715</wp:posOffset>
            </wp:positionV>
            <wp:extent cx="167640" cy="373380"/>
            <wp:effectExtent l="19050" t="0" r="381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167640" cy="373380"/>
                    </a:xfrm>
                    <a:prstGeom prst="rect">
                      <a:avLst/>
                    </a:prstGeom>
                    <a:noFill/>
                    <a:ln w="9525">
                      <a:noFill/>
                      <a:miter lim="800000"/>
                      <a:headEnd/>
                      <a:tailEnd/>
                    </a:ln>
                  </pic:spPr>
                </pic:pic>
              </a:graphicData>
            </a:graphic>
          </wp:anchor>
        </w:drawing>
      </w:r>
    </w:p>
    <w:p w:rsidR="00F222E9" w:rsidRPr="00F222E9" w:rsidRDefault="00F222E9" w:rsidP="00F222E9">
      <w:pPr>
        <w:spacing w:after="0" w:line="3"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 xml:space="preserve"> утверждает графики работы и педагогическую нагрузку работников;</w:t>
      </w:r>
    </w:p>
    <w:p w:rsidR="00F222E9" w:rsidRPr="00F222E9" w:rsidRDefault="00F222E9" w:rsidP="00F222E9">
      <w:pPr>
        <w:spacing w:after="0" w:line="29" w:lineRule="exact"/>
        <w:rPr>
          <w:rFonts w:ascii="Times New Roman" w:hAnsi="Times New Roman"/>
          <w:sz w:val="28"/>
          <w:szCs w:val="28"/>
        </w:rPr>
      </w:pPr>
    </w:p>
    <w:p w:rsidR="00F222E9" w:rsidRPr="00F222E9" w:rsidRDefault="00F222E9" w:rsidP="00F222E9">
      <w:pPr>
        <w:spacing w:after="0" w:line="233" w:lineRule="auto"/>
        <w:jc w:val="both"/>
        <w:rPr>
          <w:rFonts w:ascii="Times New Roman" w:hAnsi="Times New Roman"/>
          <w:sz w:val="28"/>
          <w:szCs w:val="28"/>
        </w:rPr>
      </w:pPr>
      <w:r w:rsidRPr="00F222E9">
        <w:rPr>
          <w:rFonts w:ascii="Times New Roman" w:hAnsi="Times New Roman"/>
          <w:sz w:val="28"/>
          <w:szCs w:val="28"/>
        </w:rPr>
        <w:t xml:space="preserve"> издает приказы о зачислении в Школу и об отчислении учащихся, о переводе учащихся в другой класс (на следующий год обучения);</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44928" behindDoc="1" locked="0" layoutInCell="0" allowOverlap="1">
            <wp:simplePos x="0" y="0"/>
            <wp:positionH relativeFrom="column">
              <wp:posOffset>525780</wp:posOffset>
            </wp:positionH>
            <wp:positionV relativeFrom="paragraph">
              <wp:posOffset>4445</wp:posOffset>
            </wp:positionV>
            <wp:extent cx="167640" cy="373380"/>
            <wp:effectExtent l="19050" t="0" r="381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srcRect/>
                    <a:stretch>
                      <a:fillRect/>
                    </a:stretch>
                  </pic:blipFill>
                  <pic:spPr bwMode="auto">
                    <a:xfrm>
                      <a:off x="0" y="0"/>
                      <a:ext cx="167640" cy="373380"/>
                    </a:xfrm>
                    <a:prstGeom prst="rect">
                      <a:avLst/>
                    </a:prstGeom>
                    <a:noFill/>
                    <a:ln w="9525">
                      <a:noFill/>
                      <a:miter lim="800000"/>
                      <a:headEnd/>
                      <a:tailEnd/>
                    </a:ln>
                  </pic:spPr>
                </pic:pic>
              </a:graphicData>
            </a:graphic>
          </wp:anchor>
        </w:drawing>
      </w:r>
    </w:p>
    <w:p w:rsidR="00F222E9" w:rsidRPr="00F222E9" w:rsidRDefault="00F222E9" w:rsidP="00F222E9">
      <w:pPr>
        <w:spacing w:after="0" w:line="1"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 xml:space="preserve"> организует обеспечение охраны жизни и здоровья учащихся и работников;</w:t>
      </w:r>
    </w:p>
    <w:p w:rsidR="00F222E9" w:rsidRPr="00F222E9" w:rsidRDefault="00F222E9" w:rsidP="00F222E9">
      <w:pPr>
        <w:spacing w:after="0" w:line="17"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 xml:space="preserve"> формирует контингент учащихся;</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45952" behindDoc="1" locked="0" layoutInCell="0" allowOverlap="1">
            <wp:simplePos x="0" y="0"/>
            <wp:positionH relativeFrom="column">
              <wp:posOffset>525780</wp:posOffset>
            </wp:positionH>
            <wp:positionV relativeFrom="paragraph">
              <wp:posOffset>3175</wp:posOffset>
            </wp:positionV>
            <wp:extent cx="167640" cy="187325"/>
            <wp:effectExtent l="19050" t="0" r="381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tabs>
          <w:tab w:val="left" w:pos="9614"/>
        </w:tabs>
        <w:spacing w:after="0" w:line="240" w:lineRule="auto"/>
        <w:jc w:val="both"/>
        <w:rPr>
          <w:rFonts w:ascii="Times New Roman" w:hAnsi="Times New Roman"/>
          <w:sz w:val="28"/>
          <w:szCs w:val="28"/>
        </w:rPr>
      </w:pPr>
      <w:r w:rsidRPr="00F222E9">
        <w:rPr>
          <w:rFonts w:ascii="Times New Roman" w:hAnsi="Times New Roman"/>
          <w:sz w:val="28"/>
          <w:szCs w:val="28"/>
        </w:rPr>
        <w:t xml:space="preserve">          - организует осуществление мер социальной поддержки учащихся Школы, защиту прав учащихся;</w:t>
      </w:r>
    </w:p>
    <w:p w:rsidR="00F222E9" w:rsidRPr="00F222E9" w:rsidRDefault="00F222E9" w:rsidP="00F222E9">
      <w:pPr>
        <w:spacing w:after="0" w:line="20" w:lineRule="exact"/>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46976" behindDoc="1" locked="0" layoutInCell="0" allowOverlap="1">
            <wp:simplePos x="0" y="0"/>
            <wp:positionH relativeFrom="column">
              <wp:posOffset>525780</wp:posOffset>
            </wp:positionH>
            <wp:positionV relativeFrom="paragraph">
              <wp:posOffset>3810</wp:posOffset>
            </wp:positionV>
            <wp:extent cx="167640" cy="187325"/>
            <wp:effectExtent l="19050" t="0" r="381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 xml:space="preserve">         -  обеспечивает учет, сохранность и пополнение учебно-материальной базы, учет и хранение документации;</w:t>
      </w:r>
    </w:p>
    <w:p w:rsidR="00F222E9" w:rsidRPr="00F222E9" w:rsidRDefault="00F222E9" w:rsidP="00F222E9">
      <w:pPr>
        <w:spacing w:after="0" w:line="20" w:lineRule="exact"/>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48000" behindDoc="1" locked="0" layoutInCell="0" allowOverlap="1">
            <wp:simplePos x="0" y="0"/>
            <wp:positionH relativeFrom="column">
              <wp:posOffset>525780</wp:posOffset>
            </wp:positionH>
            <wp:positionV relativeFrom="paragraph">
              <wp:posOffset>3810</wp:posOffset>
            </wp:positionV>
            <wp:extent cx="167640" cy="373380"/>
            <wp:effectExtent l="19050" t="0" r="381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srcRect/>
                    <a:stretch>
                      <a:fillRect/>
                    </a:stretch>
                  </pic:blipFill>
                  <pic:spPr bwMode="auto">
                    <a:xfrm>
                      <a:off x="0" y="0"/>
                      <a:ext cx="167640" cy="373380"/>
                    </a:xfrm>
                    <a:prstGeom prst="rect">
                      <a:avLst/>
                    </a:prstGeom>
                    <a:noFill/>
                    <a:ln w="9525">
                      <a:noFill/>
                      <a:miter lim="800000"/>
                      <a:headEnd/>
                      <a:tailEnd/>
                    </a:ln>
                  </pic:spPr>
                </pic:pic>
              </a:graphicData>
            </a:graphic>
          </wp:anchor>
        </w:drawing>
      </w: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 xml:space="preserve"> организует делопроизводство;</w:t>
      </w:r>
    </w:p>
    <w:p w:rsidR="00F222E9" w:rsidRPr="00F222E9" w:rsidRDefault="00F222E9" w:rsidP="00F222E9">
      <w:pPr>
        <w:spacing w:after="0" w:line="29" w:lineRule="exact"/>
        <w:rPr>
          <w:rFonts w:ascii="Times New Roman" w:hAnsi="Times New Roman"/>
          <w:sz w:val="28"/>
          <w:szCs w:val="28"/>
        </w:rPr>
      </w:pPr>
    </w:p>
    <w:p w:rsidR="00F222E9" w:rsidRPr="00F222E9" w:rsidRDefault="00F222E9" w:rsidP="00A41F3F">
      <w:pPr>
        <w:numPr>
          <w:ilvl w:val="0"/>
          <w:numId w:val="23"/>
        </w:numPr>
        <w:tabs>
          <w:tab w:val="left" w:pos="1196"/>
        </w:tabs>
        <w:spacing w:after="0" w:line="235" w:lineRule="auto"/>
        <w:ind w:left="260" w:firstLine="710"/>
        <w:jc w:val="both"/>
        <w:rPr>
          <w:rFonts w:ascii="Times New Roman" w:hAnsi="Times New Roman"/>
          <w:sz w:val="28"/>
          <w:szCs w:val="28"/>
        </w:rPr>
      </w:pPr>
      <w:r w:rsidRPr="00F222E9">
        <w:rPr>
          <w:rFonts w:ascii="Times New Roman" w:hAnsi="Times New Roman"/>
          <w:sz w:val="28"/>
          <w:szCs w:val="28"/>
        </w:rPr>
        <w:t xml:space="preserve"> соответствии с федеральными законами определяет состав и объем сведений, составляющих служебную тайну, а также устанавливает порядок защиты персональных данных и обеспечивает его соблюдение.</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Директор имеет право передать часть своих полномочий заместителям на период своего временного отсутствия.</w:t>
      </w:r>
    </w:p>
    <w:p w:rsidR="00F222E9" w:rsidRPr="00F222E9" w:rsidRDefault="00F222E9" w:rsidP="00F222E9">
      <w:pPr>
        <w:spacing w:after="0" w:line="1"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5.10. Директор Школы обязан:</w:t>
      </w: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5.10.1. обеспечивать:</w:t>
      </w:r>
    </w:p>
    <w:p w:rsidR="00F222E9" w:rsidRPr="00F222E9" w:rsidRDefault="00F222E9" w:rsidP="00F222E9">
      <w:pPr>
        <w:spacing w:after="0" w:line="19"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sectPr w:rsidR="00F222E9" w:rsidRPr="00F222E9" w:rsidSect="00A67F13">
          <w:pgSz w:w="11907" w:h="16840" w:code="9"/>
          <w:pgMar w:top="698" w:right="846" w:bottom="670" w:left="1440" w:header="0" w:footer="0" w:gutter="0"/>
          <w:cols w:space="720" w:equalWidth="0">
            <w:col w:w="9620"/>
          </w:cols>
        </w:sectPr>
      </w:pPr>
      <w:r w:rsidRPr="00F222E9">
        <w:rPr>
          <w:rFonts w:ascii="Times New Roman" w:hAnsi="Times New Roman"/>
          <w:sz w:val="28"/>
          <w:szCs w:val="28"/>
        </w:rPr>
        <w:t xml:space="preserve">               - выполнение муниципального задания Учредителя в полном объеме;</w:t>
      </w:r>
      <w:r w:rsidRPr="00F222E9">
        <w:rPr>
          <w:rFonts w:ascii="Times New Roman" w:hAnsi="Times New Roman"/>
          <w:noProof/>
          <w:sz w:val="28"/>
          <w:szCs w:val="28"/>
          <w:lang w:eastAsia="ru-RU"/>
        </w:rPr>
        <w:drawing>
          <wp:anchor distT="0" distB="0" distL="114300" distR="114300" simplePos="0" relativeHeight="251649024" behindDoc="1" locked="0" layoutInCell="0" allowOverlap="1">
            <wp:simplePos x="0" y="0"/>
            <wp:positionH relativeFrom="column">
              <wp:posOffset>525780</wp:posOffset>
            </wp:positionH>
            <wp:positionV relativeFrom="paragraph">
              <wp:posOffset>-183515</wp:posOffset>
            </wp:positionV>
            <wp:extent cx="167640" cy="187325"/>
            <wp:effectExtent l="19050" t="0" r="381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tabs>
          <w:tab w:val="left" w:pos="567"/>
          <w:tab w:val="left" w:pos="851"/>
        </w:tabs>
        <w:spacing w:after="0" w:line="20" w:lineRule="exact"/>
        <w:rPr>
          <w:rFonts w:ascii="Times New Roman" w:hAnsi="Times New Roman"/>
          <w:sz w:val="28"/>
          <w:szCs w:val="28"/>
        </w:rPr>
      </w:pPr>
      <w:r w:rsidRPr="00F222E9">
        <w:rPr>
          <w:rFonts w:ascii="Times New Roman" w:hAnsi="Times New Roman"/>
          <w:noProof/>
          <w:sz w:val="28"/>
          <w:szCs w:val="28"/>
          <w:lang w:eastAsia="ru-RU"/>
        </w:rPr>
        <w:lastRenderedPageBreak/>
        <w:drawing>
          <wp:anchor distT="0" distB="0" distL="114300" distR="114300" simplePos="0" relativeHeight="251650048" behindDoc="1" locked="0" layoutInCell="0" allowOverlap="1">
            <wp:simplePos x="0" y="0"/>
            <wp:positionH relativeFrom="column">
              <wp:posOffset>525780</wp:posOffset>
            </wp:positionH>
            <wp:positionV relativeFrom="paragraph">
              <wp:posOffset>178435</wp:posOffset>
            </wp:positionV>
            <wp:extent cx="167640" cy="187325"/>
            <wp:effectExtent l="19050" t="0" r="381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287" w:lineRule="exact"/>
        <w:jc w:val="both"/>
        <w:rPr>
          <w:rFonts w:ascii="Times New Roman" w:hAnsi="Times New Roman"/>
          <w:sz w:val="28"/>
          <w:szCs w:val="28"/>
        </w:rPr>
      </w:pPr>
    </w:p>
    <w:p w:rsidR="00F222E9" w:rsidRPr="00F222E9" w:rsidRDefault="00F222E9" w:rsidP="00F222E9">
      <w:pPr>
        <w:spacing w:after="0" w:line="233" w:lineRule="auto"/>
        <w:jc w:val="both"/>
        <w:rPr>
          <w:rFonts w:ascii="Times New Roman" w:hAnsi="Times New Roman"/>
          <w:sz w:val="28"/>
          <w:szCs w:val="28"/>
        </w:rPr>
      </w:pPr>
      <w:r w:rsidRPr="00F222E9">
        <w:rPr>
          <w:rFonts w:ascii="Times New Roman" w:hAnsi="Times New Roman"/>
          <w:sz w:val="28"/>
          <w:szCs w:val="28"/>
        </w:rPr>
        <w:t xml:space="preserve"> составление, утверждение и выполнение плана финансово-хозяйственной деятельности Школы;</w:t>
      </w:r>
    </w:p>
    <w:p w:rsidR="00F222E9" w:rsidRPr="00F222E9" w:rsidRDefault="00F222E9" w:rsidP="00F222E9">
      <w:pPr>
        <w:spacing w:after="0" w:line="20" w:lineRule="exact"/>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51072" behindDoc="1" locked="0" layoutInCell="0" allowOverlap="1">
            <wp:simplePos x="0" y="0"/>
            <wp:positionH relativeFrom="column">
              <wp:posOffset>525780</wp:posOffset>
            </wp:positionH>
            <wp:positionV relativeFrom="paragraph">
              <wp:posOffset>4445</wp:posOffset>
            </wp:positionV>
            <wp:extent cx="167640" cy="187325"/>
            <wp:effectExtent l="19050" t="0" r="381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3" w:lineRule="auto"/>
        <w:jc w:val="both"/>
        <w:rPr>
          <w:rFonts w:ascii="Times New Roman" w:hAnsi="Times New Roman"/>
          <w:sz w:val="28"/>
          <w:szCs w:val="28"/>
        </w:rPr>
      </w:pPr>
      <w:r w:rsidRPr="00F222E9">
        <w:rPr>
          <w:rFonts w:ascii="Times New Roman" w:hAnsi="Times New Roman"/>
          <w:sz w:val="28"/>
          <w:szCs w:val="28"/>
        </w:rPr>
        <w:t xml:space="preserve"> своевременную выплату заработной платы работникам Школы, принимать меры по повышению размера заработной платы работникам;</w:t>
      </w:r>
    </w:p>
    <w:p w:rsidR="00F222E9" w:rsidRPr="00F222E9" w:rsidRDefault="00F222E9" w:rsidP="00F222E9">
      <w:pPr>
        <w:spacing w:after="0" w:line="20" w:lineRule="exact"/>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52096" behindDoc="1" locked="0" layoutInCell="0" allowOverlap="1">
            <wp:simplePos x="0" y="0"/>
            <wp:positionH relativeFrom="column">
              <wp:posOffset>525780</wp:posOffset>
            </wp:positionH>
            <wp:positionV relativeFrom="paragraph">
              <wp:posOffset>4445</wp:posOffset>
            </wp:positionV>
            <wp:extent cx="167640" cy="373380"/>
            <wp:effectExtent l="19050" t="0" r="381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srcRect/>
                    <a:stretch>
                      <a:fillRect/>
                    </a:stretch>
                  </pic:blipFill>
                  <pic:spPr bwMode="auto">
                    <a:xfrm>
                      <a:off x="0" y="0"/>
                      <a:ext cx="167640" cy="373380"/>
                    </a:xfrm>
                    <a:prstGeom prst="rect">
                      <a:avLst/>
                    </a:prstGeom>
                    <a:noFill/>
                    <a:ln w="9525">
                      <a:noFill/>
                      <a:miter lim="800000"/>
                      <a:headEnd/>
                      <a:tailEnd/>
                    </a:ln>
                  </pic:spPr>
                </pic:pic>
              </a:graphicData>
            </a:graphic>
          </wp:anchor>
        </w:drawing>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 xml:space="preserve"> безопасные условия труда работникам Школы;</w:t>
      </w:r>
    </w:p>
    <w:p w:rsidR="00F222E9" w:rsidRPr="00F222E9" w:rsidRDefault="00F222E9" w:rsidP="00F222E9">
      <w:pPr>
        <w:spacing w:after="0" w:line="29"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xml:space="preserve"> составление и утверждение отчета о результатах деятельности Школы и об использовании закрепленного за ним на праве оперативного управления имущества;</w:t>
      </w:r>
    </w:p>
    <w:p w:rsidR="00F222E9" w:rsidRPr="00F222E9" w:rsidRDefault="00F222E9" w:rsidP="00F222E9">
      <w:pPr>
        <w:spacing w:after="0" w:line="20" w:lineRule="exact"/>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53120" behindDoc="1" locked="0" layoutInCell="0" allowOverlap="1">
            <wp:simplePos x="0" y="0"/>
            <wp:positionH relativeFrom="column">
              <wp:posOffset>525780</wp:posOffset>
            </wp:positionH>
            <wp:positionV relativeFrom="paragraph">
              <wp:posOffset>4445</wp:posOffset>
            </wp:positionV>
            <wp:extent cx="167640" cy="187325"/>
            <wp:effectExtent l="19050" t="0" r="381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3" w:lineRule="auto"/>
        <w:jc w:val="both"/>
        <w:rPr>
          <w:rFonts w:ascii="Times New Roman" w:hAnsi="Times New Roman"/>
          <w:sz w:val="28"/>
          <w:szCs w:val="28"/>
        </w:rPr>
      </w:pPr>
      <w:r w:rsidRPr="00F222E9">
        <w:rPr>
          <w:rFonts w:ascii="Times New Roman" w:hAnsi="Times New Roman"/>
          <w:sz w:val="28"/>
          <w:szCs w:val="28"/>
        </w:rPr>
        <w:t xml:space="preserve"> целевое использование бюджетных средств, предоставляемых Школе из бюджета муниципального района, и соблюдение Школой финансовой дисциплины;</w:t>
      </w:r>
    </w:p>
    <w:p w:rsidR="00F222E9" w:rsidRPr="00F222E9" w:rsidRDefault="00F222E9" w:rsidP="00F222E9">
      <w:pPr>
        <w:spacing w:after="0" w:line="20" w:lineRule="exact"/>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54144" behindDoc="1" locked="0" layoutInCell="0" allowOverlap="1">
            <wp:simplePos x="0" y="0"/>
            <wp:positionH relativeFrom="column">
              <wp:posOffset>525780</wp:posOffset>
            </wp:positionH>
            <wp:positionV relativeFrom="paragraph">
              <wp:posOffset>4445</wp:posOffset>
            </wp:positionV>
            <wp:extent cx="167640" cy="187325"/>
            <wp:effectExtent l="19050" t="0" r="381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tabs>
          <w:tab w:val="left" w:pos="851"/>
        </w:tabs>
        <w:spacing w:after="0" w:line="233" w:lineRule="auto"/>
        <w:jc w:val="both"/>
        <w:rPr>
          <w:rFonts w:ascii="Times New Roman" w:hAnsi="Times New Roman"/>
          <w:sz w:val="28"/>
          <w:szCs w:val="28"/>
        </w:rPr>
      </w:pPr>
      <w:r w:rsidRPr="00F222E9">
        <w:rPr>
          <w:rFonts w:ascii="Times New Roman" w:hAnsi="Times New Roman"/>
          <w:sz w:val="28"/>
          <w:szCs w:val="28"/>
        </w:rPr>
        <w:t xml:space="preserve"> сохранность, рациональное и эффективное использование имущества, закрепленного на праве оперативного управления за Школой;</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5.10.2. выполнять иные обязанности, установленные законами и иными нормативными правовыми актами Республики Коми, а также Уставом Школы и решениями Учредителя, принятыми в рамках его компетенции.</w:t>
      </w:r>
    </w:p>
    <w:p w:rsidR="00F222E9" w:rsidRPr="00F222E9" w:rsidRDefault="00F222E9" w:rsidP="00F222E9">
      <w:pPr>
        <w:spacing w:after="0" w:line="2" w:lineRule="exact"/>
        <w:jc w:val="both"/>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5.11. Директор Школы несет перед Школой ответственность:</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0"/>
          <w:numId w:val="24"/>
        </w:numPr>
        <w:tabs>
          <w:tab w:val="left" w:pos="1076"/>
        </w:tabs>
        <w:spacing w:after="0" w:line="236" w:lineRule="auto"/>
        <w:ind w:left="260" w:firstLine="568"/>
        <w:jc w:val="both"/>
        <w:rPr>
          <w:rFonts w:ascii="Times New Roman" w:hAnsi="Times New Roman"/>
          <w:sz w:val="28"/>
          <w:szCs w:val="28"/>
        </w:rPr>
      </w:pPr>
      <w:r w:rsidRPr="00F222E9">
        <w:rPr>
          <w:rFonts w:ascii="Times New Roman" w:hAnsi="Times New Roman"/>
          <w:sz w:val="28"/>
          <w:szCs w:val="28"/>
        </w:rPr>
        <w:t>за обеспечение осуществления образовательного процесса в соответствии с настоящим Уставом, лицензией и свидетельством о государственной аккредитации Школы;</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за деятельность Школы перед Учредителем, государственными органами и общественностью;</w:t>
      </w:r>
    </w:p>
    <w:p w:rsidR="00F222E9" w:rsidRPr="00F222E9" w:rsidRDefault="00F222E9" w:rsidP="00F222E9">
      <w:pPr>
        <w:spacing w:after="0" w:line="2" w:lineRule="exact"/>
        <w:jc w:val="both"/>
        <w:rPr>
          <w:rFonts w:ascii="Times New Roman" w:hAnsi="Times New Roman"/>
          <w:sz w:val="28"/>
          <w:szCs w:val="28"/>
        </w:rPr>
      </w:pPr>
    </w:p>
    <w:p w:rsidR="00F222E9" w:rsidRPr="00F222E9" w:rsidRDefault="00F222E9" w:rsidP="00A41F3F">
      <w:pPr>
        <w:numPr>
          <w:ilvl w:val="0"/>
          <w:numId w:val="25"/>
        </w:numPr>
        <w:tabs>
          <w:tab w:val="left" w:pos="1120"/>
        </w:tabs>
        <w:spacing w:after="0" w:line="240" w:lineRule="auto"/>
        <w:ind w:left="1120" w:hanging="292"/>
        <w:jc w:val="both"/>
        <w:rPr>
          <w:rFonts w:ascii="Times New Roman" w:hAnsi="Times New Roman"/>
          <w:sz w:val="28"/>
          <w:szCs w:val="28"/>
        </w:rPr>
      </w:pPr>
      <w:r w:rsidRPr="00F222E9">
        <w:rPr>
          <w:rFonts w:ascii="Times New Roman" w:hAnsi="Times New Roman"/>
          <w:sz w:val="28"/>
          <w:szCs w:val="28"/>
        </w:rPr>
        <w:t>за  нецелевое  использование  средств  республиканского  и  муниципального</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бюджетов, за принятие обязательств сверх доведенных лимитов бюджетных обязательств, на получение кредитов (займов);</w:t>
      </w:r>
    </w:p>
    <w:p w:rsidR="00F222E9" w:rsidRPr="00F222E9" w:rsidRDefault="00F222E9" w:rsidP="00F222E9">
      <w:pPr>
        <w:spacing w:after="0" w:line="2" w:lineRule="exact"/>
        <w:jc w:val="both"/>
        <w:rPr>
          <w:rFonts w:ascii="Times New Roman" w:hAnsi="Times New Roman"/>
          <w:sz w:val="28"/>
          <w:szCs w:val="28"/>
        </w:rPr>
      </w:pPr>
    </w:p>
    <w:p w:rsidR="00F222E9" w:rsidRPr="00F222E9" w:rsidRDefault="00F222E9" w:rsidP="00A41F3F">
      <w:pPr>
        <w:numPr>
          <w:ilvl w:val="0"/>
          <w:numId w:val="26"/>
        </w:numPr>
        <w:tabs>
          <w:tab w:val="left" w:pos="1000"/>
        </w:tabs>
        <w:spacing w:after="0" w:line="240" w:lineRule="auto"/>
        <w:ind w:left="1000" w:hanging="172"/>
        <w:jc w:val="both"/>
        <w:rPr>
          <w:rFonts w:ascii="Times New Roman" w:hAnsi="Times New Roman"/>
          <w:sz w:val="28"/>
          <w:szCs w:val="28"/>
        </w:rPr>
      </w:pPr>
      <w:r w:rsidRPr="00F222E9">
        <w:rPr>
          <w:rFonts w:ascii="Times New Roman" w:hAnsi="Times New Roman"/>
          <w:sz w:val="28"/>
          <w:szCs w:val="28"/>
        </w:rPr>
        <w:t>за приобретение акций, облигаций и иных ценных бумаг и получение доходов по</w:t>
      </w: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ним;</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0"/>
          <w:numId w:val="27"/>
        </w:numPr>
        <w:tabs>
          <w:tab w:val="left" w:pos="1006"/>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за наличие у Школы просроченной кредиторской задолженности, превышающей предельно допустимые значения, установленные Учредителем;</w:t>
      </w:r>
    </w:p>
    <w:p w:rsidR="00F222E9" w:rsidRPr="00F222E9" w:rsidRDefault="00F222E9" w:rsidP="00F222E9">
      <w:pPr>
        <w:spacing w:after="0" w:line="2" w:lineRule="exact"/>
        <w:jc w:val="both"/>
        <w:rPr>
          <w:rFonts w:ascii="Times New Roman" w:hAnsi="Times New Roman"/>
          <w:sz w:val="28"/>
          <w:szCs w:val="28"/>
        </w:rPr>
      </w:pPr>
    </w:p>
    <w:p w:rsidR="00F222E9" w:rsidRPr="00F222E9" w:rsidRDefault="00F222E9" w:rsidP="00F222E9">
      <w:pPr>
        <w:tabs>
          <w:tab w:val="left" w:pos="1260"/>
        </w:tabs>
        <w:spacing w:after="0" w:line="240" w:lineRule="auto"/>
        <w:jc w:val="both"/>
        <w:rPr>
          <w:rFonts w:ascii="Times New Roman" w:hAnsi="Times New Roman"/>
          <w:sz w:val="28"/>
          <w:szCs w:val="28"/>
        </w:rPr>
      </w:pPr>
      <w:r w:rsidRPr="00F222E9">
        <w:rPr>
          <w:rFonts w:ascii="Times New Roman" w:hAnsi="Times New Roman"/>
          <w:sz w:val="28"/>
          <w:szCs w:val="28"/>
        </w:rPr>
        <w:t>- за</w:t>
      </w:r>
      <w:r w:rsidRPr="00F222E9">
        <w:rPr>
          <w:rFonts w:ascii="Times New Roman" w:hAnsi="Times New Roman"/>
          <w:sz w:val="28"/>
          <w:szCs w:val="28"/>
        </w:rPr>
        <w:tab/>
        <w:t>другие нарушения бюджетного законодательства Российской Федерации;</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0"/>
          <w:numId w:val="28"/>
        </w:numPr>
        <w:tabs>
          <w:tab w:val="left" w:pos="1030"/>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за работу Школы в соответствии с законодательством Российской Федерации, должностными инструкциями и настоящим Уставом.</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tabs>
          <w:tab w:val="left" w:pos="851"/>
        </w:tabs>
        <w:spacing w:after="0" w:line="236" w:lineRule="auto"/>
        <w:jc w:val="both"/>
        <w:rPr>
          <w:rFonts w:ascii="Times New Roman" w:hAnsi="Times New Roman"/>
          <w:sz w:val="28"/>
          <w:szCs w:val="28"/>
        </w:rPr>
      </w:pPr>
      <w:r w:rsidRPr="00F222E9">
        <w:rPr>
          <w:rFonts w:ascii="Times New Roman" w:hAnsi="Times New Roman"/>
          <w:sz w:val="28"/>
          <w:szCs w:val="28"/>
        </w:rPr>
        <w:t xml:space="preserve">5.12. Родительский комитет Школы, являющийся органом самоуправления, избирается на общешкольном родительском собрании и подотчетен ему в своей деятельности.          </w:t>
      </w:r>
    </w:p>
    <w:p w:rsidR="00F222E9" w:rsidRPr="00F222E9" w:rsidRDefault="00F222E9" w:rsidP="00F222E9">
      <w:pPr>
        <w:shd w:val="clear" w:color="auto" w:fill="FFFFFF"/>
        <w:tabs>
          <w:tab w:val="left" w:pos="284"/>
          <w:tab w:val="left" w:pos="851"/>
        </w:tabs>
        <w:spacing w:after="0" w:line="240" w:lineRule="auto"/>
        <w:jc w:val="both"/>
        <w:rPr>
          <w:rFonts w:ascii="Times New Roman" w:hAnsi="Times New Roman"/>
          <w:sz w:val="28"/>
          <w:szCs w:val="28"/>
        </w:rPr>
      </w:pPr>
      <w:r w:rsidRPr="00F222E9">
        <w:rPr>
          <w:rFonts w:ascii="Times New Roman" w:hAnsi="Times New Roman"/>
          <w:sz w:val="28"/>
          <w:szCs w:val="28"/>
        </w:rPr>
        <w:t xml:space="preserve">         Родительский комитет состоит из равного числа избираемых представителей   родительской общественности классных коллективов. Из  состава родительского комитета большинством голосов </w:t>
      </w:r>
      <w:r w:rsidRPr="00F222E9">
        <w:rPr>
          <w:rFonts w:ascii="Times New Roman" w:hAnsi="Times New Roman"/>
          <w:color w:val="000000"/>
          <w:sz w:val="28"/>
          <w:szCs w:val="28"/>
        </w:rPr>
        <w:t xml:space="preserve"> открытым голосованием  избираются председатель  родительского комитета   и секретарь.  </w:t>
      </w:r>
      <w:r w:rsidRPr="00F222E9">
        <w:rPr>
          <w:rFonts w:ascii="Times New Roman" w:hAnsi="Times New Roman"/>
          <w:sz w:val="28"/>
          <w:szCs w:val="28"/>
        </w:rPr>
        <w:t>В состав родительского комитета входит директор Школы с правом совещательного голоса.</w:t>
      </w:r>
    </w:p>
    <w:p w:rsidR="00F222E9" w:rsidRPr="00F222E9" w:rsidRDefault="00F222E9" w:rsidP="00F222E9">
      <w:pPr>
        <w:spacing w:after="0" w:line="1" w:lineRule="exact"/>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lastRenderedPageBreak/>
        <w:t>5.13. К полномочиям родительского комитета относится:</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принятие рекомендательных решений по всем вопросам организации деятельности Школы, в том числе по вопросам оказания помощи и содействия в работе Школы.</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 отбор учебных предметов, курсов, дисциплин (модулей), направленных на получение учащимися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мировых религий, и альтернативных им учебных предметов, курсов, дисциплин (модулей) для включения их в основные образовательные программы;</w:t>
      </w:r>
    </w:p>
    <w:p w:rsidR="00F222E9" w:rsidRPr="00F222E9" w:rsidRDefault="00F222E9" w:rsidP="00F222E9">
      <w:pPr>
        <w:spacing w:after="0" w:line="17"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контроль за созданием необходимых условий для охраны и укрепления здоровья, организацией питания воспитанников и учащихся;</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привлечение добровольных имущественных взносов, пожертвований и других, не запрещенных законом, поступлений.</w:t>
      </w: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xml:space="preserve">Решения родительского комитета принимаются простым большинством голосов при наличии на заседании не менее половины его членов. При равном количестве голосов решающим является голос председателя родительского комитета.     </w:t>
      </w:r>
    </w:p>
    <w:p w:rsidR="00F222E9" w:rsidRPr="00F222E9" w:rsidRDefault="00F222E9" w:rsidP="00F222E9">
      <w:pPr>
        <w:tabs>
          <w:tab w:val="left" w:pos="851"/>
        </w:tabs>
        <w:spacing w:after="0" w:line="234" w:lineRule="auto"/>
        <w:jc w:val="both"/>
        <w:rPr>
          <w:rFonts w:ascii="Times New Roman" w:hAnsi="Times New Roman"/>
          <w:sz w:val="28"/>
          <w:szCs w:val="28"/>
        </w:rPr>
      </w:pPr>
      <w:r w:rsidRPr="00F222E9">
        <w:rPr>
          <w:rFonts w:ascii="Times New Roman" w:hAnsi="Times New Roman"/>
          <w:sz w:val="28"/>
          <w:szCs w:val="28"/>
        </w:rPr>
        <w:t xml:space="preserve">              Срок полномочий родительского комитета – 1 год.</w:t>
      </w:r>
    </w:p>
    <w:p w:rsidR="00F222E9" w:rsidRPr="00F222E9" w:rsidRDefault="00F222E9" w:rsidP="00F222E9">
      <w:pPr>
        <w:tabs>
          <w:tab w:val="left" w:pos="851"/>
        </w:tabs>
        <w:spacing w:after="0" w:line="234" w:lineRule="auto"/>
        <w:jc w:val="both"/>
        <w:rPr>
          <w:rFonts w:ascii="Times New Roman" w:hAnsi="Times New Roman"/>
          <w:sz w:val="28"/>
          <w:szCs w:val="28"/>
        </w:rPr>
      </w:pPr>
      <w:r w:rsidRPr="00F222E9">
        <w:rPr>
          <w:rFonts w:ascii="Times New Roman" w:hAnsi="Times New Roman"/>
          <w:sz w:val="28"/>
          <w:szCs w:val="28"/>
        </w:rPr>
        <w:t>Родительский комитет ведет протоколы своих заседаний и родительских собраний, которые хранятся в делах Школы.</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tabs>
          <w:tab w:val="left" w:pos="851"/>
        </w:tabs>
        <w:spacing w:after="0" w:line="234" w:lineRule="auto"/>
        <w:jc w:val="both"/>
        <w:rPr>
          <w:rFonts w:ascii="Times New Roman" w:hAnsi="Times New Roman"/>
          <w:sz w:val="28"/>
          <w:szCs w:val="28"/>
        </w:rPr>
      </w:pPr>
      <w:r w:rsidRPr="00F222E9">
        <w:rPr>
          <w:rFonts w:ascii="Times New Roman" w:hAnsi="Times New Roman"/>
          <w:sz w:val="28"/>
          <w:szCs w:val="28"/>
        </w:rPr>
        <w:t>5.14. Порядок деятельности родительского комитета определяется положением о родительском комитете.</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tabs>
          <w:tab w:val="left" w:pos="284"/>
          <w:tab w:val="left" w:pos="851"/>
        </w:tabs>
        <w:spacing w:after="0" w:line="240" w:lineRule="auto"/>
        <w:jc w:val="both"/>
        <w:rPr>
          <w:rFonts w:ascii="Times New Roman" w:hAnsi="Times New Roman"/>
          <w:sz w:val="28"/>
          <w:szCs w:val="28"/>
        </w:rPr>
      </w:pPr>
      <w:r w:rsidRPr="00F222E9">
        <w:rPr>
          <w:rFonts w:ascii="Times New Roman" w:hAnsi="Times New Roman"/>
          <w:sz w:val="28"/>
          <w:szCs w:val="28"/>
        </w:rPr>
        <w:t xml:space="preserve">          5.15. Порядок формирования, организация работы совета старшеклассников определяются Уставом Школы и положением о совете старшеклассников. Совет старшеклассников формируется со сроком на один год. Совет старшеклассников формируется из числа учащихся 7, 8, 9 классов по одному представителю от класса. Представители от каждого класса  избираются на классных собраниях.  Из состава членов совета старшеклассников   большинством голосов открытым голосованием  избираются председатель и секретарь.             </w:t>
      </w:r>
    </w:p>
    <w:p w:rsidR="00F222E9" w:rsidRPr="00F222E9" w:rsidRDefault="00F222E9" w:rsidP="00F222E9">
      <w:pPr>
        <w:tabs>
          <w:tab w:val="left" w:pos="851"/>
        </w:tabs>
        <w:spacing w:after="0" w:line="240" w:lineRule="auto"/>
        <w:jc w:val="both"/>
        <w:rPr>
          <w:rFonts w:ascii="Times New Roman" w:hAnsi="Times New Roman"/>
          <w:sz w:val="28"/>
          <w:szCs w:val="28"/>
        </w:rPr>
      </w:pPr>
      <w:r w:rsidRPr="00F222E9">
        <w:rPr>
          <w:rFonts w:ascii="Times New Roman" w:hAnsi="Times New Roman"/>
          <w:sz w:val="28"/>
          <w:szCs w:val="28"/>
        </w:rPr>
        <w:t xml:space="preserve">   Совет старшеклассников собирается по мере необходимости. Совет старшеклассников правомочен принимать  решения при наличии на заседании не менее половины своего состава. Решения принимаются простым большинством голосов.</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5.16. Компетенция совета старшеклассников:</w:t>
      </w:r>
    </w:p>
    <w:p w:rsidR="00F222E9" w:rsidRPr="00F222E9" w:rsidRDefault="00F222E9" w:rsidP="00F222E9">
      <w:pPr>
        <w:tabs>
          <w:tab w:val="left" w:pos="1020"/>
        </w:tabs>
        <w:spacing w:after="0" w:line="240" w:lineRule="auto"/>
        <w:jc w:val="both"/>
        <w:rPr>
          <w:rFonts w:ascii="Times New Roman" w:hAnsi="Times New Roman"/>
          <w:color w:val="FF0000"/>
          <w:sz w:val="28"/>
          <w:szCs w:val="28"/>
        </w:rPr>
      </w:pPr>
      <w:r w:rsidRPr="00F222E9">
        <w:rPr>
          <w:rFonts w:ascii="Times New Roman" w:hAnsi="Times New Roman"/>
          <w:sz w:val="28"/>
          <w:szCs w:val="28"/>
        </w:rPr>
        <w:t xml:space="preserve">              - внесение предложений в воспитательный план работы Школы;</w:t>
      </w:r>
    </w:p>
    <w:p w:rsidR="00F222E9" w:rsidRPr="00F222E9" w:rsidRDefault="00F222E9" w:rsidP="00A41F3F">
      <w:pPr>
        <w:numPr>
          <w:ilvl w:val="0"/>
          <w:numId w:val="29"/>
        </w:numPr>
        <w:tabs>
          <w:tab w:val="left" w:pos="851"/>
          <w:tab w:val="left" w:pos="1040"/>
        </w:tabs>
        <w:spacing w:after="0" w:line="240" w:lineRule="auto"/>
        <w:ind w:left="1040" w:hanging="212"/>
        <w:jc w:val="both"/>
        <w:rPr>
          <w:rFonts w:ascii="Times New Roman" w:hAnsi="Times New Roman"/>
          <w:sz w:val="28"/>
          <w:szCs w:val="28"/>
        </w:rPr>
      </w:pPr>
      <w:r w:rsidRPr="00F222E9">
        <w:rPr>
          <w:rFonts w:ascii="Times New Roman" w:hAnsi="Times New Roman"/>
          <w:sz w:val="28"/>
          <w:szCs w:val="28"/>
        </w:rPr>
        <w:t>участие в разработке и проведении общешкольных мероприятий.</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5.17. В управлении Школой участвует Учредитель в рамках своей компетенции, к которой относятся следующие вопросы:</w:t>
      </w:r>
    </w:p>
    <w:p w:rsidR="00F222E9" w:rsidRPr="00F222E9" w:rsidRDefault="00F222E9" w:rsidP="00F222E9">
      <w:pPr>
        <w:spacing w:after="0" w:line="20" w:lineRule="exact"/>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55168" behindDoc="1" locked="0" layoutInCell="0" allowOverlap="1">
            <wp:simplePos x="0" y="0"/>
            <wp:positionH relativeFrom="column">
              <wp:posOffset>525780</wp:posOffset>
            </wp:positionH>
            <wp:positionV relativeFrom="paragraph">
              <wp:posOffset>4445</wp:posOffset>
            </wp:positionV>
            <wp:extent cx="167640" cy="559435"/>
            <wp:effectExtent l="19050" t="0" r="381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cstate="print"/>
                    <a:srcRect/>
                    <a:stretch>
                      <a:fillRect/>
                    </a:stretch>
                  </pic:blipFill>
                  <pic:spPr bwMode="auto">
                    <a:xfrm>
                      <a:off x="0" y="0"/>
                      <a:ext cx="167640" cy="559435"/>
                    </a:xfrm>
                    <a:prstGeom prst="rect">
                      <a:avLst/>
                    </a:prstGeom>
                    <a:noFill/>
                    <a:ln w="9525">
                      <a:noFill/>
                      <a:miter lim="800000"/>
                      <a:headEnd/>
                      <a:tailEnd/>
                    </a:ln>
                  </pic:spPr>
                </pic:pic>
              </a:graphicData>
            </a:graphic>
          </wp:anchor>
        </w:drawing>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 xml:space="preserve"> осуществление контроля за финансовой и хозяйственной деятельностью  Школы;</w:t>
      </w:r>
    </w:p>
    <w:p w:rsidR="00F222E9" w:rsidRPr="00F222E9" w:rsidRDefault="00F222E9" w:rsidP="00F222E9">
      <w:pPr>
        <w:spacing w:after="0" w:line="17" w:lineRule="exact"/>
        <w:jc w:val="both"/>
        <w:rPr>
          <w:rFonts w:ascii="Times New Roman" w:hAnsi="Times New Roman"/>
          <w:sz w:val="28"/>
          <w:szCs w:val="28"/>
        </w:rPr>
      </w:pP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 xml:space="preserve"> утверждение Устава Школы, изменений и дополнений к нему;</w:t>
      </w:r>
    </w:p>
    <w:p w:rsidR="00F222E9" w:rsidRPr="00F222E9" w:rsidRDefault="00F222E9" w:rsidP="00F222E9">
      <w:pPr>
        <w:spacing w:after="0" w:line="17" w:lineRule="exact"/>
        <w:jc w:val="both"/>
        <w:rPr>
          <w:rFonts w:ascii="Times New Roman" w:hAnsi="Times New Roman"/>
          <w:sz w:val="28"/>
          <w:szCs w:val="28"/>
        </w:rPr>
      </w:pPr>
    </w:p>
    <w:p w:rsidR="00F222E9" w:rsidRPr="00F222E9" w:rsidRDefault="00F222E9" w:rsidP="00F222E9">
      <w:pPr>
        <w:tabs>
          <w:tab w:val="left" w:pos="851"/>
          <w:tab w:val="left" w:pos="1860"/>
          <w:tab w:val="left" w:pos="3780"/>
          <w:tab w:val="left" w:pos="4760"/>
          <w:tab w:val="left" w:pos="5660"/>
          <w:tab w:val="left" w:pos="5960"/>
          <w:tab w:val="left" w:pos="7938"/>
          <w:tab w:val="left" w:pos="8080"/>
          <w:tab w:val="left" w:pos="9639"/>
          <w:tab w:val="left" w:pos="9781"/>
        </w:tabs>
        <w:spacing w:after="0" w:line="240" w:lineRule="auto"/>
        <w:jc w:val="both"/>
        <w:rPr>
          <w:rFonts w:ascii="Times New Roman" w:hAnsi="Times New Roman"/>
          <w:sz w:val="28"/>
          <w:szCs w:val="28"/>
        </w:rPr>
      </w:pPr>
      <w:r w:rsidRPr="00F222E9">
        <w:rPr>
          <w:rFonts w:ascii="Times New Roman" w:hAnsi="Times New Roman"/>
          <w:sz w:val="28"/>
          <w:szCs w:val="28"/>
        </w:rPr>
        <w:lastRenderedPageBreak/>
        <w:t xml:space="preserve">                  выдача муниципального</w:t>
      </w:r>
      <w:r w:rsidRPr="00F222E9">
        <w:rPr>
          <w:rFonts w:ascii="Times New Roman" w:hAnsi="Times New Roman"/>
          <w:sz w:val="28"/>
          <w:szCs w:val="28"/>
        </w:rPr>
        <w:tab/>
        <w:t>задания</w:t>
      </w:r>
      <w:r w:rsidRPr="00F222E9">
        <w:rPr>
          <w:rFonts w:ascii="Times New Roman" w:hAnsi="Times New Roman"/>
          <w:sz w:val="28"/>
          <w:szCs w:val="28"/>
        </w:rPr>
        <w:tab/>
        <w:t>Школе</w:t>
      </w:r>
      <w:r w:rsidRPr="00F222E9">
        <w:rPr>
          <w:rFonts w:ascii="Times New Roman" w:hAnsi="Times New Roman"/>
          <w:sz w:val="28"/>
          <w:szCs w:val="28"/>
        </w:rPr>
        <w:tab/>
        <w:t>в</w:t>
      </w:r>
      <w:r w:rsidRPr="00F222E9">
        <w:rPr>
          <w:rFonts w:ascii="Times New Roman" w:hAnsi="Times New Roman"/>
          <w:sz w:val="28"/>
          <w:szCs w:val="28"/>
        </w:rPr>
        <w:tab/>
        <w:t>соответствии с предусмотренной Уставом Школы основной деятельностью;</w:t>
      </w:r>
    </w:p>
    <w:p w:rsidR="00F222E9" w:rsidRPr="00F222E9" w:rsidRDefault="00F222E9" w:rsidP="00F222E9">
      <w:pPr>
        <w:spacing w:after="0" w:line="20" w:lineRule="exact"/>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56192" behindDoc="1" locked="0" layoutInCell="0" allowOverlap="1">
            <wp:simplePos x="0" y="0"/>
            <wp:positionH relativeFrom="column">
              <wp:posOffset>525780</wp:posOffset>
            </wp:positionH>
            <wp:positionV relativeFrom="paragraph">
              <wp:posOffset>3810</wp:posOffset>
            </wp:positionV>
            <wp:extent cx="167640" cy="187325"/>
            <wp:effectExtent l="19050" t="0" r="381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финансовое обеспечение выполнения муниципального задания в  установленном порядке;</w:t>
      </w:r>
    </w:p>
    <w:p w:rsidR="00F222E9" w:rsidRPr="00F222E9" w:rsidRDefault="00F222E9" w:rsidP="00F222E9">
      <w:pPr>
        <w:spacing w:after="0" w:line="20" w:lineRule="exact"/>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57216" behindDoc="1" locked="0" layoutInCell="0" allowOverlap="1">
            <wp:simplePos x="0" y="0"/>
            <wp:positionH relativeFrom="column">
              <wp:posOffset>525780</wp:posOffset>
            </wp:positionH>
            <wp:positionV relativeFrom="paragraph">
              <wp:posOffset>3175</wp:posOffset>
            </wp:positionV>
            <wp:extent cx="167640" cy="187325"/>
            <wp:effectExtent l="19050" t="0" r="381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1" w:lineRule="exact"/>
        <w:jc w:val="both"/>
        <w:rPr>
          <w:rFonts w:ascii="Times New Roman" w:hAnsi="Times New Roman"/>
          <w:sz w:val="28"/>
          <w:szCs w:val="28"/>
        </w:rPr>
      </w:pPr>
    </w:p>
    <w:p w:rsidR="00F222E9" w:rsidRPr="00F222E9" w:rsidRDefault="00F222E9" w:rsidP="00F222E9">
      <w:pPr>
        <w:spacing w:after="0" w:line="235" w:lineRule="auto"/>
        <w:jc w:val="both"/>
        <w:rPr>
          <w:rFonts w:ascii="Times New Roman" w:hAnsi="Times New Roman"/>
          <w:sz w:val="28"/>
          <w:szCs w:val="28"/>
        </w:rPr>
      </w:pPr>
      <w:r w:rsidRPr="00F222E9">
        <w:rPr>
          <w:rFonts w:ascii="Times New Roman" w:hAnsi="Times New Roman"/>
          <w:sz w:val="28"/>
          <w:szCs w:val="28"/>
        </w:rPr>
        <w:t xml:space="preserve"> рассмотрение и одобрение предложений директора Школы о совершении сделок с имуществом Школы в случаях, если в соответствии с федеральным законодательством для совершения таких сделок требуется согласие Учредителя;</w:t>
      </w:r>
    </w:p>
    <w:p w:rsidR="00F222E9" w:rsidRPr="00F222E9" w:rsidRDefault="00F222E9" w:rsidP="00F222E9">
      <w:pPr>
        <w:spacing w:after="0" w:line="20" w:lineRule="exact"/>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58240" behindDoc="1" locked="0" layoutInCell="0" allowOverlap="1">
            <wp:simplePos x="0" y="0"/>
            <wp:positionH relativeFrom="column">
              <wp:posOffset>525780</wp:posOffset>
            </wp:positionH>
            <wp:positionV relativeFrom="paragraph">
              <wp:posOffset>5080</wp:posOffset>
            </wp:positionV>
            <wp:extent cx="167640" cy="187325"/>
            <wp:effectExtent l="19050" t="0" r="381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5" w:lineRule="exact"/>
        <w:jc w:val="both"/>
        <w:rPr>
          <w:rFonts w:ascii="Times New Roman" w:hAnsi="Times New Roman"/>
          <w:sz w:val="28"/>
          <w:szCs w:val="28"/>
        </w:rPr>
      </w:pPr>
    </w:p>
    <w:p w:rsidR="00F222E9" w:rsidRPr="00F222E9" w:rsidRDefault="00F222E9" w:rsidP="00F222E9">
      <w:pPr>
        <w:spacing w:after="0" w:line="233" w:lineRule="auto"/>
        <w:jc w:val="both"/>
        <w:rPr>
          <w:rFonts w:ascii="Times New Roman" w:hAnsi="Times New Roman"/>
          <w:sz w:val="28"/>
          <w:szCs w:val="28"/>
        </w:rPr>
      </w:pPr>
      <w:r w:rsidRPr="00F222E9">
        <w:rPr>
          <w:rFonts w:ascii="Times New Roman" w:hAnsi="Times New Roman"/>
          <w:sz w:val="28"/>
          <w:szCs w:val="28"/>
        </w:rPr>
        <w:t xml:space="preserve"> принятие решения о переименовании, об изменении типа, реорганизации и ликвидация Школы;</w:t>
      </w:r>
    </w:p>
    <w:p w:rsidR="00F222E9" w:rsidRPr="00F222E9" w:rsidRDefault="00F222E9" w:rsidP="00F222E9">
      <w:pPr>
        <w:spacing w:after="0" w:line="20" w:lineRule="exact"/>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59264" behindDoc="1" locked="0" layoutInCell="0" allowOverlap="1">
            <wp:simplePos x="0" y="0"/>
            <wp:positionH relativeFrom="column">
              <wp:posOffset>525780</wp:posOffset>
            </wp:positionH>
            <wp:positionV relativeFrom="paragraph">
              <wp:posOffset>4445</wp:posOffset>
            </wp:positionV>
            <wp:extent cx="167640" cy="187325"/>
            <wp:effectExtent l="19050" t="0" r="381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3" w:lineRule="auto"/>
        <w:jc w:val="both"/>
        <w:rPr>
          <w:rFonts w:ascii="Times New Roman" w:hAnsi="Times New Roman"/>
          <w:sz w:val="28"/>
          <w:szCs w:val="28"/>
        </w:rPr>
      </w:pPr>
      <w:r w:rsidRPr="00F222E9">
        <w:rPr>
          <w:rFonts w:ascii="Times New Roman" w:hAnsi="Times New Roman"/>
          <w:sz w:val="28"/>
          <w:szCs w:val="28"/>
        </w:rPr>
        <w:t xml:space="preserve"> утверждение передаточного акта или разделительного баланса в случае реорганизации;</w:t>
      </w:r>
    </w:p>
    <w:p w:rsidR="00F222E9" w:rsidRPr="00F222E9" w:rsidRDefault="00F222E9" w:rsidP="00F222E9">
      <w:pPr>
        <w:spacing w:after="0" w:line="20" w:lineRule="exact"/>
        <w:jc w:val="both"/>
        <w:rPr>
          <w:rFonts w:ascii="Times New Roman" w:hAnsi="Times New Roman"/>
          <w:sz w:val="28"/>
          <w:szCs w:val="28"/>
        </w:rPr>
      </w:pPr>
      <w:r w:rsidRPr="00F222E9">
        <w:rPr>
          <w:rFonts w:ascii="Times New Roman" w:hAnsi="Times New Roman"/>
          <w:noProof/>
          <w:sz w:val="28"/>
          <w:szCs w:val="28"/>
          <w:lang w:eastAsia="ru-RU"/>
        </w:rPr>
        <w:drawing>
          <wp:anchor distT="0" distB="0" distL="114300" distR="114300" simplePos="0" relativeHeight="251660288" behindDoc="1" locked="0" layoutInCell="0" allowOverlap="1">
            <wp:simplePos x="0" y="0"/>
            <wp:positionH relativeFrom="column">
              <wp:posOffset>525780</wp:posOffset>
            </wp:positionH>
            <wp:positionV relativeFrom="paragraph">
              <wp:posOffset>4445</wp:posOffset>
            </wp:positionV>
            <wp:extent cx="167640" cy="187325"/>
            <wp:effectExtent l="19050" t="0" r="3810" b="0"/>
            <wp:wrapNone/>
            <wp:docPr id="3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srcRect/>
                    <a:stretch>
                      <a:fillRect/>
                    </a:stretch>
                  </pic:blipFill>
                  <pic:spPr bwMode="auto">
                    <a:xfrm>
                      <a:off x="0" y="0"/>
                      <a:ext cx="167640" cy="187325"/>
                    </a:xfrm>
                    <a:prstGeom prst="rect">
                      <a:avLst/>
                    </a:prstGeom>
                    <a:noFill/>
                    <a:ln w="9525">
                      <a:noFill/>
                      <a:miter lim="800000"/>
                      <a:headEnd/>
                      <a:tailEnd/>
                    </a:ln>
                  </pic:spPr>
                </pic:pic>
              </a:graphicData>
            </a:graphic>
          </wp:anchor>
        </w:drawing>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3" w:lineRule="auto"/>
        <w:jc w:val="both"/>
        <w:rPr>
          <w:rFonts w:ascii="Times New Roman" w:hAnsi="Times New Roman"/>
          <w:sz w:val="28"/>
          <w:szCs w:val="28"/>
        </w:rPr>
      </w:pPr>
      <w:r w:rsidRPr="00F222E9">
        <w:rPr>
          <w:rFonts w:ascii="Times New Roman" w:hAnsi="Times New Roman"/>
          <w:sz w:val="28"/>
          <w:szCs w:val="28"/>
        </w:rPr>
        <w:t xml:space="preserve"> назначение ликвидационной комиссии и утверждение промежуточного и окончательного ликвидационных балансов;</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A41F3F">
      <w:pPr>
        <w:numPr>
          <w:ilvl w:val="0"/>
          <w:numId w:val="30"/>
        </w:numPr>
        <w:tabs>
          <w:tab w:val="left" w:pos="851"/>
          <w:tab w:val="left" w:pos="966"/>
        </w:tabs>
        <w:spacing w:after="0" w:line="234" w:lineRule="auto"/>
        <w:ind w:left="260" w:firstLine="568"/>
        <w:jc w:val="both"/>
        <w:rPr>
          <w:rFonts w:ascii="Times New Roman" w:hAnsi="Times New Roman"/>
          <w:sz w:val="28"/>
          <w:szCs w:val="28"/>
        </w:rPr>
      </w:pPr>
      <w:r w:rsidRPr="00F222E9">
        <w:rPr>
          <w:rFonts w:ascii="Times New Roman" w:hAnsi="Times New Roman"/>
          <w:sz w:val="28"/>
          <w:szCs w:val="28"/>
        </w:rPr>
        <w:t xml:space="preserve"> принятие решений по иным вопросам, отнесенным к компетенции Учредителя действующим законодательством.</w:t>
      </w:r>
    </w:p>
    <w:p w:rsidR="00F222E9" w:rsidRPr="00F222E9" w:rsidRDefault="00F222E9" w:rsidP="00F222E9">
      <w:pPr>
        <w:spacing w:after="0" w:line="282" w:lineRule="exact"/>
        <w:jc w:val="both"/>
        <w:rPr>
          <w:rFonts w:ascii="Times New Roman" w:hAnsi="Times New Roman"/>
          <w:sz w:val="28"/>
          <w:szCs w:val="28"/>
        </w:rPr>
      </w:pPr>
    </w:p>
    <w:p w:rsidR="00F222E9" w:rsidRPr="00F222E9" w:rsidRDefault="00F222E9" w:rsidP="00F222E9">
      <w:pPr>
        <w:spacing w:after="0" w:line="240" w:lineRule="auto"/>
        <w:jc w:val="center"/>
        <w:rPr>
          <w:rFonts w:ascii="Times New Roman" w:hAnsi="Times New Roman"/>
          <w:sz w:val="28"/>
          <w:szCs w:val="28"/>
        </w:rPr>
      </w:pPr>
      <w:r w:rsidRPr="00F222E9">
        <w:rPr>
          <w:rFonts w:ascii="Times New Roman" w:hAnsi="Times New Roman"/>
          <w:b/>
          <w:bCs/>
          <w:sz w:val="28"/>
          <w:szCs w:val="28"/>
        </w:rPr>
        <w:t>6. ИМУЩЕСТВО И ФИНАНСОВО-ХОЗЯЙСТВЕННАЯ ДЕЯТЕЛЬНОСТЬ</w:t>
      </w:r>
    </w:p>
    <w:p w:rsidR="00F222E9" w:rsidRPr="00F222E9" w:rsidRDefault="00F222E9" w:rsidP="00F222E9">
      <w:pPr>
        <w:spacing w:after="0" w:line="247"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6.1. Школа осуществляет свою деятельность в соответствии с муниципальными заданиями. Деятельность Школы связана с выполнением работ, оказанием услуг, относящихся к его основным видам деятельности, в сфере образования.</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Муниципальные задания для Школы в соответствии с предусмотренными его учредительными документами основными видами деятельности формирует и утверждает Учредитель. Школа не вправе отказаться от выполнения муниципального задания.</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6.2. Финансовое обеспечение выполнения муниципального задания Школой осуществляется в виде субсидий из бюджета муниципального образования муниципального района «Ижемский».</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Финансовое обеспечение выполнения муниципального задания Школой осуществляется на основе местных нормативов финансового обеспечения образовательной деятельности.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8" w:lineRule="auto"/>
        <w:jc w:val="both"/>
        <w:rPr>
          <w:rFonts w:ascii="Times New Roman" w:hAnsi="Times New Roman"/>
          <w:sz w:val="28"/>
          <w:szCs w:val="28"/>
        </w:rPr>
      </w:pPr>
      <w:r w:rsidRPr="00F222E9">
        <w:rPr>
          <w:rFonts w:ascii="Times New Roman" w:hAnsi="Times New Roman"/>
          <w:sz w:val="28"/>
          <w:szCs w:val="28"/>
        </w:rPr>
        <w:t>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закрепленного за Школой Учредителем или приобретенных Школой за счет средств, выделенных ей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и земельные участки.</w:t>
      </w:r>
    </w:p>
    <w:p w:rsidR="00F222E9" w:rsidRPr="00F222E9" w:rsidRDefault="00F222E9" w:rsidP="00F222E9">
      <w:pPr>
        <w:spacing w:after="0" w:line="15"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 xml:space="preserve">6.3. Учредитель закрепляет за Школой движимое имущество, особо ценное движимое имущество, недвижимое имущество на праве оперативного </w:t>
      </w:r>
      <w:r w:rsidRPr="00F222E9">
        <w:rPr>
          <w:rFonts w:ascii="Times New Roman" w:hAnsi="Times New Roman"/>
          <w:sz w:val="28"/>
          <w:szCs w:val="28"/>
        </w:rPr>
        <w:lastRenderedPageBreak/>
        <w:t>управления. Земельные участки предоставляются Школе в постоянное (бессрочное) пользование в соответствии с законодательством Российской Федерации и Республики Коми.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Школа без согласия собственника не вправе распоряжаться особо ценным движимым имуществом, закрепленным за ней собственником или приобретенным Школой за счет средств, выделенных ей собственником на приобретение такого имущества, а также недвижимым имуществом.</w:t>
      </w:r>
    </w:p>
    <w:p w:rsidR="00F222E9" w:rsidRPr="00F222E9" w:rsidRDefault="00F222E9" w:rsidP="00F222E9">
      <w:pPr>
        <w:tabs>
          <w:tab w:val="left" w:pos="1880"/>
          <w:tab w:val="left" w:pos="2660"/>
          <w:tab w:val="left" w:pos="3700"/>
          <w:tab w:val="left" w:pos="5040"/>
          <w:tab w:val="left" w:pos="6540"/>
          <w:tab w:val="left" w:pos="8180"/>
        </w:tabs>
        <w:spacing w:after="0" w:line="240" w:lineRule="auto"/>
        <w:jc w:val="both"/>
        <w:rPr>
          <w:rFonts w:ascii="Times New Roman" w:hAnsi="Times New Roman"/>
          <w:sz w:val="28"/>
          <w:szCs w:val="28"/>
        </w:rPr>
      </w:pPr>
      <w:r w:rsidRPr="00F222E9">
        <w:rPr>
          <w:rFonts w:ascii="Times New Roman" w:hAnsi="Times New Roman"/>
          <w:sz w:val="28"/>
          <w:szCs w:val="28"/>
        </w:rPr>
        <w:t>Перечни</w:t>
      </w:r>
      <w:r w:rsidRPr="00F222E9">
        <w:rPr>
          <w:rFonts w:ascii="Times New Roman" w:hAnsi="Times New Roman"/>
          <w:sz w:val="28"/>
          <w:szCs w:val="28"/>
        </w:rPr>
        <w:tab/>
        <w:t>особо</w:t>
      </w:r>
      <w:r w:rsidRPr="00F222E9">
        <w:rPr>
          <w:rFonts w:ascii="Times New Roman" w:hAnsi="Times New Roman"/>
          <w:sz w:val="28"/>
          <w:szCs w:val="28"/>
        </w:rPr>
        <w:tab/>
        <w:t>ценного</w:t>
      </w:r>
      <w:r w:rsidRPr="00F222E9">
        <w:rPr>
          <w:rFonts w:ascii="Times New Roman" w:hAnsi="Times New Roman"/>
          <w:sz w:val="28"/>
          <w:szCs w:val="28"/>
        </w:rPr>
        <w:tab/>
        <w:t>движимого</w:t>
      </w:r>
      <w:r w:rsidRPr="00F222E9">
        <w:rPr>
          <w:rFonts w:ascii="Times New Roman" w:hAnsi="Times New Roman"/>
          <w:sz w:val="28"/>
          <w:szCs w:val="28"/>
        </w:rPr>
        <w:tab/>
        <w:t>имущества</w:t>
      </w:r>
      <w:r w:rsidRPr="00F222E9">
        <w:rPr>
          <w:rFonts w:ascii="Times New Roman" w:hAnsi="Times New Roman"/>
          <w:sz w:val="28"/>
          <w:szCs w:val="28"/>
        </w:rPr>
        <w:tab/>
        <w:t>определяются Учредителем.</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Остальным, находящимся на праве оперативного управления имуществом, Школа вправе распоряжаться самостоятельно, если иное не предусмотрено законом.</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tabs>
          <w:tab w:val="left" w:pos="709"/>
          <w:tab w:val="left" w:pos="851"/>
        </w:tabs>
        <w:spacing w:after="0" w:line="234" w:lineRule="auto"/>
        <w:rPr>
          <w:rFonts w:ascii="Times New Roman" w:hAnsi="Times New Roman"/>
          <w:sz w:val="28"/>
          <w:szCs w:val="28"/>
        </w:rPr>
      </w:pPr>
      <w:r w:rsidRPr="00F222E9">
        <w:rPr>
          <w:rFonts w:ascii="Times New Roman" w:hAnsi="Times New Roman"/>
          <w:sz w:val="28"/>
          <w:szCs w:val="28"/>
        </w:rPr>
        <w:t xml:space="preserve"> 6.4. Источниками формирования имущества и финансовых средств Школы являются:</w:t>
      </w:r>
    </w:p>
    <w:p w:rsidR="00F222E9" w:rsidRPr="00F222E9" w:rsidRDefault="00F222E9" w:rsidP="00F222E9">
      <w:pPr>
        <w:spacing w:after="0" w:line="2"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 бюджетные и внебюджетные средства;</w:t>
      </w:r>
    </w:p>
    <w:p w:rsidR="00F222E9" w:rsidRPr="00F222E9" w:rsidRDefault="00F222E9" w:rsidP="00F222E9">
      <w:pPr>
        <w:tabs>
          <w:tab w:val="left" w:pos="1020"/>
        </w:tabs>
        <w:spacing w:after="0" w:line="240" w:lineRule="auto"/>
        <w:rPr>
          <w:rFonts w:ascii="Times New Roman" w:hAnsi="Times New Roman"/>
          <w:sz w:val="28"/>
          <w:szCs w:val="28"/>
        </w:rPr>
      </w:pPr>
      <w:r w:rsidRPr="00F222E9">
        <w:rPr>
          <w:rFonts w:ascii="Times New Roman" w:hAnsi="Times New Roman"/>
          <w:sz w:val="28"/>
          <w:szCs w:val="28"/>
        </w:rPr>
        <w:t xml:space="preserve">              - имущество, переданное Школе собственником или уполномоченным им органом;</w:t>
      </w:r>
    </w:p>
    <w:p w:rsidR="00F222E9" w:rsidRPr="00F222E9" w:rsidRDefault="00F222E9" w:rsidP="00F222E9">
      <w:pPr>
        <w:tabs>
          <w:tab w:val="left" w:pos="1019"/>
        </w:tabs>
        <w:spacing w:after="0" w:line="240" w:lineRule="auto"/>
        <w:jc w:val="both"/>
        <w:rPr>
          <w:rFonts w:ascii="Times New Roman" w:hAnsi="Times New Roman"/>
          <w:sz w:val="28"/>
          <w:szCs w:val="28"/>
        </w:rPr>
      </w:pPr>
      <w:r w:rsidRPr="00F222E9">
        <w:rPr>
          <w:rFonts w:ascii="Times New Roman" w:hAnsi="Times New Roman"/>
          <w:sz w:val="28"/>
          <w:szCs w:val="28"/>
        </w:rPr>
        <w:t xml:space="preserve">              - добровольные пожертвования и целевые взносы физических и (или) юридических лиц;</w:t>
      </w:r>
    </w:p>
    <w:p w:rsidR="00F222E9" w:rsidRPr="00F222E9" w:rsidRDefault="00F222E9" w:rsidP="00F222E9">
      <w:pPr>
        <w:tabs>
          <w:tab w:val="left" w:pos="1019"/>
        </w:tabs>
        <w:spacing w:after="0" w:line="240" w:lineRule="auto"/>
        <w:jc w:val="both"/>
        <w:rPr>
          <w:rFonts w:ascii="Times New Roman" w:hAnsi="Times New Roman"/>
          <w:sz w:val="28"/>
          <w:szCs w:val="28"/>
        </w:rPr>
      </w:pPr>
      <w:r w:rsidRPr="00F222E9">
        <w:rPr>
          <w:rFonts w:ascii="Times New Roman" w:hAnsi="Times New Roman"/>
          <w:sz w:val="28"/>
          <w:szCs w:val="28"/>
        </w:rPr>
        <w:t xml:space="preserve">              - другие источники, не запрещённые действующим законодательством. </w:t>
      </w:r>
    </w:p>
    <w:p w:rsidR="00F222E9" w:rsidRPr="00F222E9" w:rsidRDefault="00F222E9" w:rsidP="00F222E9">
      <w:pPr>
        <w:tabs>
          <w:tab w:val="left" w:pos="1019"/>
        </w:tabs>
        <w:spacing w:after="0" w:line="240" w:lineRule="auto"/>
        <w:jc w:val="both"/>
        <w:rPr>
          <w:rFonts w:ascii="Times New Roman" w:hAnsi="Times New Roman"/>
          <w:sz w:val="28"/>
          <w:szCs w:val="28"/>
        </w:rPr>
      </w:pPr>
      <w:r w:rsidRPr="00F222E9">
        <w:rPr>
          <w:rFonts w:ascii="Times New Roman" w:hAnsi="Times New Roman"/>
          <w:sz w:val="28"/>
          <w:szCs w:val="28"/>
        </w:rPr>
        <w:t xml:space="preserve"> </w:t>
      </w:r>
      <w:r w:rsidRPr="00F222E9">
        <w:rPr>
          <w:rFonts w:ascii="Times New Roman" w:hAnsi="Times New Roman"/>
          <w:color w:val="000000"/>
          <w:sz w:val="28"/>
          <w:szCs w:val="28"/>
        </w:rPr>
        <w:t xml:space="preserve">          Привлечение Школой дополнительных средств не влечет за собой снижения нормативов и (или) абсолютных размеров ее финансирования из бюджета. </w:t>
      </w:r>
      <w:r w:rsidRPr="00F222E9">
        <w:rPr>
          <w:rFonts w:ascii="Times New Roman" w:hAnsi="Times New Roman"/>
          <w:sz w:val="28"/>
          <w:szCs w:val="28"/>
        </w:rPr>
        <w:t xml:space="preserve"> </w:t>
      </w:r>
    </w:p>
    <w:p w:rsidR="00F222E9" w:rsidRPr="00F222E9" w:rsidRDefault="00F222E9" w:rsidP="00F222E9">
      <w:pPr>
        <w:tabs>
          <w:tab w:val="left" w:pos="851"/>
        </w:tabs>
        <w:autoSpaceDE w:val="0"/>
        <w:autoSpaceDN w:val="0"/>
        <w:adjustRightInd w:val="0"/>
        <w:spacing w:after="0" w:line="240" w:lineRule="auto"/>
        <w:jc w:val="both"/>
        <w:rPr>
          <w:rFonts w:ascii="Times New Roman" w:hAnsi="Times New Roman"/>
          <w:color w:val="000000"/>
          <w:sz w:val="28"/>
          <w:szCs w:val="28"/>
        </w:rPr>
      </w:pPr>
      <w:r w:rsidRPr="00F222E9">
        <w:rPr>
          <w:rFonts w:ascii="Times New Roman" w:hAnsi="Times New Roman"/>
          <w:color w:val="000000"/>
          <w:sz w:val="28"/>
          <w:szCs w:val="28"/>
        </w:rPr>
        <w:t xml:space="preserve"> Оприходование добровольных пожертвований и целевых взносов физических и (или) юридических лиц осуществляется в соответствии с локальным актом Школы. </w:t>
      </w:r>
    </w:p>
    <w:p w:rsidR="00F222E9" w:rsidRPr="00F222E9" w:rsidRDefault="00F222E9" w:rsidP="00F222E9">
      <w:pPr>
        <w:tabs>
          <w:tab w:val="left" w:pos="851"/>
        </w:tabs>
        <w:spacing w:after="0" w:line="236" w:lineRule="auto"/>
        <w:jc w:val="both"/>
        <w:rPr>
          <w:rFonts w:ascii="Times New Roman" w:hAnsi="Times New Roman"/>
          <w:sz w:val="28"/>
          <w:szCs w:val="28"/>
        </w:rPr>
      </w:pPr>
      <w:r w:rsidRPr="00F222E9">
        <w:rPr>
          <w:rFonts w:ascii="Times New Roman" w:hAnsi="Times New Roman"/>
          <w:sz w:val="28"/>
          <w:szCs w:val="28"/>
        </w:rPr>
        <w:t>6.5. Школа самостоятельно осуществляет финансовую и хозяйственную деятельность. Школа обладает обособленным имуществом, отвечает по своим обязательствам находящимися в её распоряжении денежными средствами.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6.6. Неиспользованные в текущем году финансовые средства не могут быть изъяты у Школы или зачтены Учредителем в объем финансирования будущего года.</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6.7. Школа вправе вести приносящую доход деятельность, предусмотренную законом.</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8" w:lineRule="auto"/>
        <w:jc w:val="both"/>
        <w:rPr>
          <w:rFonts w:ascii="Times New Roman" w:hAnsi="Times New Roman"/>
          <w:sz w:val="28"/>
          <w:szCs w:val="28"/>
        </w:rPr>
      </w:pPr>
      <w:r w:rsidRPr="00F222E9">
        <w:rPr>
          <w:rFonts w:ascii="Times New Roman" w:hAnsi="Times New Roman"/>
          <w:sz w:val="28"/>
          <w:szCs w:val="28"/>
        </w:rPr>
        <w:t>6.8. Школа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ее основным видам деятельности, предусмотренными его учредительными документами для граждан и юридических лиц за плату и на одинаковых при оказании одних и тех же услуг условиях. Порядок определения указанной платы устанавливается Учредителем, если иное не предусмотрено федеральным законом.</w:t>
      </w:r>
    </w:p>
    <w:p w:rsidR="00F222E9" w:rsidRPr="00F222E9" w:rsidRDefault="00F222E9" w:rsidP="00F222E9">
      <w:pPr>
        <w:spacing w:after="0" w:line="16"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lastRenderedPageBreak/>
        <w:t xml:space="preserve"> Приносящая доход деятельность Школы может быть прекращена в случаях и порядке, предусмотренных законом.</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6.9. Школа вправе в соответствии с законодательством Российской Федерации самостоятельно распоряжаться средствами, полученными за счет внебюджетных источников.</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tabs>
          <w:tab w:val="left" w:pos="851"/>
        </w:tabs>
        <w:spacing w:after="0" w:line="236" w:lineRule="auto"/>
        <w:jc w:val="both"/>
        <w:rPr>
          <w:rFonts w:ascii="Times New Roman" w:hAnsi="Times New Roman"/>
          <w:sz w:val="28"/>
          <w:szCs w:val="28"/>
        </w:rPr>
      </w:pPr>
      <w:r w:rsidRPr="00F222E9">
        <w:rPr>
          <w:rFonts w:ascii="Times New Roman" w:hAnsi="Times New Roman"/>
          <w:sz w:val="28"/>
          <w:szCs w:val="28"/>
        </w:rPr>
        <w:t>6.10. Школа вправе выступать в качестве арендатора и арендодателя имущества. Сдача в аренду Школой закрепленных за ней объектов имущества происходит по согласованию с Учредителем.</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6.11. Школа устанавливает заработную плату работников в зависимости от их квалификации, сложности, количества, качества и условий выполняемой работы, а также компенсационные выплаты (доплаты и надбавки компенсационного характера, премии и иные поощрительные выплаты).</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6.12. Школа отвечает по своим обязательствам находящимися в её распоряжении денежными средствами и имуществом, за исключением особо ценного движимого имущества, закрепленного собственником или приобретенных Школой за счет средств, выделенных ей Учредителем на приобретение этого имущества, а также недвижимого имущества.</w:t>
      </w:r>
    </w:p>
    <w:p w:rsidR="00F222E9" w:rsidRPr="00F222E9" w:rsidRDefault="00F222E9" w:rsidP="00F222E9">
      <w:pPr>
        <w:spacing w:after="0" w:line="18" w:lineRule="exact"/>
        <w:rPr>
          <w:rFonts w:ascii="Times New Roman" w:hAnsi="Times New Roman"/>
          <w:sz w:val="28"/>
          <w:szCs w:val="28"/>
        </w:rPr>
      </w:pPr>
    </w:p>
    <w:p w:rsidR="00F222E9" w:rsidRPr="00F222E9" w:rsidRDefault="00F222E9" w:rsidP="00F222E9">
      <w:pPr>
        <w:tabs>
          <w:tab w:val="left" w:pos="851"/>
        </w:tabs>
        <w:spacing w:after="0" w:line="234" w:lineRule="auto"/>
        <w:jc w:val="both"/>
        <w:rPr>
          <w:rFonts w:ascii="Times New Roman" w:hAnsi="Times New Roman"/>
          <w:sz w:val="28"/>
          <w:szCs w:val="28"/>
        </w:rPr>
      </w:pPr>
      <w:r w:rsidRPr="00F222E9">
        <w:rPr>
          <w:rFonts w:ascii="Times New Roman" w:hAnsi="Times New Roman"/>
          <w:sz w:val="28"/>
          <w:szCs w:val="28"/>
        </w:rPr>
        <w:t xml:space="preserve"> 6.13. Директор Школы несет полную ответственность за нарушение бюджетного законодательства Российской Федерации.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6.14. Школа осуществляет оперативный бухгалтерский учет своей деятельности в соответствии с договором на обслуживание с отделом бухгалтерского учета и отчетности Управления образования администрации муниципального района «Ижемский», ведет статистическую отчетность.</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5" w:lineRule="auto"/>
        <w:jc w:val="both"/>
        <w:rPr>
          <w:rFonts w:ascii="Times New Roman" w:hAnsi="Times New Roman"/>
          <w:sz w:val="28"/>
          <w:szCs w:val="28"/>
        </w:rPr>
      </w:pPr>
      <w:r w:rsidRPr="00F222E9">
        <w:rPr>
          <w:rFonts w:ascii="Times New Roman" w:hAnsi="Times New Roman"/>
          <w:sz w:val="28"/>
          <w:szCs w:val="28"/>
        </w:rPr>
        <w:t>6.15. Школа представляет Учредителю и общественности ежегодный отчет о поступлении и расходовании финансовых и материальных средств, а также отчет о результатах самооценки деятельности Школы (самообследования).</w:t>
      </w:r>
    </w:p>
    <w:p w:rsidR="00F222E9" w:rsidRPr="00F222E9" w:rsidRDefault="00F222E9" w:rsidP="00F222E9">
      <w:pPr>
        <w:spacing w:after="0" w:line="200" w:lineRule="exact"/>
        <w:rPr>
          <w:rFonts w:ascii="Times New Roman" w:hAnsi="Times New Roman"/>
          <w:sz w:val="28"/>
          <w:szCs w:val="28"/>
        </w:rPr>
      </w:pPr>
    </w:p>
    <w:p w:rsidR="00F222E9" w:rsidRPr="00F222E9" w:rsidRDefault="00F222E9" w:rsidP="00F222E9">
      <w:pPr>
        <w:spacing w:after="0" w:line="357" w:lineRule="exact"/>
        <w:rPr>
          <w:rFonts w:ascii="Times New Roman" w:hAnsi="Times New Roman"/>
          <w:sz w:val="28"/>
          <w:szCs w:val="28"/>
        </w:rPr>
      </w:pPr>
    </w:p>
    <w:p w:rsidR="00F222E9" w:rsidRPr="00F222E9" w:rsidRDefault="00F222E9" w:rsidP="00F222E9">
      <w:pPr>
        <w:spacing w:after="0" w:line="240" w:lineRule="auto"/>
        <w:jc w:val="center"/>
        <w:rPr>
          <w:rFonts w:ascii="Times New Roman" w:hAnsi="Times New Roman"/>
          <w:b/>
          <w:bCs/>
          <w:sz w:val="28"/>
          <w:szCs w:val="28"/>
        </w:rPr>
      </w:pPr>
    </w:p>
    <w:p w:rsidR="00F222E9" w:rsidRPr="00F222E9" w:rsidRDefault="00F222E9" w:rsidP="00F222E9">
      <w:pPr>
        <w:spacing w:after="0" w:line="240" w:lineRule="auto"/>
        <w:jc w:val="center"/>
        <w:rPr>
          <w:rFonts w:ascii="Times New Roman" w:hAnsi="Times New Roman"/>
          <w:sz w:val="28"/>
          <w:szCs w:val="28"/>
        </w:rPr>
      </w:pPr>
      <w:r w:rsidRPr="00F222E9">
        <w:rPr>
          <w:rFonts w:ascii="Times New Roman" w:hAnsi="Times New Roman"/>
          <w:b/>
          <w:bCs/>
          <w:sz w:val="28"/>
          <w:szCs w:val="28"/>
        </w:rPr>
        <w:t>7. РЕГЛАМЕНТАЦИЯ ДЕЯТЕЛЬНОСТИ</w:t>
      </w:r>
    </w:p>
    <w:p w:rsidR="00F222E9" w:rsidRPr="00F222E9" w:rsidRDefault="00F222E9" w:rsidP="00F222E9">
      <w:pPr>
        <w:spacing w:after="0" w:line="283"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7.1. Изменения и дополнения в Устав Школы принимаются на общем собрании работников Школы, утверждаются Учредителем и регистрируются в установленном порядке.</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7.2. Изменения и дополнения в Устав вступают в силу после их государственной регистрации.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7.3. Уставная деятельность Школы регламентируется следующими видами локальных актов: приказы, инструкции, правила, положения, планы, протоколы, графики, отчеты, расписания, договоры.</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7.4. Школа ведет установленную для общеобразовательных организаций номенклатуру дел.</w:t>
      </w:r>
    </w:p>
    <w:p w:rsidR="00F222E9" w:rsidRDefault="00F222E9" w:rsidP="00F222E9">
      <w:pPr>
        <w:spacing w:after="0" w:line="283" w:lineRule="exact"/>
        <w:rPr>
          <w:rFonts w:ascii="Times New Roman" w:hAnsi="Times New Roman"/>
          <w:sz w:val="28"/>
          <w:szCs w:val="28"/>
        </w:rPr>
      </w:pPr>
    </w:p>
    <w:p w:rsidR="00F222E9" w:rsidRDefault="00F222E9" w:rsidP="00F222E9">
      <w:pPr>
        <w:spacing w:after="0" w:line="283" w:lineRule="exact"/>
        <w:rPr>
          <w:rFonts w:ascii="Times New Roman" w:hAnsi="Times New Roman"/>
          <w:sz w:val="28"/>
          <w:szCs w:val="28"/>
        </w:rPr>
      </w:pPr>
    </w:p>
    <w:p w:rsidR="00F222E9" w:rsidRDefault="00F222E9" w:rsidP="00F222E9">
      <w:pPr>
        <w:spacing w:after="0" w:line="283" w:lineRule="exact"/>
        <w:rPr>
          <w:rFonts w:ascii="Times New Roman" w:hAnsi="Times New Roman"/>
          <w:sz w:val="28"/>
          <w:szCs w:val="28"/>
        </w:rPr>
      </w:pPr>
    </w:p>
    <w:p w:rsidR="00F222E9" w:rsidRPr="00F222E9" w:rsidRDefault="00F222E9" w:rsidP="00F222E9">
      <w:pPr>
        <w:spacing w:after="0" w:line="283" w:lineRule="exact"/>
        <w:rPr>
          <w:rFonts w:ascii="Times New Roman" w:hAnsi="Times New Roman"/>
          <w:sz w:val="28"/>
          <w:szCs w:val="28"/>
        </w:rPr>
      </w:pPr>
    </w:p>
    <w:p w:rsidR="00F222E9" w:rsidRPr="00F222E9" w:rsidRDefault="00617F48" w:rsidP="00617F48">
      <w:pPr>
        <w:tabs>
          <w:tab w:val="left" w:pos="3140"/>
        </w:tabs>
        <w:spacing w:after="0" w:line="240" w:lineRule="auto"/>
        <w:jc w:val="center"/>
        <w:rPr>
          <w:rFonts w:ascii="Times New Roman" w:hAnsi="Times New Roman"/>
          <w:b/>
          <w:bCs/>
          <w:sz w:val="28"/>
          <w:szCs w:val="28"/>
        </w:rPr>
      </w:pPr>
      <w:r>
        <w:rPr>
          <w:rFonts w:ascii="Times New Roman" w:hAnsi="Times New Roman"/>
          <w:b/>
          <w:bCs/>
          <w:sz w:val="28"/>
          <w:szCs w:val="28"/>
        </w:rPr>
        <w:lastRenderedPageBreak/>
        <w:t>8.</w:t>
      </w:r>
      <w:r w:rsidR="00F222E9" w:rsidRPr="00F222E9">
        <w:rPr>
          <w:rFonts w:ascii="Times New Roman" w:hAnsi="Times New Roman"/>
          <w:b/>
          <w:bCs/>
          <w:sz w:val="28"/>
          <w:szCs w:val="28"/>
        </w:rPr>
        <w:t>РЕОРГАНИЗАЦИЯ И ЛИКВИДАЦИЯ</w:t>
      </w:r>
    </w:p>
    <w:p w:rsidR="00F222E9" w:rsidRPr="00F222E9" w:rsidRDefault="00F222E9" w:rsidP="00F222E9">
      <w:pPr>
        <w:spacing w:after="0" w:line="247" w:lineRule="exact"/>
        <w:rPr>
          <w:rFonts w:ascii="Times New Roman" w:hAnsi="Times New Roman"/>
          <w:sz w:val="28"/>
          <w:szCs w:val="28"/>
        </w:rPr>
      </w:pPr>
    </w:p>
    <w:p w:rsidR="00F222E9" w:rsidRPr="00F222E9" w:rsidRDefault="00F222E9" w:rsidP="00F222E9">
      <w:pPr>
        <w:tabs>
          <w:tab w:val="left" w:pos="851"/>
        </w:tabs>
        <w:spacing w:after="0" w:line="234" w:lineRule="auto"/>
        <w:jc w:val="both"/>
        <w:rPr>
          <w:rFonts w:ascii="Times New Roman" w:hAnsi="Times New Roman"/>
          <w:sz w:val="28"/>
          <w:szCs w:val="28"/>
        </w:rPr>
      </w:pPr>
      <w:r w:rsidRPr="00F222E9">
        <w:rPr>
          <w:rFonts w:ascii="Times New Roman" w:hAnsi="Times New Roman"/>
          <w:sz w:val="28"/>
          <w:szCs w:val="28"/>
        </w:rPr>
        <w:t>8.1. Прекращение деятельности Школы как юридического лица осуществляется в форме реорганизации или ликвидации.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8.2. Школа может быть реорганизована в иную образовательную организацию по решению Учредителя, если это не влечет за собой нарушений обязательств Школы.</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8.3. При реорганизации (изменении организационно – правовой формы, статуса) Школы ее Устав, лицензия, свидетельство о государственной аккредитации утрачивают силу. Все документы Школы (управленческие, финансовые, хозяйственные, по личному составу и другие) передаются в установленном порядке организации правопреемнику, а при его отсутствии – на государственное хранение в архив.</w:t>
      </w:r>
    </w:p>
    <w:p w:rsidR="00F222E9" w:rsidRPr="00F222E9" w:rsidRDefault="00F222E9" w:rsidP="00F222E9">
      <w:pPr>
        <w:spacing w:after="0" w:line="5" w:lineRule="exact"/>
        <w:rPr>
          <w:rFonts w:ascii="Times New Roman" w:hAnsi="Times New Roman"/>
          <w:sz w:val="28"/>
          <w:szCs w:val="28"/>
        </w:rPr>
      </w:pPr>
    </w:p>
    <w:p w:rsidR="00F222E9" w:rsidRPr="00F222E9" w:rsidRDefault="00F222E9" w:rsidP="00F222E9">
      <w:pPr>
        <w:spacing w:after="0" w:line="240" w:lineRule="auto"/>
        <w:rPr>
          <w:rFonts w:ascii="Times New Roman" w:hAnsi="Times New Roman"/>
          <w:sz w:val="28"/>
          <w:szCs w:val="28"/>
        </w:rPr>
      </w:pPr>
      <w:r w:rsidRPr="00F222E9">
        <w:rPr>
          <w:rFonts w:ascii="Times New Roman" w:hAnsi="Times New Roman"/>
          <w:sz w:val="28"/>
          <w:szCs w:val="28"/>
        </w:rPr>
        <w:t>8.4. Ликвидация Школы может быть осуществлена:</w:t>
      </w:r>
    </w:p>
    <w:p w:rsidR="00F222E9" w:rsidRPr="00F222E9" w:rsidRDefault="00F222E9" w:rsidP="00A41F3F">
      <w:pPr>
        <w:numPr>
          <w:ilvl w:val="0"/>
          <w:numId w:val="32"/>
        </w:numPr>
        <w:tabs>
          <w:tab w:val="left" w:pos="1020"/>
        </w:tabs>
        <w:spacing w:after="0" w:line="240" w:lineRule="auto"/>
        <w:ind w:left="1020" w:hanging="132"/>
        <w:rPr>
          <w:rFonts w:ascii="Times New Roman" w:hAnsi="Times New Roman"/>
          <w:sz w:val="28"/>
          <w:szCs w:val="28"/>
        </w:rPr>
      </w:pPr>
      <w:r w:rsidRPr="00F222E9">
        <w:rPr>
          <w:rFonts w:ascii="Times New Roman" w:hAnsi="Times New Roman"/>
          <w:sz w:val="28"/>
          <w:szCs w:val="28"/>
        </w:rPr>
        <w:t>по решению Учредителя в соответствии с действующим законодательством;</w:t>
      </w:r>
    </w:p>
    <w:p w:rsidR="00F222E9" w:rsidRPr="00F222E9" w:rsidRDefault="00F222E9" w:rsidP="00F222E9">
      <w:pPr>
        <w:spacing w:after="0" w:line="12" w:lineRule="exact"/>
        <w:rPr>
          <w:rFonts w:ascii="Times New Roman" w:hAnsi="Times New Roman"/>
          <w:sz w:val="28"/>
          <w:szCs w:val="28"/>
        </w:rPr>
      </w:pPr>
    </w:p>
    <w:p w:rsidR="00F222E9" w:rsidRPr="00F222E9" w:rsidRDefault="00F222E9" w:rsidP="00F222E9">
      <w:pPr>
        <w:tabs>
          <w:tab w:val="left" w:pos="1071"/>
          <w:tab w:val="left" w:pos="9639"/>
          <w:tab w:val="left" w:pos="9781"/>
        </w:tabs>
        <w:spacing w:after="0" w:line="234" w:lineRule="auto"/>
        <w:jc w:val="both"/>
        <w:rPr>
          <w:rFonts w:ascii="Times New Roman" w:hAnsi="Times New Roman"/>
          <w:sz w:val="28"/>
          <w:szCs w:val="28"/>
        </w:rPr>
      </w:pPr>
      <w:r w:rsidRPr="00F222E9">
        <w:rPr>
          <w:rFonts w:ascii="Times New Roman" w:hAnsi="Times New Roman"/>
          <w:sz w:val="28"/>
          <w:szCs w:val="28"/>
        </w:rPr>
        <w:t xml:space="preserve">              - по решению суда в соответствии с пунктом 3 статьи 61 Гражданского кодекса Российской Федерации.</w:t>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8.5. При реорганизации или ликвидации Школы, осуществляемых, как правило, по окончании учебного года, Учредитель берет на себя ответственность за перевод в другие общеобразовательные организации, по согласованию с родителями (законными представителями) учащихся.</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8.6. Процедура реорганизации или ликвидации Школы осуществляется в соответствии с гражданским законодательством.</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При ликвидации Школы денежные средства и иное имущество, принадлежащее ей на праве собственности, за вычетом платежей по покрытию обязательств, направляется на цели развития образования в соответствии с Уставом Школы. Документация в установленном порядке передается в архив.</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7" w:lineRule="auto"/>
        <w:jc w:val="both"/>
        <w:rPr>
          <w:rFonts w:ascii="Times New Roman" w:hAnsi="Times New Roman"/>
          <w:sz w:val="28"/>
          <w:szCs w:val="28"/>
        </w:rPr>
      </w:pPr>
      <w:r w:rsidRPr="00F222E9">
        <w:rPr>
          <w:rFonts w:ascii="Times New Roman" w:hAnsi="Times New Roman"/>
          <w:sz w:val="28"/>
          <w:szCs w:val="28"/>
        </w:rPr>
        <w:t>При ликвидации Школы имущество направляется в соответствии с учредительными документами Школы на цели, в интересах которых она была создана, и (или) на благотворительные цели. В случае, если использование имущества ликвидируемой Школы в соответствии с ее учредительными документами не представляется возможным, оно обращается в доход государства.</w:t>
      </w:r>
    </w:p>
    <w:p w:rsidR="00F222E9" w:rsidRPr="00F222E9" w:rsidRDefault="00F222E9" w:rsidP="00F222E9">
      <w:pPr>
        <w:spacing w:after="0" w:line="18"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8.7. Принятие решения о реорганизации или ликвидации Школы допускается на основании положительного заключения комиссии по оценке последствий такого решения.</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8.8. Принятие решения о реорганизации или ликвидации Школы не допускается без учета мнения жителей д. Мошъюга, д. Щель.</w:t>
      </w:r>
    </w:p>
    <w:p w:rsidR="00F222E9" w:rsidRDefault="00F222E9" w:rsidP="00F222E9">
      <w:pPr>
        <w:spacing w:after="0" w:line="240" w:lineRule="auto"/>
        <w:rPr>
          <w:rFonts w:ascii="Times New Roman" w:hAnsi="Times New Roman"/>
          <w:b/>
          <w:bCs/>
          <w:sz w:val="28"/>
          <w:szCs w:val="28"/>
        </w:rPr>
      </w:pPr>
    </w:p>
    <w:p w:rsidR="00F222E9" w:rsidRDefault="00F222E9" w:rsidP="00F222E9">
      <w:pPr>
        <w:spacing w:after="0" w:line="240" w:lineRule="auto"/>
        <w:rPr>
          <w:rFonts w:ascii="Times New Roman" w:hAnsi="Times New Roman"/>
          <w:b/>
          <w:bCs/>
          <w:sz w:val="28"/>
          <w:szCs w:val="28"/>
        </w:rPr>
      </w:pPr>
    </w:p>
    <w:p w:rsidR="00F222E9" w:rsidRDefault="00F222E9" w:rsidP="00F222E9">
      <w:pPr>
        <w:spacing w:after="0" w:line="240" w:lineRule="auto"/>
        <w:rPr>
          <w:rFonts w:ascii="Times New Roman" w:hAnsi="Times New Roman"/>
          <w:b/>
          <w:bCs/>
          <w:sz w:val="28"/>
          <w:szCs w:val="28"/>
        </w:rPr>
      </w:pPr>
    </w:p>
    <w:p w:rsidR="00F222E9" w:rsidRPr="00F222E9" w:rsidRDefault="00F222E9" w:rsidP="00617F48">
      <w:pPr>
        <w:spacing w:after="0" w:line="240" w:lineRule="auto"/>
        <w:jc w:val="center"/>
        <w:rPr>
          <w:rFonts w:ascii="Times New Roman" w:hAnsi="Times New Roman"/>
          <w:sz w:val="28"/>
          <w:szCs w:val="28"/>
        </w:rPr>
      </w:pPr>
      <w:r w:rsidRPr="00F222E9">
        <w:rPr>
          <w:rFonts w:ascii="Times New Roman" w:hAnsi="Times New Roman"/>
          <w:b/>
          <w:bCs/>
          <w:sz w:val="28"/>
          <w:szCs w:val="28"/>
        </w:rPr>
        <w:lastRenderedPageBreak/>
        <w:t>9. ЗАКЛЮЧИТЕЛЬНЫЕ ПОЛОЖЕНИЯ</w:t>
      </w:r>
    </w:p>
    <w:p w:rsidR="00F222E9" w:rsidRPr="00F222E9" w:rsidRDefault="00F222E9" w:rsidP="00F222E9">
      <w:pPr>
        <w:spacing w:after="0" w:line="269" w:lineRule="exact"/>
        <w:rPr>
          <w:rFonts w:ascii="Times New Roman" w:hAnsi="Times New Roman"/>
          <w:sz w:val="28"/>
          <w:szCs w:val="28"/>
        </w:rPr>
      </w:pPr>
    </w:p>
    <w:p w:rsidR="00F222E9" w:rsidRPr="00F222E9" w:rsidRDefault="00F222E9" w:rsidP="00F222E9">
      <w:pPr>
        <w:tabs>
          <w:tab w:val="left" w:pos="284"/>
        </w:tabs>
        <w:spacing w:after="0" w:line="240" w:lineRule="auto"/>
        <w:rPr>
          <w:rFonts w:ascii="Times New Roman" w:hAnsi="Times New Roman"/>
          <w:sz w:val="28"/>
          <w:szCs w:val="28"/>
        </w:rPr>
      </w:pPr>
      <w:r w:rsidRPr="00F222E9">
        <w:rPr>
          <w:rFonts w:ascii="Times New Roman" w:hAnsi="Times New Roman"/>
          <w:sz w:val="28"/>
          <w:szCs w:val="28"/>
        </w:rPr>
        <w:t>9.1. Школа обязана:</w:t>
      </w:r>
    </w:p>
    <w:p w:rsidR="00F222E9" w:rsidRPr="00F222E9" w:rsidRDefault="00F222E9" w:rsidP="00A41F3F">
      <w:pPr>
        <w:numPr>
          <w:ilvl w:val="1"/>
          <w:numId w:val="33"/>
        </w:numPr>
        <w:tabs>
          <w:tab w:val="left" w:pos="1160"/>
        </w:tabs>
        <w:spacing w:after="0" w:line="236" w:lineRule="auto"/>
        <w:ind w:left="260" w:firstLine="628"/>
        <w:jc w:val="both"/>
        <w:rPr>
          <w:rFonts w:ascii="Times New Roman" w:hAnsi="Times New Roman"/>
          <w:sz w:val="28"/>
          <w:szCs w:val="28"/>
        </w:rPr>
      </w:pPr>
      <w:r w:rsidRPr="00F222E9">
        <w:rPr>
          <w:rFonts w:ascii="Times New Roman" w:hAnsi="Times New Roman"/>
          <w:sz w:val="28"/>
          <w:szCs w:val="28"/>
        </w:rPr>
        <w:t>выполнять мероприятия по защите учащихся, работающего персонала от последствий аварий, катастроф, стихийных бедствий в условиях мирного и военного времени;</w:t>
      </w:r>
    </w:p>
    <w:p w:rsidR="00F222E9" w:rsidRPr="00F222E9" w:rsidRDefault="00F222E9" w:rsidP="00F222E9">
      <w:pPr>
        <w:spacing w:after="0" w:line="14" w:lineRule="exact"/>
        <w:rPr>
          <w:rFonts w:ascii="Times New Roman" w:hAnsi="Times New Roman"/>
          <w:sz w:val="28"/>
          <w:szCs w:val="28"/>
        </w:rPr>
      </w:pPr>
    </w:p>
    <w:p w:rsidR="00F222E9" w:rsidRPr="00F222E9" w:rsidRDefault="00F222E9" w:rsidP="00A41F3F">
      <w:pPr>
        <w:numPr>
          <w:ilvl w:val="1"/>
          <w:numId w:val="33"/>
        </w:numPr>
        <w:tabs>
          <w:tab w:val="left" w:pos="1057"/>
        </w:tabs>
        <w:spacing w:after="0" w:line="234" w:lineRule="auto"/>
        <w:ind w:left="260" w:firstLine="628"/>
        <w:jc w:val="both"/>
        <w:rPr>
          <w:rFonts w:ascii="Times New Roman" w:hAnsi="Times New Roman"/>
          <w:sz w:val="28"/>
          <w:szCs w:val="28"/>
        </w:rPr>
      </w:pPr>
      <w:r w:rsidRPr="00F222E9">
        <w:rPr>
          <w:rFonts w:ascii="Times New Roman" w:hAnsi="Times New Roman"/>
          <w:sz w:val="28"/>
          <w:szCs w:val="28"/>
        </w:rPr>
        <w:t>обеспечить обучение работников способам защиты и действиям в чрезвычайных ситуациях;</w:t>
      </w:r>
    </w:p>
    <w:p w:rsidR="00F222E9" w:rsidRPr="00F222E9" w:rsidRDefault="00F222E9" w:rsidP="00F222E9">
      <w:pPr>
        <w:spacing w:after="0" w:line="13" w:lineRule="exact"/>
        <w:rPr>
          <w:rFonts w:ascii="Times New Roman" w:hAnsi="Times New Roman"/>
          <w:sz w:val="28"/>
          <w:szCs w:val="28"/>
        </w:rPr>
      </w:pPr>
    </w:p>
    <w:p w:rsidR="00F222E9" w:rsidRPr="00F222E9" w:rsidRDefault="00F222E9" w:rsidP="00F222E9">
      <w:pPr>
        <w:tabs>
          <w:tab w:val="left" w:pos="1095"/>
          <w:tab w:val="left" w:pos="9639"/>
        </w:tabs>
        <w:spacing w:after="0" w:line="234" w:lineRule="auto"/>
        <w:jc w:val="both"/>
        <w:rPr>
          <w:rFonts w:ascii="Times New Roman" w:hAnsi="Times New Roman"/>
          <w:sz w:val="28"/>
          <w:szCs w:val="28"/>
        </w:rPr>
      </w:pPr>
      <w:r w:rsidRPr="00F222E9">
        <w:rPr>
          <w:rFonts w:ascii="Times New Roman" w:hAnsi="Times New Roman"/>
          <w:sz w:val="28"/>
          <w:szCs w:val="28"/>
        </w:rPr>
        <w:t xml:space="preserve">               - вести военно-учетную учебную работу, обеспечить гражданам своевременную явку в военном комиссариате;</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1"/>
          <w:numId w:val="33"/>
        </w:numPr>
        <w:tabs>
          <w:tab w:val="left" w:pos="1165"/>
        </w:tabs>
        <w:spacing w:after="0" w:line="234" w:lineRule="auto"/>
        <w:ind w:left="260" w:firstLine="628"/>
        <w:jc w:val="both"/>
        <w:rPr>
          <w:rFonts w:ascii="Times New Roman" w:hAnsi="Times New Roman"/>
          <w:sz w:val="28"/>
          <w:szCs w:val="28"/>
        </w:rPr>
      </w:pPr>
      <w:r w:rsidRPr="00F222E9">
        <w:rPr>
          <w:rFonts w:ascii="Times New Roman" w:hAnsi="Times New Roman"/>
          <w:sz w:val="28"/>
          <w:szCs w:val="28"/>
        </w:rPr>
        <w:t>систематически проводить работу по военно-патриотическому воспитанию граждан.</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tabs>
          <w:tab w:val="left" w:pos="851"/>
        </w:tabs>
        <w:spacing w:after="0" w:line="234" w:lineRule="auto"/>
        <w:jc w:val="both"/>
        <w:rPr>
          <w:rFonts w:ascii="Times New Roman" w:hAnsi="Times New Roman"/>
          <w:sz w:val="28"/>
          <w:szCs w:val="28"/>
        </w:rPr>
      </w:pPr>
      <w:r w:rsidRPr="00F222E9">
        <w:rPr>
          <w:rFonts w:ascii="Times New Roman" w:hAnsi="Times New Roman"/>
          <w:sz w:val="28"/>
          <w:szCs w:val="28"/>
        </w:rPr>
        <w:t>9.2. Администрация Школы в соответствии с законодательством о труде и охране труда обязана:</w:t>
      </w:r>
    </w:p>
    <w:p w:rsidR="00F222E9" w:rsidRPr="00F222E9" w:rsidRDefault="00F222E9" w:rsidP="00F222E9">
      <w:pPr>
        <w:spacing w:after="0" w:line="1" w:lineRule="exact"/>
        <w:jc w:val="both"/>
        <w:rPr>
          <w:rFonts w:ascii="Times New Roman" w:hAnsi="Times New Roman"/>
          <w:sz w:val="28"/>
          <w:szCs w:val="28"/>
        </w:rPr>
      </w:pPr>
    </w:p>
    <w:p w:rsidR="00F222E9" w:rsidRPr="00F222E9" w:rsidRDefault="00F222E9" w:rsidP="00A41F3F">
      <w:pPr>
        <w:numPr>
          <w:ilvl w:val="1"/>
          <w:numId w:val="33"/>
        </w:numPr>
        <w:tabs>
          <w:tab w:val="left" w:pos="1020"/>
        </w:tabs>
        <w:spacing w:after="0" w:line="240" w:lineRule="auto"/>
        <w:ind w:left="1020" w:hanging="132"/>
        <w:jc w:val="both"/>
        <w:rPr>
          <w:rFonts w:ascii="Times New Roman" w:hAnsi="Times New Roman"/>
          <w:sz w:val="28"/>
          <w:szCs w:val="28"/>
        </w:rPr>
      </w:pPr>
      <w:r w:rsidRPr="00F222E9">
        <w:rPr>
          <w:rFonts w:ascii="Times New Roman" w:hAnsi="Times New Roman"/>
          <w:sz w:val="28"/>
          <w:szCs w:val="28"/>
        </w:rPr>
        <w:t>обеспечить работникам здоровые и безопасные условия труда;</w:t>
      </w:r>
    </w:p>
    <w:p w:rsidR="00F222E9" w:rsidRPr="00F222E9" w:rsidRDefault="00F222E9" w:rsidP="00F222E9">
      <w:pPr>
        <w:spacing w:after="0" w:line="12" w:lineRule="exact"/>
        <w:jc w:val="both"/>
        <w:rPr>
          <w:rFonts w:ascii="Times New Roman" w:hAnsi="Times New Roman"/>
          <w:sz w:val="28"/>
          <w:szCs w:val="28"/>
        </w:rPr>
      </w:pPr>
    </w:p>
    <w:p w:rsidR="00F222E9" w:rsidRPr="00F222E9" w:rsidRDefault="00F222E9" w:rsidP="00A41F3F">
      <w:pPr>
        <w:numPr>
          <w:ilvl w:val="1"/>
          <w:numId w:val="33"/>
        </w:numPr>
        <w:tabs>
          <w:tab w:val="left" w:pos="1136"/>
        </w:tabs>
        <w:spacing w:after="0" w:line="234" w:lineRule="auto"/>
        <w:ind w:left="260" w:firstLine="628"/>
        <w:jc w:val="both"/>
        <w:rPr>
          <w:rFonts w:ascii="Times New Roman" w:hAnsi="Times New Roman"/>
          <w:sz w:val="28"/>
          <w:szCs w:val="28"/>
        </w:rPr>
      </w:pPr>
      <w:r w:rsidRPr="00F222E9">
        <w:rPr>
          <w:rFonts w:ascii="Times New Roman" w:hAnsi="Times New Roman"/>
          <w:sz w:val="28"/>
          <w:szCs w:val="28"/>
        </w:rPr>
        <w:t>обеспечить организацию надлежащего санитарно – бытового обслуживания работников Школы, учащихся;</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A41F3F">
      <w:pPr>
        <w:numPr>
          <w:ilvl w:val="1"/>
          <w:numId w:val="33"/>
        </w:numPr>
        <w:tabs>
          <w:tab w:val="left" w:pos="1155"/>
        </w:tabs>
        <w:spacing w:after="0" w:line="234" w:lineRule="auto"/>
        <w:ind w:left="260" w:firstLine="628"/>
        <w:jc w:val="both"/>
        <w:rPr>
          <w:rFonts w:ascii="Times New Roman" w:hAnsi="Times New Roman"/>
          <w:sz w:val="28"/>
          <w:szCs w:val="28"/>
        </w:rPr>
      </w:pPr>
      <w:r w:rsidRPr="00F222E9">
        <w:rPr>
          <w:rFonts w:ascii="Times New Roman" w:hAnsi="Times New Roman"/>
          <w:sz w:val="28"/>
          <w:szCs w:val="28"/>
        </w:rPr>
        <w:t>обеспечить режим труда и отдыха работников, учащихся, установленный законодательством о труде и образовании;</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1"/>
          <w:numId w:val="33"/>
        </w:numPr>
        <w:tabs>
          <w:tab w:val="left" w:pos="1093"/>
        </w:tabs>
        <w:spacing w:after="0" w:line="234" w:lineRule="auto"/>
        <w:ind w:left="260" w:firstLine="628"/>
        <w:jc w:val="both"/>
        <w:rPr>
          <w:rFonts w:ascii="Times New Roman" w:hAnsi="Times New Roman"/>
          <w:sz w:val="28"/>
          <w:szCs w:val="28"/>
        </w:rPr>
      </w:pPr>
      <w:r w:rsidRPr="00F222E9">
        <w:rPr>
          <w:rFonts w:ascii="Times New Roman" w:hAnsi="Times New Roman"/>
          <w:sz w:val="28"/>
          <w:szCs w:val="28"/>
        </w:rPr>
        <w:t>обеспечивать обучение, инструктаж работников и проверку знаний или норм, правил и инструкций по охране труда;</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A41F3F">
      <w:pPr>
        <w:numPr>
          <w:ilvl w:val="1"/>
          <w:numId w:val="33"/>
        </w:numPr>
        <w:tabs>
          <w:tab w:val="left" w:pos="1071"/>
        </w:tabs>
        <w:spacing w:after="0" w:line="234" w:lineRule="auto"/>
        <w:ind w:left="260" w:firstLine="628"/>
        <w:jc w:val="both"/>
        <w:rPr>
          <w:rFonts w:ascii="Times New Roman" w:hAnsi="Times New Roman"/>
          <w:sz w:val="28"/>
          <w:szCs w:val="28"/>
        </w:rPr>
      </w:pPr>
      <w:r w:rsidRPr="00F222E9">
        <w:rPr>
          <w:rFonts w:ascii="Times New Roman" w:hAnsi="Times New Roman"/>
          <w:sz w:val="28"/>
          <w:szCs w:val="28"/>
        </w:rPr>
        <w:t>обеспечивать необходимые меры по сохранению жизни и здоровья учащихся и работников;</w:t>
      </w:r>
    </w:p>
    <w:p w:rsidR="00F222E9" w:rsidRPr="00F222E9" w:rsidRDefault="00F222E9" w:rsidP="00F222E9">
      <w:pPr>
        <w:spacing w:after="0" w:line="13"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 обеспечивать беспрепятственный допуск представителей органов государственного надзора и контроля для проведения проверок состояния и охраны труда соблюдения законодательства об охране труда.</w:t>
      </w: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9.3. Учет и отчетность.</w:t>
      </w:r>
    </w:p>
    <w:p w:rsidR="00F222E9" w:rsidRPr="00F222E9" w:rsidRDefault="00F222E9" w:rsidP="00F222E9">
      <w:pPr>
        <w:spacing w:after="0" w:line="240" w:lineRule="auto"/>
        <w:jc w:val="both"/>
        <w:rPr>
          <w:rFonts w:ascii="Times New Roman" w:hAnsi="Times New Roman"/>
          <w:sz w:val="28"/>
          <w:szCs w:val="28"/>
        </w:rPr>
      </w:pPr>
      <w:r w:rsidRPr="00F222E9">
        <w:rPr>
          <w:rFonts w:ascii="Times New Roman" w:hAnsi="Times New Roman"/>
          <w:sz w:val="28"/>
          <w:szCs w:val="28"/>
        </w:rPr>
        <w:t xml:space="preserve">   Школа осуществляет оперативный бухгалтерский учет своей деятельности в соответствии с договором на обслуживание с  бухгалтерской службой органа местного самоуправления, осуществляющего управление в сфере образования, ведет статистическую отчетность.  </w:t>
      </w: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Формы статистической отчетности Школы, адреса, сроки и порядок их предоставления устанавливаются органами государственной статистики.</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Должностные лица несут установленную законодательством Российской Федерации ответственность за искажение государственной отчетности.</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F222E9">
      <w:pPr>
        <w:spacing w:after="0" w:line="234" w:lineRule="auto"/>
        <w:jc w:val="both"/>
        <w:rPr>
          <w:rFonts w:ascii="Times New Roman" w:hAnsi="Times New Roman"/>
          <w:sz w:val="28"/>
          <w:szCs w:val="28"/>
        </w:rPr>
      </w:pPr>
      <w:r w:rsidRPr="00F222E9">
        <w:rPr>
          <w:rFonts w:ascii="Times New Roman" w:hAnsi="Times New Roman"/>
          <w:sz w:val="28"/>
          <w:szCs w:val="28"/>
        </w:rPr>
        <w:t>Контроль за соблюдением финансовой и хозяйственной дисциплины осуществляется уполномоченными органами.</w:t>
      </w:r>
    </w:p>
    <w:p w:rsidR="00F222E9" w:rsidRPr="00F222E9" w:rsidRDefault="00F222E9" w:rsidP="00F222E9">
      <w:pPr>
        <w:spacing w:after="0" w:line="14" w:lineRule="exact"/>
        <w:jc w:val="both"/>
        <w:rPr>
          <w:rFonts w:ascii="Times New Roman" w:hAnsi="Times New Roman"/>
          <w:sz w:val="28"/>
          <w:szCs w:val="28"/>
        </w:rPr>
      </w:pPr>
    </w:p>
    <w:p w:rsidR="00F222E9" w:rsidRPr="00F222E9" w:rsidRDefault="00F222E9" w:rsidP="00F222E9">
      <w:pPr>
        <w:spacing w:after="0" w:line="236" w:lineRule="auto"/>
        <w:jc w:val="both"/>
        <w:rPr>
          <w:rFonts w:ascii="Times New Roman" w:hAnsi="Times New Roman"/>
          <w:sz w:val="28"/>
          <w:szCs w:val="28"/>
        </w:rPr>
      </w:pPr>
      <w:r w:rsidRPr="00F222E9">
        <w:rPr>
          <w:rFonts w:ascii="Times New Roman" w:hAnsi="Times New Roman"/>
          <w:sz w:val="28"/>
          <w:szCs w:val="28"/>
        </w:rPr>
        <w:t xml:space="preserve"> </w:t>
      </w: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r w:rsidRPr="00F222E9">
        <w:rPr>
          <w:rFonts w:ascii="Times New Roman" w:hAnsi="Times New Roman"/>
          <w:sz w:val="28"/>
          <w:szCs w:val="28"/>
        </w:rPr>
        <w:t xml:space="preserve"> </w:t>
      </w:r>
    </w:p>
    <w:p w:rsidR="00F222E9" w:rsidRPr="00F222E9" w:rsidRDefault="00F222E9" w:rsidP="00F222E9">
      <w:pPr>
        <w:spacing w:after="0"/>
        <w:jc w:val="right"/>
        <w:rPr>
          <w:rFonts w:ascii="Times New Roman" w:hAnsi="Times New Roman"/>
          <w:sz w:val="28"/>
          <w:szCs w:val="28"/>
        </w:rPr>
      </w:pPr>
    </w:p>
    <w:tbl>
      <w:tblPr>
        <w:tblW w:w="5000" w:type="pct"/>
        <w:tblCellMar>
          <w:left w:w="0" w:type="dxa"/>
          <w:right w:w="0" w:type="dxa"/>
        </w:tblCellMar>
        <w:tblLook w:val="0000"/>
      </w:tblPr>
      <w:tblGrid>
        <w:gridCol w:w="3692"/>
        <w:gridCol w:w="1879"/>
        <w:gridCol w:w="3785"/>
      </w:tblGrid>
      <w:tr w:rsidR="00F222E9" w:rsidRPr="00F222E9" w:rsidTr="00A67F13">
        <w:trPr>
          <w:cantSplit/>
        </w:trPr>
        <w:tc>
          <w:tcPr>
            <w:tcW w:w="1973" w:type="pct"/>
            <w:tcBorders>
              <w:top w:val="nil"/>
              <w:left w:val="nil"/>
              <w:bottom w:val="nil"/>
              <w:right w:val="nil"/>
            </w:tcBorders>
          </w:tcPr>
          <w:p w:rsidR="00F222E9" w:rsidRPr="00F222E9" w:rsidRDefault="00F222E9" w:rsidP="00A67F13">
            <w:pPr>
              <w:autoSpaceDE w:val="0"/>
              <w:autoSpaceDN w:val="0"/>
              <w:adjustRightInd w:val="0"/>
              <w:spacing w:after="0" w:line="240" w:lineRule="auto"/>
              <w:jc w:val="center"/>
              <w:rPr>
                <w:rFonts w:ascii="Times New Roman" w:eastAsia="Times New Roman" w:hAnsi="Times New Roman"/>
                <w:b/>
                <w:sz w:val="28"/>
                <w:szCs w:val="28"/>
                <w:lang w:eastAsia="ru-RU"/>
              </w:rPr>
            </w:pPr>
          </w:p>
          <w:p w:rsidR="00F222E9" w:rsidRPr="00F222E9" w:rsidRDefault="00F222E9" w:rsidP="00A67F13">
            <w:pPr>
              <w:autoSpaceDE w:val="0"/>
              <w:autoSpaceDN w:val="0"/>
              <w:adjustRightInd w:val="0"/>
              <w:spacing w:after="0" w:line="240" w:lineRule="auto"/>
              <w:jc w:val="center"/>
              <w:rPr>
                <w:rFonts w:ascii="Times New Roman" w:eastAsia="Times New Roman" w:hAnsi="Times New Roman"/>
                <w:b/>
                <w:sz w:val="28"/>
                <w:szCs w:val="28"/>
                <w:lang w:eastAsia="ru-RU"/>
              </w:rPr>
            </w:pPr>
            <w:r w:rsidRPr="00F222E9">
              <w:rPr>
                <w:rFonts w:ascii="Times New Roman" w:eastAsia="Times New Roman" w:hAnsi="Times New Roman"/>
                <w:b/>
                <w:sz w:val="28"/>
                <w:szCs w:val="28"/>
                <w:lang w:eastAsia="ru-RU"/>
              </w:rPr>
              <w:t>«Изьва»</w:t>
            </w:r>
          </w:p>
          <w:p w:rsidR="00F222E9" w:rsidRPr="00F222E9" w:rsidRDefault="00F222E9" w:rsidP="00A67F13">
            <w:pPr>
              <w:autoSpaceDE w:val="0"/>
              <w:autoSpaceDN w:val="0"/>
              <w:adjustRightInd w:val="0"/>
              <w:spacing w:after="0" w:line="240" w:lineRule="auto"/>
              <w:jc w:val="center"/>
              <w:rPr>
                <w:rFonts w:ascii="Times New Roman" w:eastAsia="Times New Roman" w:hAnsi="Times New Roman"/>
                <w:b/>
                <w:sz w:val="28"/>
                <w:szCs w:val="28"/>
                <w:lang w:eastAsia="ru-RU"/>
              </w:rPr>
            </w:pPr>
            <w:r w:rsidRPr="00F222E9">
              <w:rPr>
                <w:rFonts w:ascii="Times New Roman" w:eastAsia="Times New Roman" w:hAnsi="Times New Roman"/>
                <w:b/>
                <w:sz w:val="28"/>
                <w:szCs w:val="28"/>
                <w:lang w:eastAsia="ru-RU"/>
              </w:rPr>
              <w:t>муниципальнöй райöнса</w:t>
            </w:r>
          </w:p>
          <w:p w:rsidR="00F222E9" w:rsidRPr="00F222E9" w:rsidRDefault="00F222E9" w:rsidP="00A67F13">
            <w:pPr>
              <w:autoSpaceDE w:val="0"/>
              <w:autoSpaceDN w:val="0"/>
              <w:adjustRightInd w:val="0"/>
              <w:spacing w:after="0" w:line="240" w:lineRule="auto"/>
              <w:jc w:val="center"/>
              <w:rPr>
                <w:rFonts w:ascii="Times New Roman" w:eastAsia="Times New Roman" w:hAnsi="Times New Roman"/>
                <w:b/>
                <w:sz w:val="28"/>
                <w:szCs w:val="28"/>
                <w:lang w:eastAsia="ru-RU"/>
              </w:rPr>
            </w:pPr>
            <w:r w:rsidRPr="00F222E9">
              <w:rPr>
                <w:rFonts w:ascii="Times New Roman" w:eastAsia="Times New Roman" w:hAnsi="Times New Roman"/>
                <w:b/>
                <w:sz w:val="28"/>
                <w:szCs w:val="28"/>
                <w:lang w:eastAsia="ru-RU"/>
              </w:rPr>
              <w:t>администрация</w:t>
            </w:r>
          </w:p>
        </w:tc>
        <w:tc>
          <w:tcPr>
            <w:tcW w:w="1004" w:type="pct"/>
            <w:tcBorders>
              <w:top w:val="nil"/>
              <w:left w:val="nil"/>
              <w:bottom w:val="nil"/>
              <w:right w:val="nil"/>
            </w:tcBorders>
          </w:tcPr>
          <w:p w:rsidR="00F222E9" w:rsidRPr="00F222E9" w:rsidRDefault="00F222E9" w:rsidP="00A67F13">
            <w:pPr>
              <w:autoSpaceDE w:val="0"/>
              <w:autoSpaceDN w:val="0"/>
              <w:adjustRightInd w:val="0"/>
              <w:spacing w:after="0" w:line="240" w:lineRule="auto"/>
              <w:jc w:val="center"/>
              <w:rPr>
                <w:rFonts w:ascii="Times New Roman" w:eastAsia="Times New Roman" w:hAnsi="Times New Roman"/>
                <w:b/>
                <w:noProof/>
                <w:sz w:val="28"/>
                <w:szCs w:val="28"/>
                <w:lang w:eastAsia="ru-RU"/>
              </w:rPr>
            </w:pPr>
            <w:r w:rsidRPr="00F222E9">
              <w:rPr>
                <w:rFonts w:ascii="Times New Roman" w:eastAsia="Times New Roman" w:hAnsi="Times New Roman"/>
                <w:noProof/>
                <w:sz w:val="28"/>
                <w:szCs w:val="28"/>
                <w:lang w:eastAsia="ru-RU"/>
              </w:rPr>
              <w:drawing>
                <wp:inline distT="0" distB="0" distL="0" distR="0">
                  <wp:extent cx="902335" cy="1099820"/>
                  <wp:effectExtent l="19050" t="0" r="0" b="0"/>
                  <wp:docPr id="39" name="Рисунок 1" descr="photo-55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hoto-55104"/>
                          <pic:cNvPicPr>
                            <a:picLocks noChangeAspect="1" noChangeArrowheads="1"/>
                          </pic:cNvPicPr>
                        </pic:nvPicPr>
                        <pic:blipFill>
                          <a:blip r:embed="rId18" cstate="print"/>
                          <a:srcRect/>
                          <a:stretch>
                            <a:fillRect/>
                          </a:stretch>
                        </pic:blipFill>
                        <pic:spPr bwMode="auto">
                          <a:xfrm>
                            <a:off x="0" y="0"/>
                            <a:ext cx="902335" cy="1099820"/>
                          </a:xfrm>
                          <a:prstGeom prst="rect">
                            <a:avLst/>
                          </a:prstGeom>
                          <a:noFill/>
                          <a:ln w="9525">
                            <a:noFill/>
                            <a:miter lim="800000"/>
                            <a:headEnd/>
                            <a:tailEnd/>
                          </a:ln>
                        </pic:spPr>
                      </pic:pic>
                    </a:graphicData>
                  </a:graphic>
                </wp:inline>
              </w:drawing>
            </w:r>
          </w:p>
        </w:tc>
        <w:tc>
          <w:tcPr>
            <w:tcW w:w="2023" w:type="pct"/>
            <w:tcBorders>
              <w:top w:val="nil"/>
              <w:left w:val="nil"/>
              <w:bottom w:val="nil"/>
              <w:right w:val="nil"/>
            </w:tcBorders>
          </w:tcPr>
          <w:p w:rsidR="00F222E9" w:rsidRPr="00F222E9" w:rsidRDefault="00F222E9" w:rsidP="00A67F13">
            <w:pPr>
              <w:autoSpaceDE w:val="0"/>
              <w:autoSpaceDN w:val="0"/>
              <w:adjustRightInd w:val="0"/>
              <w:spacing w:after="0" w:line="240" w:lineRule="auto"/>
              <w:jc w:val="center"/>
              <w:rPr>
                <w:rFonts w:ascii="Times New Roman" w:eastAsia="Times New Roman" w:hAnsi="Times New Roman"/>
                <w:b/>
                <w:sz w:val="28"/>
                <w:szCs w:val="28"/>
                <w:lang w:eastAsia="ru-RU"/>
              </w:rPr>
            </w:pPr>
          </w:p>
          <w:p w:rsidR="00F222E9" w:rsidRPr="00F222E9" w:rsidRDefault="00F222E9" w:rsidP="00A67F13">
            <w:pPr>
              <w:autoSpaceDE w:val="0"/>
              <w:autoSpaceDN w:val="0"/>
              <w:adjustRightInd w:val="0"/>
              <w:spacing w:after="0" w:line="240" w:lineRule="auto"/>
              <w:jc w:val="center"/>
              <w:rPr>
                <w:rFonts w:ascii="Times New Roman" w:eastAsia="Times New Roman" w:hAnsi="Times New Roman"/>
                <w:b/>
                <w:sz w:val="28"/>
                <w:szCs w:val="28"/>
                <w:lang w:eastAsia="ru-RU"/>
              </w:rPr>
            </w:pPr>
            <w:r w:rsidRPr="00F222E9">
              <w:rPr>
                <w:rFonts w:ascii="Times New Roman" w:eastAsia="Times New Roman" w:hAnsi="Times New Roman"/>
                <w:b/>
                <w:sz w:val="28"/>
                <w:szCs w:val="28"/>
                <w:lang w:eastAsia="ru-RU"/>
              </w:rPr>
              <w:t>Администрация</w:t>
            </w:r>
          </w:p>
          <w:p w:rsidR="00F222E9" w:rsidRPr="00F222E9" w:rsidRDefault="00F222E9" w:rsidP="00A67F13">
            <w:pPr>
              <w:autoSpaceDE w:val="0"/>
              <w:autoSpaceDN w:val="0"/>
              <w:adjustRightInd w:val="0"/>
              <w:spacing w:after="0" w:line="240" w:lineRule="auto"/>
              <w:jc w:val="center"/>
              <w:rPr>
                <w:rFonts w:ascii="Times New Roman" w:eastAsia="Times New Roman" w:hAnsi="Times New Roman"/>
                <w:b/>
                <w:sz w:val="28"/>
                <w:szCs w:val="28"/>
                <w:lang w:eastAsia="ru-RU"/>
              </w:rPr>
            </w:pPr>
            <w:r w:rsidRPr="00F222E9">
              <w:rPr>
                <w:rFonts w:ascii="Times New Roman" w:eastAsia="Times New Roman" w:hAnsi="Times New Roman"/>
                <w:b/>
                <w:sz w:val="28"/>
                <w:szCs w:val="28"/>
                <w:lang w:eastAsia="ru-RU"/>
              </w:rPr>
              <w:t>муниципального района</w:t>
            </w:r>
          </w:p>
          <w:p w:rsidR="00F222E9" w:rsidRPr="00F222E9" w:rsidRDefault="00F222E9" w:rsidP="00A67F13">
            <w:pPr>
              <w:autoSpaceDE w:val="0"/>
              <w:autoSpaceDN w:val="0"/>
              <w:adjustRightInd w:val="0"/>
              <w:spacing w:after="0" w:line="240" w:lineRule="auto"/>
              <w:jc w:val="center"/>
              <w:rPr>
                <w:rFonts w:ascii="Times New Roman" w:eastAsia="Times New Roman" w:hAnsi="Times New Roman"/>
                <w:b/>
                <w:sz w:val="28"/>
                <w:szCs w:val="28"/>
                <w:lang w:eastAsia="ru-RU"/>
              </w:rPr>
            </w:pPr>
            <w:r w:rsidRPr="00F222E9">
              <w:rPr>
                <w:rFonts w:ascii="Times New Roman" w:eastAsia="Times New Roman" w:hAnsi="Times New Roman"/>
                <w:b/>
                <w:sz w:val="28"/>
                <w:szCs w:val="28"/>
                <w:lang w:eastAsia="ru-RU"/>
              </w:rPr>
              <w:t>«Ижемский»</w:t>
            </w:r>
          </w:p>
        </w:tc>
      </w:tr>
    </w:tbl>
    <w:p w:rsidR="00F222E9" w:rsidRPr="00F222E9" w:rsidRDefault="00F222E9" w:rsidP="00F222E9">
      <w:pPr>
        <w:autoSpaceDE w:val="0"/>
        <w:autoSpaceDN w:val="0"/>
        <w:adjustRightInd w:val="0"/>
        <w:spacing w:after="0" w:line="240" w:lineRule="auto"/>
        <w:jc w:val="center"/>
        <w:rPr>
          <w:rFonts w:ascii="Times New Roman" w:eastAsia="Times New Roman" w:hAnsi="Times New Roman"/>
          <w:b/>
          <w:sz w:val="28"/>
          <w:szCs w:val="28"/>
          <w:lang w:eastAsia="ru-RU"/>
        </w:rPr>
      </w:pPr>
      <w:r w:rsidRPr="00F222E9">
        <w:rPr>
          <w:rFonts w:ascii="Times New Roman" w:eastAsia="Times New Roman" w:hAnsi="Times New Roman"/>
          <w:sz w:val="28"/>
          <w:szCs w:val="28"/>
          <w:lang w:eastAsia="ru-RU"/>
        </w:rPr>
        <w:tab/>
      </w:r>
      <w:r w:rsidRPr="00F222E9">
        <w:rPr>
          <w:rFonts w:ascii="Times New Roman" w:eastAsia="Times New Roman" w:hAnsi="Times New Roman"/>
          <w:sz w:val="28"/>
          <w:szCs w:val="28"/>
          <w:lang w:eastAsia="ru-RU"/>
        </w:rPr>
        <w:tab/>
      </w:r>
      <w:r w:rsidRPr="00F222E9">
        <w:rPr>
          <w:rFonts w:ascii="Times New Roman" w:eastAsia="Times New Roman" w:hAnsi="Times New Roman"/>
          <w:sz w:val="28"/>
          <w:szCs w:val="28"/>
          <w:lang w:eastAsia="ru-RU"/>
        </w:rPr>
        <w:tab/>
      </w:r>
      <w:r w:rsidRPr="00F222E9">
        <w:rPr>
          <w:rFonts w:ascii="Times New Roman" w:eastAsia="Times New Roman" w:hAnsi="Times New Roman"/>
          <w:sz w:val="28"/>
          <w:szCs w:val="28"/>
          <w:lang w:eastAsia="ru-RU"/>
        </w:rPr>
        <w:tab/>
      </w:r>
      <w:r w:rsidRPr="00F222E9">
        <w:rPr>
          <w:rFonts w:ascii="Times New Roman" w:eastAsia="Times New Roman" w:hAnsi="Times New Roman"/>
          <w:sz w:val="28"/>
          <w:szCs w:val="28"/>
          <w:lang w:eastAsia="ru-RU"/>
        </w:rPr>
        <w:tab/>
      </w:r>
      <w:r w:rsidRPr="00F222E9">
        <w:rPr>
          <w:rFonts w:ascii="Times New Roman" w:eastAsia="Times New Roman" w:hAnsi="Times New Roman"/>
          <w:sz w:val="28"/>
          <w:szCs w:val="28"/>
          <w:lang w:eastAsia="ru-RU"/>
        </w:rPr>
        <w:tab/>
      </w:r>
      <w:r w:rsidRPr="00F222E9">
        <w:rPr>
          <w:rFonts w:ascii="Times New Roman" w:eastAsia="Times New Roman" w:hAnsi="Times New Roman"/>
          <w:sz w:val="28"/>
          <w:szCs w:val="28"/>
          <w:lang w:eastAsia="ru-RU"/>
        </w:rPr>
        <w:tab/>
      </w:r>
    </w:p>
    <w:p w:rsidR="00F222E9" w:rsidRPr="00F222E9" w:rsidRDefault="00F222E9" w:rsidP="00F222E9">
      <w:pPr>
        <w:tabs>
          <w:tab w:val="left" w:pos="8456"/>
        </w:tabs>
        <w:autoSpaceDE w:val="0"/>
        <w:autoSpaceDN w:val="0"/>
        <w:adjustRightInd w:val="0"/>
        <w:spacing w:after="0" w:line="240" w:lineRule="auto"/>
        <w:jc w:val="center"/>
        <w:rPr>
          <w:rFonts w:ascii="Times New Roman" w:eastAsia="Times New Roman" w:hAnsi="Times New Roman"/>
          <w:b/>
          <w:sz w:val="28"/>
          <w:szCs w:val="28"/>
          <w:lang w:eastAsia="ru-RU"/>
        </w:rPr>
      </w:pPr>
      <w:r w:rsidRPr="00F222E9">
        <w:rPr>
          <w:rFonts w:ascii="Times New Roman" w:eastAsia="Times New Roman" w:hAnsi="Times New Roman"/>
          <w:b/>
          <w:sz w:val="28"/>
          <w:szCs w:val="28"/>
          <w:lang w:eastAsia="ru-RU"/>
        </w:rPr>
        <w:t>Ш У Ö М</w:t>
      </w:r>
    </w:p>
    <w:p w:rsidR="00F222E9" w:rsidRPr="00F222E9" w:rsidRDefault="00F222E9" w:rsidP="00F222E9">
      <w:pPr>
        <w:autoSpaceDE w:val="0"/>
        <w:autoSpaceDN w:val="0"/>
        <w:adjustRightInd w:val="0"/>
        <w:spacing w:after="0" w:line="240" w:lineRule="auto"/>
        <w:jc w:val="center"/>
        <w:rPr>
          <w:rFonts w:ascii="Times New Roman" w:eastAsia="Times New Roman" w:hAnsi="Times New Roman"/>
          <w:sz w:val="28"/>
          <w:szCs w:val="28"/>
          <w:lang w:eastAsia="ru-RU"/>
        </w:rPr>
      </w:pPr>
    </w:p>
    <w:p w:rsidR="00F222E9" w:rsidRPr="00F222E9" w:rsidRDefault="00F222E9" w:rsidP="00F222E9">
      <w:pPr>
        <w:keepLines/>
        <w:autoSpaceDE w:val="0"/>
        <w:autoSpaceDN w:val="0"/>
        <w:adjustRightInd w:val="0"/>
        <w:spacing w:after="0" w:line="240" w:lineRule="auto"/>
        <w:jc w:val="center"/>
        <w:outlineLvl w:val="0"/>
        <w:rPr>
          <w:rFonts w:ascii="Times New Roman" w:eastAsia="Times New Roman" w:hAnsi="Times New Roman"/>
          <w:b/>
          <w:bCs/>
          <w:kern w:val="32"/>
          <w:sz w:val="28"/>
          <w:szCs w:val="28"/>
          <w:lang w:eastAsia="ru-RU"/>
        </w:rPr>
      </w:pPr>
      <w:r w:rsidRPr="00F222E9">
        <w:rPr>
          <w:rFonts w:ascii="Times New Roman" w:eastAsia="Times New Roman" w:hAnsi="Times New Roman"/>
          <w:b/>
          <w:bCs/>
          <w:kern w:val="32"/>
          <w:sz w:val="28"/>
          <w:szCs w:val="28"/>
          <w:lang w:eastAsia="ru-RU"/>
        </w:rPr>
        <w:t>П  О С Т А Н О В Л Е Н И Е</w:t>
      </w: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line="240" w:lineRule="auto"/>
        <w:rPr>
          <w:rFonts w:ascii="Times New Roman" w:eastAsia="Times New Roman" w:hAnsi="Times New Roman"/>
          <w:color w:val="000000"/>
          <w:sz w:val="28"/>
          <w:szCs w:val="28"/>
          <w:lang w:eastAsia="ru-RU"/>
        </w:rPr>
      </w:pPr>
      <w:r w:rsidRPr="00F222E9">
        <w:rPr>
          <w:rFonts w:ascii="Times New Roman" w:eastAsia="Times New Roman" w:hAnsi="Times New Roman"/>
          <w:color w:val="000000"/>
          <w:sz w:val="28"/>
          <w:szCs w:val="28"/>
          <w:lang w:eastAsia="ru-RU"/>
        </w:rPr>
        <w:t xml:space="preserve">от 11 октября 2017 года                                                    </w:t>
      </w:r>
      <w:r w:rsidR="007F7168">
        <w:rPr>
          <w:rFonts w:ascii="Times New Roman" w:eastAsia="Times New Roman" w:hAnsi="Times New Roman"/>
          <w:color w:val="000000"/>
          <w:sz w:val="28"/>
          <w:szCs w:val="28"/>
          <w:lang w:eastAsia="ru-RU"/>
        </w:rPr>
        <w:t xml:space="preserve">                            </w:t>
      </w:r>
      <w:r w:rsidRPr="00F222E9">
        <w:rPr>
          <w:rFonts w:ascii="Times New Roman" w:eastAsia="Times New Roman" w:hAnsi="Times New Roman"/>
          <w:color w:val="000000"/>
          <w:sz w:val="28"/>
          <w:szCs w:val="28"/>
          <w:lang w:eastAsia="ru-RU"/>
        </w:rPr>
        <w:t xml:space="preserve"> № 835</w:t>
      </w:r>
    </w:p>
    <w:p w:rsidR="00F222E9" w:rsidRPr="00F222E9" w:rsidRDefault="00F222E9" w:rsidP="00F222E9">
      <w:pPr>
        <w:spacing w:after="0" w:line="240" w:lineRule="auto"/>
        <w:rPr>
          <w:rFonts w:ascii="Times New Roman" w:eastAsia="Times New Roman" w:hAnsi="Times New Roman"/>
          <w:color w:val="000000"/>
          <w:sz w:val="28"/>
          <w:szCs w:val="28"/>
          <w:lang w:eastAsia="ru-RU"/>
        </w:rPr>
      </w:pPr>
      <w:r w:rsidRPr="00F222E9">
        <w:rPr>
          <w:rFonts w:ascii="Times New Roman" w:eastAsia="Times New Roman" w:hAnsi="Times New Roman"/>
          <w:color w:val="000000"/>
          <w:sz w:val="28"/>
          <w:szCs w:val="28"/>
          <w:lang w:eastAsia="ru-RU"/>
        </w:rPr>
        <w:t>Республика Коми, Ижемский район, с. Ижма</w:t>
      </w:r>
    </w:p>
    <w:p w:rsidR="00F222E9" w:rsidRPr="00F222E9" w:rsidRDefault="00F222E9" w:rsidP="00F222E9">
      <w:pPr>
        <w:spacing w:after="0"/>
        <w:rPr>
          <w:rFonts w:ascii="Times New Roman" w:hAnsi="Times New Roman"/>
          <w:sz w:val="28"/>
          <w:szCs w:val="28"/>
        </w:rPr>
      </w:pP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bookmarkStart w:id="10" w:name="P32"/>
      <w:bookmarkEnd w:id="10"/>
      <w:r w:rsidRPr="00F222E9">
        <w:rPr>
          <w:rFonts w:ascii="Times New Roman" w:eastAsia="Times New Roman" w:hAnsi="Times New Roman"/>
          <w:sz w:val="28"/>
          <w:szCs w:val="28"/>
          <w:lang w:eastAsia="ru-RU"/>
        </w:rPr>
        <w:t>О дополнительных гарантиях права граждан, проживающих на территории муниципального образования муниципального района «Ижемский», на получение бесплатной юридической помощи</w:t>
      </w:r>
    </w:p>
    <w:p w:rsidR="00F222E9" w:rsidRPr="00F222E9" w:rsidRDefault="00F222E9" w:rsidP="00F222E9">
      <w:pPr>
        <w:widowControl w:val="0"/>
        <w:autoSpaceDE w:val="0"/>
        <w:autoSpaceDN w:val="0"/>
        <w:spacing w:after="0" w:line="240" w:lineRule="auto"/>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Руководствуясь </w:t>
      </w:r>
      <w:hyperlink r:id="rId19" w:history="1">
        <w:r w:rsidRPr="00F222E9">
          <w:rPr>
            <w:rFonts w:ascii="Times New Roman" w:eastAsia="Times New Roman" w:hAnsi="Times New Roman"/>
            <w:sz w:val="28"/>
            <w:szCs w:val="28"/>
            <w:lang w:eastAsia="ru-RU"/>
          </w:rPr>
          <w:t>частью 3 статьи 4</w:t>
        </w:r>
      </w:hyperlink>
      <w:r w:rsidRPr="00F222E9">
        <w:rPr>
          <w:rFonts w:ascii="Times New Roman" w:eastAsia="Times New Roman" w:hAnsi="Times New Roman"/>
          <w:sz w:val="28"/>
          <w:szCs w:val="28"/>
          <w:lang w:eastAsia="ru-RU"/>
        </w:rPr>
        <w:t xml:space="preserve">, </w:t>
      </w:r>
      <w:hyperlink r:id="rId20" w:history="1">
        <w:r w:rsidRPr="00F222E9">
          <w:rPr>
            <w:rFonts w:ascii="Times New Roman" w:eastAsia="Times New Roman" w:hAnsi="Times New Roman"/>
            <w:sz w:val="28"/>
            <w:szCs w:val="28"/>
            <w:lang w:eastAsia="ru-RU"/>
          </w:rPr>
          <w:t>статьями 6</w:t>
        </w:r>
      </w:hyperlink>
      <w:r w:rsidRPr="00F222E9">
        <w:rPr>
          <w:rFonts w:ascii="Times New Roman" w:eastAsia="Times New Roman" w:hAnsi="Times New Roman"/>
          <w:sz w:val="28"/>
          <w:szCs w:val="28"/>
          <w:lang w:eastAsia="ru-RU"/>
        </w:rPr>
        <w:t xml:space="preserve">, </w:t>
      </w:r>
      <w:hyperlink r:id="rId21" w:history="1">
        <w:r w:rsidRPr="00F222E9">
          <w:rPr>
            <w:rFonts w:ascii="Times New Roman" w:eastAsia="Times New Roman" w:hAnsi="Times New Roman"/>
            <w:sz w:val="28"/>
            <w:szCs w:val="28"/>
            <w:lang w:eastAsia="ru-RU"/>
          </w:rPr>
          <w:t>14</w:t>
        </w:r>
      </w:hyperlink>
      <w:r w:rsidRPr="00F222E9">
        <w:rPr>
          <w:rFonts w:ascii="Times New Roman" w:eastAsia="Times New Roman" w:hAnsi="Times New Roman"/>
          <w:sz w:val="28"/>
          <w:szCs w:val="28"/>
          <w:lang w:eastAsia="ru-RU"/>
        </w:rPr>
        <w:t xml:space="preserve">, </w:t>
      </w:r>
      <w:hyperlink r:id="rId22" w:history="1">
        <w:r w:rsidRPr="00F222E9">
          <w:rPr>
            <w:rFonts w:ascii="Times New Roman" w:eastAsia="Times New Roman" w:hAnsi="Times New Roman"/>
            <w:sz w:val="28"/>
            <w:szCs w:val="28"/>
            <w:lang w:eastAsia="ru-RU"/>
          </w:rPr>
          <w:t>28</w:t>
        </w:r>
      </w:hyperlink>
      <w:r w:rsidRPr="00F222E9">
        <w:rPr>
          <w:rFonts w:ascii="Times New Roman" w:eastAsia="Times New Roman" w:hAnsi="Times New Roman"/>
          <w:sz w:val="28"/>
          <w:szCs w:val="28"/>
          <w:lang w:eastAsia="ru-RU"/>
        </w:rPr>
        <w:t xml:space="preserve"> Федерального закона от 21 ноября 2011 года № 324-ФЗ «О бесплатной юридической помощи в Российской Федерации», Федеральным </w:t>
      </w:r>
      <w:hyperlink r:id="rId23" w:history="1">
        <w:r w:rsidRPr="00F222E9">
          <w:rPr>
            <w:rFonts w:ascii="Times New Roman" w:eastAsia="Times New Roman" w:hAnsi="Times New Roman"/>
            <w:sz w:val="28"/>
            <w:szCs w:val="28"/>
            <w:lang w:eastAsia="ru-RU"/>
          </w:rPr>
          <w:t>законом</w:t>
        </w:r>
      </w:hyperlink>
      <w:r w:rsidRPr="00F222E9">
        <w:rPr>
          <w:rFonts w:ascii="Times New Roman" w:eastAsia="Times New Roman" w:hAnsi="Times New Roman"/>
          <w:sz w:val="28"/>
          <w:szCs w:val="28"/>
          <w:lang w:eastAsia="ru-RU"/>
        </w:rPr>
        <w:t xml:space="preserve"> от 06.10.2003 № 131-ФЗ «Об общих принципах организации местного самоуправления в Российской Федерации», </w:t>
      </w:r>
      <w:hyperlink r:id="rId24" w:history="1">
        <w:r w:rsidRPr="00F222E9">
          <w:rPr>
            <w:rFonts w:ascii="Times New Roman" w:eastAsia="Times New Roman" w:hAnsi="Times New Roman"/>
            <w:sz w:val="28"/>
            <w:szCs w:val="28"/>
            <w:lang w:eastAsia="ru-RU"/>
          </w:rPr>
          <w:t>Основами</w:t>
        </w:r>
      </w:hyperlink>
      <w:r w:rsidRPr="00F222E9">
        <w:rPr>
          <w:rFonts w:ascii="Times New Roman" w:eastAsia="Times New Roman" w:hAnsi="Times New Roman"/>
          <w:sz w:val="28"/>
          <w:szCs w:val="28"/>
          <w:lang w:eastAsia="ru-RU"/>
        </w:rPr>
        <w:t xml:space="preserve"> государственной политики Российской Федерации в сфере развития правовой грамотности и правосознания граждан, утвержденными Президентом Российской Федерации от 28 апреля 2011 года № Пр-1168, и в целях установления дополнительных гарантий права граждан на получение бесплатной юридической помощи, решением Совета муниципального района «Ижемский»  от 24 августа 2017 года «О наделении администрации муниципального района «Ижемский» полномочиями в сфере бесплатной юридической помощи»</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ind w:firstLine="540"/>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администрация муниципального района «Ижемский»</w:t>
      </w:r>
    </w:p>
    <w:p w:rsidR="00F222E9" w:rsidRPr="00F222E9" w:rsidRDefault="00F222E9" w:rsidP="00F222E9">
      <w:pPr>
        <w:widowControl w:val="0"/>
        <w:autoSpaceDE w:val="0"/>
        <w:autoSpaceDN w:val="0"/>
        <w:spacing w:after="0" w:line="240" w:lineRule="auto"/>
        <w:ind w:firstLine="540"/>
        <w:jc w:val="center"/>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ind w:firstLine="540"/>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П О С Т А Н О В Л Я Е Т:</w:t>
      </w:r>
    </w:p>
    <w:p w:rsidR="00F222E9" w:rsidRPr="00F222E9" w:rsidRDefault="00F222E9" w:rsidP="00F222E9">
      <w:pPr>
        <w:widowControl w:val="0"/>
        <w:autoSpaceDE w:val="0"/>
        <w:autoSpaceDN w:val="0"/>
        <w:spacing w:after="0" w:line="240" w:lineRule="auto"/>
        <w:ind w:firstLine="540"/>
        <w:jc w:val="center"/>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1. Утвердить </w:t>
      </w:r>
      <w:hyperlink w:anchor="P32" w:history="1">
        <w:r w:rsidRPr="00F222E9">
          <w:rPr>
            <w:rFonts w:ascii="Times New Roman" w:eastAsia="Times New Roman" w:hAnsi="Times New Roman"/>
            <w:sz w:val="28"/>
            <w:szCs w:val="28"/>
            <w:lang w:eastAsia="ru-RU"/>
          </w:rPr>
          <w:t>Положение</w:t>
        </w:r>
      </w:hyperlink>
      <w:r w:rsidRPr="00F222E9">
        <w:rPr>
          <w:rFonts w:ascii="Times New Roman" w:eastAsia="Times New Roman" w:hAnsi="Times New Roman"/>
          <w:sz w:val="28"/>
          <w:szCs w:val="28"/>
          <w:lang w:eastAsia="ru-RU"/>
        </w:rPr>
        <w:t xml:space="preserve"> о порядке оказания бесплатной юридической помощи гражданам, проживающим на территории муниципального образования муниципального района «Ижемский» согласно приложению № 1 к настоящему постановлению.</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2. Утвердить форму </w:t>
      </w:r>
      <w:hyperlink w:anchor="P75" w:history="1">
        <w:r w:rsidRPr="00F222E9">
          <w:rPr>
            <w:rFonts w:ascii="Times New Roman" w:eastAsia="Times New Roman" w:hAnsi="Times New Roman"/>
            <w:sz w:val="28"/>
            <w:szCs w:val="28"/>
            <w:lang w:eastAsia="ru-RU"/>
          </w:rPr>
          <w:t>журнал</w:t>
        </w:r>
      </w:hyperlink>
      <w:r w:rsidRPr="00F222E9">
        <w:rPr>
          <w:rFonts w:ascii="Times New Roman" w:eastAsia="Times New Roman" w:hAnsi="Times New Roman"/>
          <w:sz w:val="28"/>
          <w:szCs w:val="28"/>
          <w:lang w:eastAsia="ru-RU"/>
        </w:rPr>
        <w:t>а учета приема граждан, обратившихся за получением бесплатной юридической помощи, согласно приложению № 2 к настоящему постановлению.</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3. Отделу правовой и кадровой работы  администрации муниципального района «Ижемский» оказывать бесплатную юридическую помощь </w:t>
      </w:r>
      <w:r w:rsidRPr="00F222E9">
        <w:rPr>
          <w:rFonts w:ascii="Times New Roman" w:eastAsia="Times New Roman" w:hAnsi="Times New Roman"/>
          <w:sz w:val="28"/>
          <w:szCs w:val="28"/>
          <w:lang w:eastAsia="ru-RU"/>
        </w:rPr>
        <w:lastRenderedPageBreak/>
        <w:t xml:space="preserve">гражданам, проживающим на территории муниципального района «Ижемский» в соответствии с утвержденным </w:t>
      </w:r>
      <w:hyperlink w:anchor="P32" w:history="1">
        <w:r w:rsidRPr="00F222E9">
          <w:rPr>
            <w:rFonts w:ascii="Times New Roman" w:eastAsia="Times New Roman" w:hAnsi="Times New Roman"/>
            <w:sz w:val="28"/>
            <w:szCs w:val="28"/>
            <w:lang w:eastAsia="ru-RU"/>
          </w:rPr>
          <w:t>Положением</w:t>
        </w:r>
      </w:hyperlink>
      <w:r w:rsidRPr="00F222E9">
        <w:rPr>
          <w:rFonts w:ascii="Times New Roman" w:eastAsia="Times New Roman" w:hAnsi="Times New Roman"/>
          <w:sz w:val="28"/>
          <w:szCs w:val="28"/>
          <w:lang w:eastAsia="ru-RU"/>
        </w:rPr>
        <w:t>.</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4. Контроль за исполнением настоящего постановления оставляю за собой.</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5. Настоящее постановление вступает в силу со дня его официального опубликования и подлежит размещению на официальном интернет-сайте муниципального образования  муниципального района «Ижемский».</w:t>
      </w: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Руководитель администрации</w:t>
      </w:r>
    </w:p>
    <w:p w:rsidR="00F222E9" w:rsidRPr="00F222E9" w:rsidRDefault="00F222E9" w:rsidP="00F222E9">
      <w:pPr>
        <w:widowControl w:val="0"/>
        <w:autoSpaceDE w:val="0"/>
        <w:autoSpaceDN w:val="0"/>
        <w:spacing w:after="0" w:line="240" w:lineRule="auto"/>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муниципального района «Ижемский»                                         Л.И. Терентьева</w:t>
      </w: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B1191F" w:rsidRDefault="00B1191F" w:rsidP="00F222E9">
      <w:pPr>
        <w:widowControl w:val="0"/>
        <w:autoSpaceDE w:val="0"/>
        <w:autoSpaceDN w:val="0"/>
        <w:spacing w:after="0" w:line="240" w:lineRule="auto"/>
        <w:jc w:val="right"/>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lastRenderedPageBreak/>
        <w:t>Приложение № 1</w:t>
      </w: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к постановлению администрации</w:t>
      </w: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 муниципального района «Ижемский»</w:t>
      </w: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от 11 октября 2017 года  № 835</w:t>
      </w:r>
    </w:p>
    <w:p w:rsidR="00F222E9" w:rsidRPr="00F222E9" w:rsidRDefault="00F222E9" w:rsidP="00F222E9">
      <w:pPr>
        <w:widowControl w:val="0"/>
        <w:autoSpaceDE w:val="0"/>
        <w:autoSpaceDN w:val="0"/>
        <w:spacing w:after="0" w:line="240" w:lineRule="auto"/>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center"/>
        <w:rPr>
          <w:rFonts w:ascii="Times New Roman" w:eastAsia="Times New Roman" w:hAnsi="Times New Roman"/>
          <w:b/>
          <w:sz w:val="28"/>
          <w:szCs w:val="28"/>
          <w:lang w:eastAsia="ru-RU"/>
        </w:rPr>
      </w:pPr>
    </w:p>
    <w:p w:rsidR="00F222E9" w:rsidRPr="00F222E9" w:rsidRDefault="00F222E9" w:rsidP="00F222E9">
      <w:pPr>
        <w:widowControl w:val="0"/>
        <w:autoSpaceDE w:val="0"/>
        <w:autoSpaceDN w:val="0"/>
        <w:spacing w:after="0" w:line="240" w:lineRule="auto"/>
        <w:jc w:val="center"/>
        <w:rPr>
          <w:rFonts w:ascii="Times New Roman" w:eastAsia="Times New Roman" w:hAnsi="Times New Roman"/>
          <w:b/>
          <w:sz w:val="28"/>
          <w:szCs w:val="28"/>
          <w:lang w:eastAsia="ru-RU"/>
        </w:rPr>
      </w:pPr>
      <w:r w:rsidRPr="00F222E9">
        <w:rPr>
          <w:rFonts w:ascii="Times New Roman" w:eastAsia="Times New Roman" w:hAnsi="Times New Roman"/>
          <w:b/>
          <w:sz w:val="28"/>
          <w:szCs w:val="28"/>
          <w:lang w:eastAsia="ru-RU"/>
        </w:rPr>
        <w:t>ПОЛОЖЕНИЕ</w:t>
      </w:r>
    </w:p>
    <w:p w:rsidR="00F222E9" w:rsidRPr="00F222E9" w:rsidRDefault="00F222E9" w:rsidP="00F222E9">
      <w:pPr>
        <w:widowControl w:val="0"/>
        <w:autoSpaceDE w:val="0"/>
        <w:autoSpaceDN w:val="0"/>
        <w:spacing w:after="0" w:line="240" w:lineRule="auto"/>
        <w:jc w:val="center"/>
        <w:rPr>
          <w:rFonts w:ascii="Times New Roman" w:eastAsia="Times New Roman" w:hAnsi="Times New Roman"/>
          <w:b/>
          <w:sz w:val="28"/>
          <w:szCs w:val="28"/>
          <w:lang w:eastAsia="ru-RU"/>
        </w:rPr>
      </w:pPr>
      <w:r w:rsidRPr="00F222E9">
        <w:rPr>
          <w:rFonts w:ascii="Times New Roman" w:eastAsia="Times New Roman" w:hAnsi="Times New Roman"/>
          <w:b/>
          <w:sz w:val="28"/>
          <w:szCs w:val="28"/>
          <w:lang w:eastAsia="ru-RU"/>
        </w:rPr>
        <w:t>О ПОРЯДКЕ ОКАЗАНИЯ БЕСПЛАТНОЙ ЮРИДИЧЕСКОЙ ПОМОЩИ ГРАЖДАНАМ, ПРОЖИВАЮЩИМ НА ТЕРРИТОРИИ МУНИЦИПАЛЬНОГО ОБРАЗОВАНИЯ МУНИЦИПАЛЬНОГО РАЙОНА «ИЖЕМСКИЙ»</w:t>
      </w: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1. Общие положения</w:t>
      </w:r>
    </w:p>
    <w:p w:rsidR="00F222E9" w:rsidRPr="00F222E9" w:rsidRDefault="00F222E9" w:rsidP="00F222E9">
      <w:pPr>
        <w:widowControl w:val="0"/>
        <w:autoSpaceDE w:val="0"/>
        <w:autoSpaceDN w:val="0"/>
        <w:spacing w:after="0" w:line="240" w:lineRule="auto"/>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1.1. Настоящее Положение о порядке оказания бесплатной юридической помощи гражданам, проживающим на территории муниципального образования муниципального района «Ижемский» (далее - Положение), определяет порядок оказания бесплатной юридической помощи гражданам, проживающим на территории муниципального образования муниципального района «Ижемский» (далее – граждане) и ее виды.</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Бесплатная юридическая помощь оказывается гражданам в администрации муниципального района «Ижемский», расположенной по адресу: Республика Коми, с. Ижма, ул. Советская, д.45 (далее - администрация).</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1.2. Бесплатную юридическую помощь оказывают специалисты отдела правовой и кадровой работы</w:t>
      </w:r>
      <w:r w:rsidRPr="00F222E9">
        <w:rPr>
          <w:rFonts w:ascii="Times New Roman" w:eastAsia="Times New Roman" w:hAnsi="Times New Roman"/>
          <w:i/>
          <w:sz w:val="28"/>
          <w:szCs w:val="28"/>
          <w:lang w:eastAsia="ru-RU"/>
        </w:rPr>
        <w:t xml:space="preserve"> </w:t>
      </w:r>
      <w:r w:rsidRPr="00F222E9">
        <w:rPr>
          <w:rFonts w:ascii="Times New Roman" w:eastAsia="Times New Roman" w:hAnsi="Times New Roman"/>
          <w:sz w:val="28"/>
          <w:szCs w:val="28"/>
          <w:lang w:eastAsia="ru-RU"/>
        </w:rPr>
        <w:t>администрации (далее – специалист администрации), имеющие высшее юридическое образование.</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1.3. Информация об адресе места оказания бесплатной юридической помощи, а также об установленных для приема днях и часах доводится до сведения граждан путем размещения на информационных стендах в здании администрации, в средствах массовой информации, на официальном интернет-сайте муниципального образования  муниципального района «Ижемский», а также в иных общественных местах. </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1.4. Правом на оказание бесплатной юридической помощи обладают категории граждан, указанные в статье 20 Федерального закона от 21 ноября 2011 года № 324-Ф «О бесплатной юридической помощи в Российской Федерации» (далее – Федеральный закон № 324-ФЗ) и статье 3 Закона Республики Коми от 27 февраля 2012 года № 9-РЗ «О вопросах обеспечения граждан бесплатной юридической помощью» (далее – Закон РК № 9-РЗ).</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1.5. Для получения бесплатной юридической помощи гражданин или его законный представитель представляет документ (документы), подтверждающий отнесение заявителя к одной из категорий граждан, имеющих в соответствии с Федеральным </w:t>
      </w:r>
      <w:hyperlink r:id="rId25" w:history="1">
        <w:r w:rsidRPr="00F222E9">
          <w:rPr>
            <w:rFonts w:ascii="Times New Roman" w:eastAsia="Times New Roman" w:hAnsi="Times New Roman"/>
            <w:sz w:val="28"/>
            <w:szCs w:val="28"/>
            <w:lang w:eastAsia="ru-RU"/>
          </w:rPr>
          <w:t>законом</w:t>
        </w:r>
      </w:hyperlink>
      <w:r w:rsidRPr="00F222E9">
        <w:rPr>
          <w:rFonts w:ascii="Times New Roman" w:eastAsia="Times New Roman" w:hAnsi="Times New Roman"/>
          <w:sz w:val="28"/>
          <w:szCs w:val="28"/>
          <w:lang w:eastAsia="ru-RU"/>
        </w:rPr>
        <w:t xml:space="preserve"> № 324-ФЗ, Законом РК № 9-РЗ право на получение бесплатной юридической помощи.</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lastRenderedPageBreak/>
        <w:t>1.6. Бесплатная юридическая помощь иностранным гражданам и лицам без гражданства оказывается в случаях и в порядке, которые предусмотрены федеральными законами и международными договорами Российской Федерации.</w:t>
      </w:r>
    </w:p>
    <w:p w:rsidR="00F222E9" w:rsidRPr="00F222E9" w:rsidRDefault="00F222E9" w:rsidP="00F222E9">
      <w:pPr>
        <w:spacing w:after="0" w:line="240" w:lineRule="auto"/>
        <w:ind w:firstLine="709"/>
        <w:jc w:val="both"/>
        <w:rPr>
          <w:rFonts w:ascii="Times New Roman" w:hAnsi="Times New Roman"/>
          <w:sz w:val="28"/>
          <w:szCs w:val="28"/>
        </w:rPr>
      </w:pPr>
      <w:r w:rsidRPr="00F222E9">
        <w:rPr>
          <w:rFonts w:ascii="Times New Roman" w:hAnsi="Times New Roman"/>
          <w:sz w:val="28"/>
          <w:szCs w:val="28"/>
        </w:rPr>
        <w:t>1.7. Бесплатная юридическая помощь в устной форме оказывается посредством:</w:t>
      </w:r>
    </w:p>
    <w:p w:rsidR="00F222E9" w:rsidRPr="00F222E9" w:rsidRDefault="00F222E9" w:rsidP="00F222E9">
      <w:pPr>
        <w:spacing w:after="0" w:line="240" w:lineRule="auto"/>
        <w:ind w:firstLine="709"/>
        <w:jc w:val="both"/>
        <w:rPr>
          <w:rFonts w:ascii="Times New Roman" w:hAnsi="Times New Roman"/>
          <w:sz w:val="28"/>
          <w:szCs w:val="28"/>
        </w:rPr>
      </w:pPr>
      <w:r w:rsidRPr="00F222E9">
        <w:rPr>
          <w:rFonts w:ascii="Times New Roman" w:hAnsi="Times New Roman"/>
          <w:sz w:val="28"/>
          <w:szCs w:val="28"/>
        </w:rPr>
        <w:t>а) консультирования по вопросам, относящимся к компетенции органов местного самоуправления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F222E9" w:rsidRPr="00F222E9" w:rsidRDefault="00F222E9" w:rsidP="00F222E9">
      <w:pPr>
        <w:spacing w:after="0" w:line="240" w:lineRule="auto"/>
        <w:ind w:firstLine="709"/>
        <w:jc w:val="both"/>
        <w:rPr>
          <w:rFonts w:ascii="Times New Roman" w:hAnsi="Times New Roman"/>
          <w:sz w:val="28"/>
          <w:szCs w:val="28"/>
        </w:rPr>
      </w:pPr>
      <w:r w:rsidRPr="00F222E9">
        <w:rPr>
          <w:rFonts w:ascii="Times New Roman" w:hAnsi="Times New Roman"/>
          <w:sz w:val="28"/>
          <w:szCs w:val="28"/>
        </w:rPr>
        <w:t>б) разъяснения порядка обращения за защитой прав, свобод и законных интересов граждан;</w:t>
      </w:r>
    </w:p>
    <w:p w:rsidR="00F222E9" w:rsidRPr="00F222E9" w:rsidRDefault="00F222E9" w:rsidP="00F222E9">
      <w:pPr>
        <w:spacing w:after="0" w:line="240" w:lineRule="auto"/>
        <w:ind w:firstLine="709"/>
        <w:jc w:val="both"/>
        <w:rPr>
          <w:rFonts w:ascii="Times New Roman" w:hAnsi="Times New Roman"/>
          <w:sz w:val="28"/>
          <w:szCs w:val="28"/>
        </w:rPr>
      </w:pPr>
      <w:r w:rsidRPr="00F222E9">
        <w:rPr>
          <w:rFonts w:ascii="Times New Roman" w:hAnsi="Times New Roman"/>
          <w:sz w:val="28"/>
          <w:szCs w:val="28"/>
        </w:rPr>
        <w:t>в) содействия гражданам в подготовке заявлений, жалоб, ходатайств и иных документов правового характера.</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1.8. Бесплатная юридическая помощь в письменной форме оказывается гражданам посредством консультирования в порядке, предусмотренном Федеральным законом от 2 мая 2006 года № 59-ФЗ «О порядке рассмотрения обращений граждан Российской Федерации», при  направлении гражданами обращений (заявлений) в администрацию муниципального образования о представлении им консультации по правовым вопросам в рамках оказания бесплатной юридической помощи.</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1.9. Если в ходе устного консультирования усматривается наличие признаков обращения по вопросам, относящимся к компетенции органов государственной власти, обратившемуся гражданину по его просьбе оказывается необходимая помощь в составлении обращения в соответствующие органы государственной власти или должностным лицам, к компетенции которых относится решение указанных в обращении вопросов.</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1.10. При оказании бесплатной юридической помощи специалисты администрации обеспечивают защиту персональных данных граждан в соответствии с Федеральным </w:t>
      </w:r>
      <w:hyperlink r:id="rId26" w:history="1">
        <w:r w:rsidRPr="00F222E9">
          <w:rPr>
            <w:rFonts w:ascii="Times New Roman" w:eastAsia="Times New Roman" w:hAnsi="Times New Roman"/>
            <w:sz w:val="28"/>
            <w:szCs w:val="28"/>
            <w:lang w:eastAsia="ru-RU"/>
          </w:rPr>
          <w:t>законом</w:t>
        </w:r>
      </w:hyperlink>
      <w:r w:rsidRPr="00F222E9">
        <w:rPr>
          <w:rFonts w:ascii="Times New Roman" w:eastAsia="Times New Roman" w:hAnsi="Times New Roman"/>
          <w:sz w:val="28"/>
          <w:szCs w:val="28"/>
          <w:lang w:eastAsia="ru-RU"/>
        </w:rPr>
        <w:t xml:space="preserve"> от 27 июля 2006 года № 152-ФЗ «О персональных данных».</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1.11. При выявлении в процессе консультации жалобы на действия (бездействие) и решения должностных лиц администрации или ее структурных подразделений, гражданину разъясняется порядок обжалования указанных действий (бездействия), решений, консультация при этом прекращается.</w:t>
      </w:r>
    </w:p>
    <w:p w:rsidR="00F222E9" w:rsidRPr="00F222E9" w:rsidRDefault="00F222E9" w:rsidP="00F222E9">
      <w:pPr>
        <w:widowControl w:val="0"/>
        <w:autoSpaceDE w:val="0"/>
        <w:autoSpaceDN w:val="0"/>
        <w:spacing w:after="0" w:line="240" w:lineRule="auto"/>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2. Организация бесплатной юридической помощи</w:t>
      </w:r>
    </w:p>
    <w:p w:rsidR="00F222E9" w:rsidRPr="00F222E9" w:rsidRDefault="00F222E9" w:rsidP="00F222E9">
      <w:pPr>
        <w:widowControl w:val="0"/>
        <w:autoSpaceDE w:val="0"/>
        <w:autoSpaceDN w:val="0"/>
        <w:spacing w:after="0" w:line="240" w:lineRule="auto"/>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2.1. Правовое консультирование осуществляется при личном приеме по предварительной записи либо непосредственно при обращении граждан.</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2.2. Краткое содержание обращения гражданина и консультации регистрируется в пронумерованном Журнале учета приема граждан, обратившихся за получением бесплатной юридической помощи.</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lastRenderedPageBreak/>
        <w:t>2.3. Специалист администрации не вправе:</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1) оказывать правовое консультирование, если в отношении вопроса, с которым гражданин обратился за юридической помощью, имеет личную заинтересованность;</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2) разглашать сведения, сообщенные ему гражданами в связи с оказанием им бесплатной юридической помощи, без согласия этого гражданина.</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2.4. Специалист администрации вправе отказать гражданину в оказании бесплатной юридической помощи:</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1) в случае обращения за оказанием бесплатной юридической помощи гражданина, не относящегося к категориям граждан, указанным в </w:t>
      </w:r>
      <w:hyperlink r:id="rId27" w:history="1">
        <w:r w:rsidRPr="00F222E9">
          <w:rPr>
            <w:rFonts w:ascii="Times New Roman" w:eastAsia="Times New Roman" w:hAnsi="Times New Roman"/>
            <w:sz w:val="28"/>
            <w:szCs w:val="28"/>
            <w:lang w:eastAsia="ru-RU"/>
          </w:rPr>
          <w:t>ст. 20</w:t>
        </w:r>
      </w:hyperlink>
      <w:r w:rsidRPr="00F222E9">
        <w:rPr>
          <w:rFonts w:ascii="Times New Roman" w:eastAsia="Times New Roman" w:hAnsi="Times New Roman"/>
          <w:sz w:val="28"/>
          <w:szCs w:val="28"/>
          <w:lang w:eastAsia="ru-RU"/>
        </w:rPr>
        <w:t xml:space="preserve"> Федерального закона № 324-ФЗ и в ст. 3 Закона РК № 9-РЗ;</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2) если вопрос, по которому гражданин обратился, не носит правового характера;</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3) если гражданин обратился с вопросом, на который ему уже давался ответ по существу, и при этом не приводятся новые доводы, обстоятельства или документы;</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4) если вопрос возник в связи с умышленным участием обратившегося за помощью лица в незаконной деятельности, в сделках, нарушением правопорядка и нравственности, и иных заведомо ничтожных сделках, а также в связи со злоупотреблением указанным лицом своими правами.</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3. Заключительные положения</w:t>
      </w:r>
    </w:p>
    <w:p w:rsidR="00F222E9" w:rsidRPr="00F222E9" w:rsidRDefault="00F222E9" w:rsidP="00F222E9">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3.1. Действия или бездействия должностных лиц, оказывающих бесплатную юридическую помощь, могут быть обжалованы в соответствии с законодательством Российской Федерации.</w:t>
      </w:r>
    </w:p>
    <w:p w:rsidR="00F222E9" w:rsidRPr="00F222E9" w:rsidRDefault="00F222E9" w:rsidP="00F222E9">
      <w:pPr>
        <w:spacing w:after="0"/>
        <w:rPr>
          <w:rFonts w:ascii="Times New Roman" w:hAnsi="Times New Roman"/>
          <w:sz w:val="28"/>
          <w:szCs w:val="28"/>
        </w:rPr>
        <w:sectPr w:rsidR="00F222E9" w:rsidRPr="00F222E9" w:rsidSect="00A67F13">
          <w:footerReference w:type="default" r:id="rId28"/>
          <w:pgSz w:w="11907" w:h="16840" w:code="9"/>
          <w:pgMar w:top="1134" w:right="850" w:bottom="709" w:left="1701" w:header="708" w:footer="432" w:gutter="0"/>
          <w:cols w:space="708"/>
          <w:titlePg/>
          <w:docGrid w:linePitch="360"/>
        </w:sectPr>
      </w:pP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lastRenderedPageBreak/>
        <w:t>Приложение № 2</w:t>
      </w: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  к постановлению администрации</w:t>
      </w: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 муниципального района «Ижемский»</w:t>
      </w:r>
    </w:p>
    <w:p w:rsidR="00F222E9" w:rsidRPr="00F222E9" w:rsidRDefault="00F222E9" w:rsidP="00F222E9">
      <w:pPr>
        <w:widowControl w:val="0"/>
        <w:autoSpaceDE w:val="0"/>
        <w:autoSpaceDN w:val="0"/>
        <w:spacing w:after="0" w:line="240" w:lineRule="auto"/>
        <w:jc w:val="right"/>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от 11 октября 2017 года № 835</w:t>
      </w: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bookmarkStart w:id="11" w:name="P75"/>
      <w:bookmarkEnd w:id="11"/>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ЖУРНАЛ</w:t>
      </w: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учета приема граждан, обратившихся за получением</w:t>
      </w: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бесплатной юридической помощи</w:t>
      </w:r>
    </w:p>
    <w:p w:rsidR="00F222E9" w:rsidRPr="00F222E9" w:rsidRDefault="00F222E9" w:rsidP="00F222E9">
      <w:pPr>
        <w:widowControl w:val="0"/>
        <w:autoSpaceDE w:val="0"/>
        <w:autoSpaceDN w:val="0"/>
        <w:spacing w:after="0" w:line="240" w:lineRule="auto"/>
        <w:jc w:val="center"/>
        <w:rPr>
          <w:rFonts w:ascii="Times New Roman" w:eastAsia="Times New Roman" w:hAnsi="Times New Roman"/>
          <w:sz w:val="28"/>
          <w:szCs w:val="28"/>
          <w:lang w:eastAsia="ru-RU"/>
        </w:rPr>
      </w:pPr>
    </w:p>
    <w:tbl>
      <w:tblPr>
        <w:tblW w:w="10490" w:type="dxa"/>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1134"/>
        <w:gridCol w:w="1276"/>
        <w:gridCol w:w="1134"/>
        <w:gridCol w:w="1134"/>
        <w:gridCol w:w="1559"/>
        <w:gridCol w:w="1559"/>
        <w:gridCol w:w="1985"/>
      </w:tblGrid>
      <w:tr w:rsidR="00F222E9" w:rsidRPr="00F222E9" w:rsidTr="00617F48">
        <w:trPr>
          <w:jc w:val="center"/>
        </w:trPr>
        <w:tc>
          <w:tcPr>
            <w:tcW w:w="709"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п/п</w:t>
            </w:r>
          </w:p>
        </w:tc>
        <w:tc>
          <w:tcPr>
            <w:tcW w:w="1134"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Дата консультации</w:t>
            </w:r>
          </w:p>
        </w:tc>
        <w:tc>
          <w:tcPr>
            <w:tcW w:w="1276"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Ф.И.О. гражданина</w:t>
            </w:r>
          </w:p>
        </w:tc>
        <w:tc>
          <w:tcPr>
            <w:tcW w:w="1134"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Категории граждан</w:t>
            </w:r>
          </w:p>
        </w:tc>
        <w:tc>
          <w:tcPr>
            <w:tcW w:w="1134"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Адрес</w:t>
            </w:r>
          </w:p>
        </w:tc>
        <w:tc>
          <w:tcPr>
            <w:tcW w:w="1559"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Краткое содержание обращения</w:t>
            </w:r>
          </w:p>
        </w:tc>
        <w:tc>
          <w:tcPr>
            <w:tcW w:w="1559"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Отметка о результатах консультации</w:t>
            </w:r>
          </w:p>
        </w:tc>
        <w:tc>
          <w:tcPr>
            <w:tcW w:w="1985"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Ф.И.О. и подпись лица, проводившего консультацию</w:t>
            </w:r>
          </w:p>
        </w:tc>
      </w:tr>
      <w:tr w:rsidR="00F222E9" w:rsidRPr="00F222E9" w:rsidTr="00617F48">
        <w:trPr>
          <w:jc w:val="center"/>
        </w:trPr>
        <w:tc>
          <w:tcPr>
            <w:tcW w:w="709"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1</w:t>
            </w:r>
          </w:p>
        </w:tc>
        <w:tc>
          <w:tcPr>
            <w:tcW w:w="1134"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2</w:t>
            </w:r>
          </w:p>
        </w:tc>
        <w:tc>
          <w:tcPr>
            <w:tcW w:w="1276"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3</w:t>
            </w:r>
          </w:p>
        </w:tc>
        <w:tc>
          <w:tcPr>
            <w:tcW w:w="1134"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4</w:t>
            </w:r>
          </w:p>
        </w:tc>
        <w:tc>
          <w:tcPr>
            <w:tcW w:w="1134"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5</w:t>
            </w:r>
          </w:p>
        </w:tc>
        <w:tc>
          <w:tcPr>
            <w:tcW w:w="1559"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6</w:t>
            </w:r>
          </w:p>
        </w:tc>
        <w:tc>
          <w:tcPr>
            <w:tcW w:w="1559"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7</w:t>
            </w:r>
          </w:p>
        </w:tc>
        <w:tc>
          <w:tcPr>
            <w:tcW w:w="1985" w:type="dxa"/>
          </w:tcPr>
          <w:p w:rsidR="00F222E9" w:rsidRPr="00F222E9" w:rsidRDefault="00F222E9" w:rsidP="00A67F13">
            <w:pPr>
              <w:widowControl w:val="0"/>
              <w:autoSpaceDE w:val="0"/>
              <w:autoSpaceDN w:val="0"/>
              <w:spacing w:after="0" w:line="240" w:lineRule="auto"/>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8</w:t>
            </w:r>
          </w:p>
        </w:tc>
      </w:tr>
      <w:tr w:rsidR="00F222E9" w:rsidRPr="00F222E9" w:rsidTr="00617F48">
        <w:trPr>
          <w:jc w:val="center"/>
        </w:trPr>
        <w:tc>
          <w:tcPr>
            <w:tcW w:w="709" w:type="dxa"/>
          </w:tcPr>
          <w:p w:rsidR="00F222E9" w:rsidRPr="00F222E9" w:rsidRDefault="00F222E9" w:rsidP="00A67F13">
            <w:pPr>
              <w:widowControl w:val="0"/>
              <w:autoSpaceDE w:val="0"/>
              <w:autoSpaceDN w:val="0"/>
              <w:spacing w:after="0" w:line="240" w:lineRule="auto"/>
              <w:rPr>
                <w:rFonts w:ascii="Times New Roman" w:eastAsia="Times New Roman" w:hAnsi="Times New Roman"/>
                <w:sz w:val="28"/>
                <w:szCs w:val="28"/>
                <w:lang w:eastAsia="ru-RU"/>
              </w:rPr>
            </w:pPr>
          </w:p>
        </w:tc>
        <w:tc>
          <w:tcPr>
            <w:tcW w:w="1134" w:type="dxa"/>
          </w:tcPr>
          <w:p w:rsidR="00F222E9" w:rsidRPr="00F222E9" w:rsidRDefault="00F222E9" w:rsidP="00A67F13">
            <w:pPr>
              <w:widowControl w:val="0"/>
              <w:autoSpaceDE w:val="0"/>
              <w:autoSpaceDN w:val="0"/>
              <w:spacing w:after="0" w:line="240" w:lineRule="auto"/>
              <w:rPr>
                <w:rFonts w:ascii="Times New Roman" w:eastAsia="Times New Roman" w:hAnsi="Times New Roman"/>
                <w:sz w:val="28"/>
                <w:szCs w:val="28"/>
                <w:lang w:eastAsia="ru-RU"/>
              </w:rPr>
            </w:pPr>
          </w:p>
        </w:tc>
        <w:tc>
          <w:tcPr>
            <w:tcW w:w="1276" w:type="dxa"/>
          </w:tcPr>
          <w:p w:rsidR="00F222E9" w:rsidRPr="00F222E9" w:rsidRDefault="00F222E9" w:rsidP="00A67F13">
            <w:pPr>
              <w:widowControl w:val="0"/>
              <w:autoSpaceDE w:val="0"/>
              <w:autoSpaceDN w:val="0"/>
              <w:spacing w:after="0" w:line="240" w:lineRule="auto"/>
              <w:rPr>
                <w:rFonts w:ascii="Times New Roman" w:eastAsia="Times New Roman" w:hAnsi="Times New Roman"/>
                <w:sz w:val="28"/>
                <w:szCs w:val="28"/>
                <w:lang w:eastAsia="ru-RU"/>
              </w:rPr>
            </w:pPr>
          </w:p>
        </w:tc>
        <w:tc>
          <w:tcPr>
            <w:tcW w:w="1134" w:type="dxa"/>
          </w:tcPr>
          <w:p w:rsidR="00F222E9" w:rsidRPr="00F222E9" w:rsidRDefault="00F222E9" w:rsidP="00A67F13">
            <w:pPr>
              <w:widowControl w:val="0"/>
              <w:autoSpaceDE w:val="0"/>
              <w:autoSpaceDN w:val="0"/>
              <w:spacing w:after="0" w:line="240" w:lineRule="auto"/>
              <w:rPr>
                <w:rFonts w:ascii="Times New Roman" w:eastAsia="Times New Roman" w:hAnsi="Times New Roman"/>
                <w:sz w:val="28"/>
                <w:szCs w:val="28"/>
                <w:lang w:eastAsia="ru-RU"/>
              </w:rPr>
            </w:pPr>
          </w:p>
        </w:tc>
        <w:tc>
          <w:tcPr>
            <w:tcW w:w="1134" w:type="dxa"/>
          </w:tcPr>
          <w:p w:rsidR="00F222E9" w:rsidRPr="00F222E9" w:rsidRDefault="00F222E9" w:rsidP="00A67F13">
            <w:pPr>
              <w:widowControl w:val="0"/>
              <w:autoSpaceDE w:val="0"/>
              <w:autoSpaceDN w:val="0"/>
              <w:spacing w:after="0" w:line="240" w:lineRule="auto"/>
              <w:rPr>
                <w:rFonts w:ascii="Times New Roman" w:eastAsia="Times New Roman" w:hAnsi="Times New Roman"/>
                <w:sz w:val="28"/>
                <w:szCs w:val="28"/>
                <w:lang w:eastAsia="ru-RU"/>
              </w:rPr>
            </w:pPr>
          </w:p>
        </w:tc>
        <w:tc>
          <w:tcPr>
            <w:tcW w:w="1559" w:type="dxa"/>
          </w:tcPr>
          <w:p w:rsidR="00F222E9" w:rsidRPr="00F222E9" w:rsidRDefault="00F222E9" w:rsidP="00A67F13">
            <w:pPr>
              <w:widowControl w:val="0"/>
              <w:autoSpaceDE w:val="0"/>
              <w:autoSpaceDN w:val="0"/>
              <w:spacing w:after="0" w:line="240" w:lineRule="auto"/>
              <w:rPr>
                <w:rFonts w:ascii="Times New Roman" w:eastAsia="Times New Roman" w:hAnsi="Times New Roman"/>
                <w:sz w:val="28"/>
                <w:szCs w:val="28"/>
                <w:lang w:eastAsia="ru-RU"/>
              </w:rPr>
            </w:pPr>
          </w:p>
        </w:tc>
        <w:tc>
          <w:tcPr>
            <w:tcW w:w="1559" w:type="dxa"/>
          </w:tcPr>
          <w:p w:rsidR="00F222E9" w:rsidRPr="00F222E9" w:rsidRDefault="00F222E9" w:rsidP="00A67F13">
            <w:pPr>
              <w:widowControl w:val="0"/>
              <w:autoSpaceDE w:val="0"/>
              <w:autoSpaceDN w:val="0"/>
              <w:spacing w:after="0" w:line="240" w:lineRule="auto"/>
              <w:rPr>
                <w:rFonts w:ascii="Times New Roman" w:eastAsia="Times New Roman" w:hAnsi="Times New Roman"/>
                <w:sz w:val="28"/>
                <w:szCs w:val="28"/>
                <w:lang w:eastAsia="ru-RU"/>
              </w:rPr>
            </w:pPr>
          </w:p>
        </w:tc>
        <w:tc>
          <w:tcPr>
            <w:tcW w:w="1985" w:type="dxa"/>
          </w:tcPr>
          <w:p w:rsidR="00F222E9" w:rsidRPr="00F222E9" w:rsidRDefault="00F222E9" w:rsidP="00A67F13">
            <w:pPr>
              <w:widowControl w:val="0"/>
              <w:autoSpaceDE w:val="0"/>
              <w:autoSpaceDN w:val="0"/>
              <w:spacing w:after="0" w:line="240" w:lineRule="auto"/>
              <w:rPr>
                <w:rFonts w:ascii="Times New Roman" w:eastAsia="Times New Roman" w:hAnsi="Times New Roman"/>
                <w:sz w:val="28"/>
                <w:szCs w:val="28"/>
                <w:lang w:eastAsia="ru-RU"/>
              </w:rPr>
            </w:pPr>
          </w:p>
        </w:tc>
      </w:tr>
    </w:tbl>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Default="00F222E9" w:rsidP="00F222E9">
      <w:pPr>
        <w:spacing w:after="0"/>
        <w:jc w:val="right"/>
        <w:rPr>
          <w:rFonts w:ascii="Times New Roman" w:hAnsi="Times New Roman"/>
          <w:sz w:val="28"/>
          <w:szCs w:val="28"/>
        </w:rPr>
      </w:pPr>
    </w:p>
    <w:p w:rsidR="00F222E9" w:rsidRDefault="00F222E9" w:rsidP="00F222E9">
      <w:pPr>
        <w:spacing w:after="0"/>
        <w:jc w:val="right"/>
        <w:rPr>
          <w:rFonts w:ascii="Times New Roman" w:hAnsi="Times New Roman"/>
          <w:sz w:val="28"/>
          <w:szCs w:val="28"/>
        </w:rPr>
      </w:pPr>
    </w:p>
    <w:p w:rsidR="00F222E9" w:rsidRDefault="00F222E9" w:rsidP="00F222E9">
      <w:pPr>
        <w:spacing w:after="0"/>
        <w:jc w:val="right"/>
        <w:rPr>
          <w:rFonts w:ascii="Times New Roman" w:hAnsi="Times New Roman"/>
          <w:sz w:val="28"/>
          <w:szCs w:val="28"/>
        </w:rPr>
      </w:pPr>
    </w:p>
    <w:p w:rsidR="00F222E9" w:rsidRDefault="00F222E9" w:rsidP="00F222E9">
      <w:pPr>
        <w:spacing w:after="0"/>
        <w:jc w:val="right"/>
        <w:rPr>
          <w:rFonts w:ascii="Times New Roman" w:hAnsi="Times New Roman"/>
          <w:sz w:val="28"/>
          <w:szCs w:val="28"/>
        </w:rPr>
      </w:pPr>
    </w:p>
    <w:p w:rsidR="00F222E9" w:rsidRDefault="00F222E9" w:rsidP="00F222E9">
      <w:pPr>
        <w:spacing w:after="0"/>
        <w:jc w:val="right"/>
        <w:rPr>
          <w:rFonts w:ascii="Times New Roman" w:hAnsi="Times New Roman"/>
          <w:sz w:val="28"/>
          <w:szCs w:val="28"/>
        </w:rPr>
      </w:pPr>
    </w:p>
    <w:p w:rsidR="00F222E9" w:rsidRDefault="00F222E9" w:rsidP="00F222E9">
      <w:pPr>
        <w:spacing w:after="0"/>
        <w:jc w:val="right"/>
        <w:rPr>
          <w:rFonts w:ascii="Times New Roman" w:hAnsi="Times New Roman"/>
          <w:sz w:val="28"/>
          <w:szCs w:val="28"/>
        </w:rPr>
      </w:pPr>
    </w:p>
    <w:p w:rsid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p w:rsidR="00F222E9" w:rsidRPr="00F222E9" w:rsidRDefault="00F222E9" w:rsidP="00F222E9">
      <w:pPr>
        <w:spacing w:after="0"/>
        <w:jc w:val="right"/>
        <w:rPr>
          <w:rFonts w:ascii="Times New Roman" w:hAnsi="Times New Roman"/>
          <w:sz w:val="28"/>
          <w:szCs w:val="28"/>
        </w:rPr>
      </w:pPr>
    </w:p>
    <w:tbl>
      <w:tblPr>
        <w:tblW w:w="9274" w:type="dxa"/>
        <w:jc w:val="center"/>
        <w:tblLayout w:type="fixed"/>
        <w:tblLook w:val="01E0"/>
      </w:tblPr>
      <w:tblGrid>
        <w:gridCol w:w="3456"/>
        <w:gridCol w:w="2393"/>
        <w:gridCol w:w="3425"/>
      </w:tblGrid>
      <w:tr w:rsidR="00F222E9" w:rsidRPr="00F222E9" w:rsidTr="00A67F13">
        <w:trPr>
          <w:trHeight w:val="1181"/>
          <w:jc w:val="center"/>
        </w:trPr>
        <w:tc>
          <w:tcPr>
            <w:tcW w:w="3456" w:type="dxa"/>
          </w:tcPr>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 xml:space="preserve">«Изьва» </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 xml:space="preserve">муниципальнöй районса </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администрация</w:t>
            </w:r>
          </w:p>
        </w:tc>
        <w:tc>
          <w:tcPr>
            <w:tcW w:w="2393" w:type="dxa"/>
          </w:tcPr>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noProof/>
                <w:sz w:val="28"/>
                <w:szCs w:val="28"/>
                <w:lang w:eastAsia="ru-RU"/>
              </w:rPr>
              <w:drawing>
                <wp:inline distT="0" distB="0" distL="0" distR="0">
                  <wp:extent cx="654685" cy="778510"/>
                  <wp:effectExtent l="19050" t="0" r="0" b="0"/>
                  <wp:docPr id="40"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29" cstate="print"/>
                          <a:srcRect/>
                          <a:stretch>
                            <a:fillRect/>
                          </a:stretch>
                        </pic:blipFill>
                        <pic:spPr bwMode="auto">
                          <a:xfrm>
                            <a:off x="0" y="0"/>
                            <a:ext cx="654685" cy="778510"/>
                          </a:xfrm>
                          <a:prstGeom prst="rect">
                            <a:avLst/>
                          </a:prstGeom>
                          <a:noFill/>
                          <a:ln w="9525">
                            <a:noFill/>
                            <a:miter lim="800000"/>
                            <a:headEnd/>
                            <a:tailEnd/>
                          </a:ln>
                        </pic:spPr>
                      </pic:pic>
                    </a:graphicData>
                  </a:graphic>
                </wp:inline>
              </w:drawing>
            </w:r>
          </w:p>
          <w:p w:rsidR="00F222E9" w:rsidRPr="00F222E9" w:rsidRDefault="00F222E9" w:rsidP="00A67F13">
            <w:pPr>
              <w:spacing w:after="0"/>
              <w:jc w:val="center"/>
              <w:rPr>
                <w:rFonts w:ascii="Times New Roman" w:hAnsi="Times New Roman"/>
                <w:b/>
                <w:bCs/>
                <w:sz w:val="28"/>
                <w:szCs w:val="28"/>
              </w:rPr>
            </w:pPr>
          </w:p>
        </w:tc>
        <w:tc>
          <w:tcPr>
            <w:tcW w:w="3425" w:type="dxa"/>
          </w:tcPr>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 xml:space="preserve">Администрация </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 xml:space="preserve"> муниципального района </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«Ижемский»</w:t>
            </w:r>
          </w:p>
        </w:tc>
      </w:tr>
    </w:tbl>
    <w:p w:rsidR="00F222E9" w:rsidRPr="00F222E9" w:rsidRDefault="00F222E9" w:rsidP="00F222E9">
      <w:pPr>
        <w:spacing w:after="0"/>
        <w:jc w:val="center"/>
        <w:rPr>
          <w:rFonts w:ascii="Times New Roman" w:hAnsi="Times New Roman"/>
          <w:b/>
          <w:spacing w:val="40"/>
          <w:sz w:val="28"/>
          <w:szCs w:val="28"/>
        </w:rPr>
      </w:pPr>
      <w:r w:rsidRPr="00F222E9">
        <w:rPr>
          <w:rFonts w:ascii="Times New Roman" w:hAnsi="Times New Roman"/>
          <w:b/>
          <w:spacing w:val="40"/>
          <w:sz w:val="28"/>
          <w:szCs w:val="28"/>
        </w:rPr>
        <w:t>ШУÖМ</w:t>
      </w: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b/>
          <w:spacing w:val="40"/>
          <w:sz w:val="28"/>
          <w:szCs w:val="28"/>
        </w:rPr>
        <w:t>ПОСТАНОВЛЕНИЕ</w:t>
      </w:r>
    </w:p>
    <w:p w:rsidR="00F222E9" w:rsidRPr="00F222E9" w:rsidRDefault="00F222E9" w:rsidP="00F222E9">
      <w:pPr>
        <w:spacing w:after="0"/>
        <w:jc w:val="center"/>
        <w:rPr>
          <w:rFonts w:ascii="Times New Roman" w:hAnsi="Times New Roman"/>
          <w:sz w:val="28"/>
          <w:szCs w:val="28"/>
        </w:rPr>
      </w:pPr>
    </w:p>
    <w:p w:rsidR="00F222E9" w:rsidRPr="00617F48" w:rsidRDefault="00F222E9" w:rsidP="00F222E9">
      <w:pPr>
        <w:spacing w:after="0"/>
        <w:jc w:val="both"/>
        <w:rPr>
          <w:rFonts w:ascii="Times New Roman" w:hAnsi="Times New Roman"/>
          <w:sz w:val="26"/>
          <w:szCs w:val="26"/>
        </w:rPr>
      </w:pPr>
      <w:r w:rsidRPr="00617F48">
        <w:rPr>
          <w:rFonts w:ascii="Times New Roman" w:hAnsi="Times New Roman"/>
          <w:sz w:val="26"/>
          <w:szCs w:val="26"/>
        </w:rPr>
        <w:t>от 13 октября 2017 года</w:t>
      </w:r>
      <w:r w:rsidRPr="00617F48">
        <w:rPr>
          <w:rFonts w:ascii="Times New Roman" w:hAnsi="Times New Roman"/>
          <w:sz w:val="26"/>
          <w:szCs w:val="26"/>
        </w:rPr>
        <w:tab/>
      </w:r>
      <w:r w:rsidRPr="00617F48">
        <w:rPr>
          <w:rFonts w:ascii="Times New Roman" w:hAnsi="Times New Roman"/>
          <w:sz w:val="26"/>
          <w:szCs w:val="26"/>
        </w:rPr>
        <w:tab/>
      </w:r>
      <w:r w:rsidRPr="00617F48">
        <w:rPr>
          <w:rFonts w:ascii="Times New Roman" w:hAnsi="Times New Roman"/>
          <w:sz w:val="26"/>
          <w:szCs w:val="26"/>
        </w:rPr>
        <w:tab/>
      </w:r>
      <w:r w:rsidRPr="00617F48">
        <w:rPr>
          <w:rFonts w:ascii="Times New Roman" w:hAnsi="Times New Roman"/>
          <w:sz w:val="26"/>
          <w:szCs w:val="26"/>
        </w:rPr>
        <w:tab/>
      </w:r>
      <w:r w:rsidRPr="00617F48">
        <w:rPr>
          <w:rFonts w:ascii="Times New Roman" w:hAnsi="Times New Roman"/>
          <w:sz w:val="26"/>
          <w:szCs w:val="26"/>
        </w:rPr>
        <w:tab/>
      </w:r>
      <w:r w:rsidRPr="00617F48">
        <w:rPr>
          <w:rFonts w:ascii="Times New Roman" w:hAnsi="Times New Roman"/>
          <w:sz w:val="26"/>
          <w:szCs w:val="26"/>
        </w:rPr>
        <w:tab/>
      </w:r>
      <w:r w:rsidRPr="00617F48">
        <w:rPr>
          <w:rFonts w:ascii="Times New Roman" w:hAnsi="Times New Roman"/>
          <w:sz w:val="26"/>
          <w:szCs w:val="26"/>
        </w:rPr>
        <w:tab/>
        <w:t xml:space="preserve">      № 857</w:t>
      </w:r>
    </w:p>
    <w:p w:rsidR="00F222E9" w:rsidRPr="00617F48" w:rsidRDefault="00F222E9" w:rsidP="00F222E9">
      <w:pPr>
        <w:spacing w:after="0"/>
        <w:jc w:val="both"/>
        <w:rPr>
          <w:rFonts w:ascii="Times New Roman" w:hAnsi="Times New Roman"/>
          <w:sz w:val="26"/>
          <w:szCs w:val="26"/>
        </w:rPr>
      </w:pPr>
      <w:r w:rsidRPr="00617F48">
        <w:rPr>
          <w:rFonts w:ascii="Times New Roman" w:hAnsi="Times New Roman"/>
          <w:sz w:val="26"/>
          <w:szCs w:val="26"/>
        </w:rPr>
        <w:t>Республика Коми, Ижемский район, с.Ижма</w:t>
      </w:r>
    </w:p>
    <w:p w:rsidR="00F222E9" w:rsidRPr="00617F48" w:rsidRDefault="00F222E9" w:rsidP="00F222E9">
      <w:pPr>
        <w:spacing w:after="0"/>
        <w:jc w:val="center"/>
        <w:rPr>
          <w:rFonts w:ascii="Times New Roman" w:hAnsi="Times New Roman"/>
          <w:sz w:val="26"/>
          <w:szCs w:val="26"/>
        </w:rPr>
      </w:pPr>
      <w:r w:rsidRPr="00617F48">
        <w:rPr>
          <w:rFonts w:ascii="Times New Roman" w:hAnsi="Times New Roman"/>
          <w:sz w:val="26"/>
          <w:szCs w:val="26"/>
        </w:rPr>
        <w:t>О внесении изменений в постановление администрации муниципального района «Ижемский» от 06 марта 2017 года № 165 «Об организации трудоустройства несовершеннолетних граждан  на временную работу в период каникул и в свободное от учебы время в 2017 году»</w:t>
      </w:r>
    </w:p>
    <w:p w:rsidR="00F222E9" w:rsidRPr="00617F48" w:rsidRDefault="00F222E9" w:rsidP="00617F48">
      <w:pPr>
        <w:widowControl w:val="0"/>
        <w:spacing w:after="0"/>
        <w:ind w:firstLine="567"/>
        <w:jc w:val="both"/>
        <w:rPr>
          <w:rFonts w:ascii="Times New Roman" w:hAnsi="Times New Roman"/>
          <w:sz w:val="26"/>
          <w:szCs w:val="26"/>
        </w:rPr>
      </w:pPr>
      <w:r w:rsidRPr="00617F48">
        <w:rPr>
          <w:rFonts w:ascii="Times New Roman" w:hAnsi="Times New Roman"/>
          <w:sz w:val="26"/>
          <w:szCs w:val="26"/>
        </w:rPr>
        <w:t>В соответствии с приказом Министерства труда, занятости и социальной защиты населения Республики Коми  от 22.05.2017 № 927«О внесении изменений в приказ Министерства труда, занятости и социальной защиты Республики Коми от 11.10.2016 № 2326 «О контрольных показателях мероприятий по содействию занятости населения Республики Коми на 2017 год», а также в целях повышения мотивации к труду и конкурентоспособности молодежи на рынке труда, и предотвращения безнадзорности и правонарушений со стороны несовершеннолетних граждан, руководствуясь ст.ст. 14,17 Федерального закона Российской Федерации от 24 июня 1999 года  № 120-ФЗ «Об основах системы профилактики безнадзорности и правонарушений среди несовершеннолетних»</w:t>
      </w:r>
    </w:p>
    <w:p w:rsidR="00617F48" w:rsidRPr="00617F48" w:rsidRDefault="00617F48" w:rsidP="00617F48">
      <w:pPr>
        <w:widowControl w:val="0"/>
        <w:spacing w:after="0"/>
        <w:ind w:firstLine="567"/>
        <w:jc w:val="both"/>
        <w:rPr>
          <w:rFonts w:ascii="Times New Roman" w:hAnsi="Times New Roman"/>
          <w:sz w:val="26"/>
          <w:szCs w:val="26"/>
        </w:rPr>
      </w:pPr>
    </w:p>
    <w:p w:rsidR="00F222E9" w:rsidRPr="00617F48" w:rsidRDefault="00617F48" w:rsidP="00F222E9">
      <w:pPr>
        <w:spacing w:after="0"/>
        <w:jc w:val="center"/>
        <w:rPr>
          <w:rFonts w:ascii="Times New Roman" w:hAnsi="Times New Roman"/>
          <w:sz w:val="26"/>
          <w:szCs w:val="26"/>
        </w:rPr>
      </w:pPr>
      <w:r w:rsidRPr="00617F48">
        <w:rPr>
          <w:rFonts w:ascii="Times New Roman" w:hAnsi="Times New Roman"/>
          <w:sz w:val="26"/>
          <w:szCs w:val="26"/>
        </w:rPr>
        <w:t>Ад</w:t>
      </w:r>
      <w:r w:rsidR="00F222E9" w:rsidRPr="00617F48">
        <w:rPr>
          <w:rFonts w:ascii="Times New Roman" w:hAnsi="Times New Roman"/>
          <w:sz w:val="26"/>
          <w:szCs w:val="26"/>
        </w:rPr>
        <w:t>министрация муниципального района «Ижемский»</w:t>
      </w:r>
    </w:p>
    <w:p w:rsidR="00F222E9" w:rsidRPr="00617F48" w:rsidRDefault="00F222E9" w:rsidP="00F222E9">
      <w:pPr>
        <w:spacing w:after="0"/>
        <w:jc w:val="center"/>
        <w:rPr>
          <w:rFonts w:ascii="Times New Roman" w:hAnsi="Times New Roman"/>
          <w:sz w:val="26"/>
          <w:szCs w:val="26"/>
        </w:rPr>
      </w:pPr>
      <w:r w:rsidRPr="00617F48">
        <w:rPr>
          <w:rFonts w:ascii="Times New Roman" w:hAnsi="Times New Roman"/>
          <w:sz w:val="26"/>
          <w:szCs w:val="26"/>
        </w:rPr>
        <w:t>П О С Т А Н О В Л Я Е Т:</w:t>
      </w:r>
    </w:p>
    <w:p w:rsidR="00F222E9" w:rsidRPr="00617F48" w:rsidRDefault="00F222E9" w:rsidP="00F222E9">
      <w:pPr>
        <w:pStyle w:val="af2"/>
        <w:spacing w:after="0"/>
        <w:ind w:firstLine="567"/>
        <w:rPr>
          <w:sz w:val="26"/>
          <w:szCs w:val="26"/>
        </w:rPr>
      </w:pPr>
      <w:r w:rsidRPr="00617F48">
        <w:rPr>
          <w:sz w:val="26"/>
          <w:szCs w:val="26"/>
        </w:rPr>
        <w:t>1. Внести в постановление администрации муниципального района «Ижемский» от 06 марта 2017 года № 165 «Об организации трудоустройства несовершеннолетних граждан  на временную работу в период каникул и в свободное от учебы время в 2017 году» (далее Постановление) следующие изменения:</w:t>
      </w:r>
    </w:p>
    <w:p w:rsidR="00F222E9" w:rsidRPr="00617F48" w:rsidRDefault="00F222E9" w:rsidP="00F222E9">
      <w:pPr>
        <w:pStyle w:val="af2"/>
        <w:spacing w:after="0"/>
        <w:ind w:firstLine="567"/>
        <w:rPr>
          <w:sz w:val="26"/>
          <w:szCs w:val="26"/>
        </w:rPr>
      </w:pPr>
      <w:r w:rsidRPr="00617F48">
        <w:rPr>
          <w:sz w:val="26"/>
          <w:szCs w:val="26"/>
        </w:rPr>
        <w:t>Приложение № 2 к Постановлению изложить в редакции согласно приложения к настоящему постановлению.</w:t>
      </w:r>
    </w:p>
    <w:p w:rsidR="00F222E9" w:rsidRPr="00617F48" w:rsidRDefault="00F222E9" w:rsidP="00F222E9">
      <w:pPr>
        <w:pStyle w:val="af2"/>
        <w:spacing w:after="0"/>
        <w:ind w:firstLine="567"/>
        <w:rPr>
          <w:sz w:val="26"/>
          <w:szCs w:val="26"/>
        </w:rPr>
      </w:pPr>
      <w:r w:rsidRPr="00617F48">
        <w:rPr>
          <w:sz w:val="26"/>
          <w:szCs w:val="26"/>
        </w:rPr>
        <w:t>2. Контроль за исполнение настоящего постановления возложить на заместителя руководителя администрации муниципального района «Ижемский» Р.Е. Селиверстова.</w:t>
      </w:r>
    </w:p>
    <w:p w:rsidR="00F222E9" w:rsidRPr="00617F48" w:rsidRDefault="00F222E9" w:rsidP="00F222E9">
      <w:pPr>
        <w:pStyle w:val="26"/>
        <w:widowControl w:val="0"/>
        <w:tabs>
          <w:tab w:val="num" w:pos="0"/>
        </w:tabs>
        <w:ind w:firstLine="567"/>
        <w:jc w:val="both"/>
        <w:rPr>
          <w:sz w:val="26"/>
          <w:szCs w:val="26"/>
        </w:rPr>
      </w:pPr>
      <w:r w:rsidRPr="00617F48">
        <w:rPr>
          <w:sz w:val="26"/>
          <w:szCs w:val="26"/>
        </w:rPr>
        <w:t>3. Настоящее постановление вступает в силу со дня опубликования (обнародования) и распространяется на правоотношения, возникшие с 01 августа 2017 года.</w:t>
      </w:r>
    </w:p>
    <w:p w:rsidR="00F222E9" w:rsidRPr="00F222E9" w:rsidRDefault="00F222E9" w:rsidP="00F222E9">
      <w:pPr>
        <w:pStyle w:val="26"/>
        <w:widowControl w:val="0"/>
        <w:jc w:val="both"/>
        <w:rPr>
          <w:sz w:val="28"/>
          <w:szCs w:val="28"/>
        </w:rPr>
      </w:pPr>
    </w:p>
    <w:p w:rsidR="00F222E9" w:rsidRPr="00617F48" w:rsidRDefault="00F222E9" w:rsidP="00F222E9">
      <w:pPr>
        <w:pStyle w:val="af2"/>
        <w:tabs>
          <w:tab w:val="left" w:pos="6110"/>
        </w:tabs>
        <w:spacing w:after="0"/>
        <w:rPr>
          <w:sz w:val="26"/>
          <w:szCs w:val="26"/>
        </w:rPr>
      </w:pPr>
      <w:r w:rsidRPr="00617F48">
        <w:rPr>
          <w:sz w:val="26"/>
          <w:szCs w:val="26"/>
        </w:rPr>
        <w:t xml:space="preserve">Руководитель администрации </w:t>
      </w:r>
      <w:r w:rsidRPr="00617F48">
        <w:rPr>
          <w:sz w:val="26"/>
          <w:szCs w:val="26"/>
        </w:rPr>
        <w:tab/>
        <w:t>Л.И.Терентьева</w:t>
      </w:r>
    </w:p>
    <w:p w:rsidR="00F222E9" w:rsidRDefault="00F222E9" w:rsidP="00F222E9">
      <w:pPr>
        <w:pStyle w:val="af2"/>
        <w:tabs>
          <w:tab w:val="left" w:pos="6110"/>
        </w:tabs>
        <w:spacing w:after="0"/>
        <w:rPr>
          <w:sz w:val="28"/>
          <w:szCs w:val="28"/>
        </w:rPr>
      </w:pPr>
    </w:p>
    <w:p w:rsidR="00F222E9" w:rsidRDefault="00F222E9" w:rsidP="00F222E9">
      <w:pPr>
        <w:pStyle w:val="af2"/>
        <w:tabs>
          <w:tab w:val="left" w:pos="6110"/>
        </w:tabs>
        <w:spacing w:after="0"/>
        <w:rPr>
          <w:sz w:val="28"/>
          <w:szCs w:val="28"/>
        </w:rPr>
      </w:pP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sz w:val="28"/>
          <w:szCs w:val="28"/>
        </w:rPr>
        <w:lastRenderedPageBreak/>
        <w:t>ЗАДАНИЕ</w:t>
      </w: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sz w:val="28"/>
          <w:szCs w:val="28"/>
        </w:rPr>
        <w:t>на организацию временных работ для несовершеннолетних граждан</w:t>
      </w: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sz w:val="28"/>
          <w:szCs w:val="28"/>
        </w:rPr>
        <w:t>на территории муниципального района «Ижемский» в 2017 году</w:t>
      </w:r>
    </w:p>
    <w:p w:rsidR="00F222E9" w:rsidRPr="00F222E9" w:rsidRDefault="00F222E9" w:rsidP="00F222E9">
      <w:pPr>
        <w:spacing w:after="0"/>
        <w:jc w:val="center"/>
        <w:rPr>
          <w:rFonts w:ascii="Times New Roman" w:hAnsi="Times New Roman"/>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701"/>
        <w:gridCol w:w="1701"/>
        <w:gridCol w:w="1134"/>
        <w:gridCol w:w="850"/>
        <w:gridCol w:w="1559"/>
        <w:gridCol w:w="1418"/>
        <w:gridCol w:w="1417"/>
      </w:tblGrid>
      <w:tr w:rsidR="00F222E9" w:rsidRPr="00F222E9" w:rsidTr="00617F48">
        <w:trPr>
          <w:cantSplit/>
          <w:trHeight w:val="230"/>
        </w:trPr>
        <w:tc>
          <w:tcPr>
            <w:tcW w:w="534" w:type="dxa"/>
            <w:vMerge w:val="restart"/>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 п/п</w:t>
            </w:r>
          </w:p>
        </w:tc>
        <w:tc>
          <w:tcPr>
            <w:tcW w:w="1701" w:type="dxa"/>
            <w:vMerge w:val="restart"/>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Предприятия организующие временные работы</w:t>
            </w:r>
          </w:p>
        </w:tc>
        <w:tc>
          <w:tcPr>
            <w:tcW w:w="1701" w:type="dxa"/>
            <w:vMerge w:val="restart"/>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Виды работ</w:t>
            </w:r>
          </w:p>
        </w:tc>
        <w:tc>
          <w:tcPr>
            <w:tcW w:w="1134" w:type="dxa"/>
            <w:vMerge w:val="restart"/>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Сроки проведения</w:t>
            </w:r>
          </w:p>
        </w:tc>
        <w:tc>
          <w:tcPr>
            <w:tcW w:w="2409" w:type="dxa"/>
            <w:gridSpan w:val="2"/>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Источники финансирования</w:t>
            </w:r>
          </w:p>
        </w:tc>
        <w:tc>
          <w:tcPr>
            <w:tcW w:w="1418" w:type="dxa"/>
            <w:vMerge w:val="restart"/>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Сумма затрат</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(тыс.руб.)</w:t>
            </w:r>
          </w:p>
        </w:tc>
        <w:tc>
          <w:tcPr>
            <w:tcW w:w="1417" w:type="dxa"/>
            <w:vMerge w:val="restart"/>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Количество рабочих мест</w:t>
            </w:r>
          </w:p>
        </w:tc>
      </w:tr>
      <w:tr w:rsidR="00F222E9" w:rsidRPr="00F222E9" w:rsidTr="00617F48">
        <w:trPr>
          <w:cantSplit/>
          <w:trHeight w:val="230"/>
        </w:trPr>
        <w:tc>
          <w:tcPr>
            <w:tcW w:w="534" w:type="dxa"/>
            <w:vMerge/>
          </w:tcPr>
          <w:p w:rsidR="00F222E9" w:rsidRPr="00F222E9" w:rsidRDefault="00F222E9" w:rsidP="00A67F13">
            <w:pPr>
              <w:spacing w:after="0"/>
              <w:rPr>
                <w:rFonts w:ascii="Times New Roman" w:hAnsi="Times New Roman"/>
                <w:sz w:val="28"/>
                <w:szCs w:val="28"/>
              </w:rPr>
            </w:pPr>
          </w:p>
        </w:tc>
        <w:tc>
          <w:tcPr>
            <w:tcW w:w="1701" w:type="dxa"/>
            <w:vMerge/>
          </w:tcPr>
          <w:p w:rsidR="00F222E9" w:rsidRPr="00F222E9" w:rsidRDefault="00F222E9" w:rsidP="00A67F13">
            <w:pPr>
              <w:spacing w:after="0"/>
              <w:jc w:val="both"/>
              <w:rPr>
                <w:rFonts w:ascii="Times New Roman" w:hAnsi="Times New Roman"/>
                <w:sz w:val="28"/>
                <w:szCs w:val="28"/>
              </w:rPr>
            </w:pPr>
          </w:p>
        </w:tc>
        <w:tc>
          <w:tcPr>
            <w:tcW w:w="1701" w:type="dxa"/>
            <w:vMerge/>
          </w:tcPr>
          <w:p w:rsidR="00F222E9" w:rsidRPr="00F222E9" w:rsidRDefault="00F222E9" w:rsidP="00A67F13">
            <w:pPr>
              <w:spacing w:after="0"/>
              <w:jc w:val="center"/>
              <w:rPr>
                <w:rFonts w:ascii="Times New Roman" w:hAnsi="Times New Roman"/>
                <w:sz w:val="28"/>
                <w:szCs w:val="28"/>
              </w:rPr>
            </w:pPr>
          </w:p>
        </w:tc>
        <w:tc>
          <w:tcPr>
            <w:tcW w:w="1134" w:type="dxa"/>
            <w:vMerge/>
          </w:tcPr>
          <w:p w:rsidR="00F222E9" w:rsidRPr="00F222E9" w:rsidRDefault="00F222E9" w:rsidP="00A67F13">
            <w:pPr>
              <w:spacing w:after="0"/>
              <w:jc w:val="center"/>
              <w:rPr>
                <w:rFonts w:ascii="Times New Roman" w:hAnsi="Times New Roman"/>
                <w:sz w:val="28"/>
                <w:szCs w:val="28"/>
              </w:rPr>
            </w:pPr>
          </w:p>
        </w:tc>
        <w:tc>
          <w:tcPr>
            <w:tcW w:w="85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Средства работодателя</w:t>
            </w:r>
          </w:p>
        </w:tc>
        <w:tc>
          <w:tcPr>
            <w:tcW w:w="1559"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Средства местного бюджета</w:t>
            </w:r>
          </w:p>
        </w:tc>
        <w:tc>
          <w:tcPr>
            <w:tcW w:w="1418" w:type="dxa"/>
            <w:vMerge/>
          </w:tcPr>
          <w:p w:rsidR="00F222E9" w:rsidRPr="00F222E9" w:rsidRDefault="00F222E9" w:rsidP="00A67F13">
            <w:pPr>
              <w:spacing w:after="0"/>
              <w:jc w:val="center"/>
              <w:rPr>
                <w:rFonts w:ascii="Times New Roman" w:hAnsi="Times New Roman"/>
                <w:sz w:val="28"/>
                <w:szCs w:val="28"/>
              </w:rPr>
            </w:pPr>
          </w:p>
        </w:tc>
        <w:tc>
          <w:tcPr>
            <w:tcW w:w="1417" w:type="dxa"/>
            <w:vMerge/>
          </w:tcPr>
          <w:p w:rsidR="00F222E9" w:rsidRPr="00F222E9" w:rsidRDefault="00F222E9" w:rsidP="00A67F13">
            <w:pPr>
              <w:spacing w:after="0"/>
              <w:jc w:val="center"/>
              <w:rPr>
                <w:rFonts w:ascii="Times New Roman" w:hAnsi="Times New Roman"/>
                <w:sz w:val="28"/>
                <w:szCs w:val="28"/>
              </w:rPr>
            </w:pPr>
          </w:p>
        </w:tc>
      </w:tr>
      <w:tr w:rsidR="00F222E9" w:rsidRPr="00F222E9" w:rsidTr="00617F48">
        <w:trPr>
          <w:trHeight w:val="699"/>
        </w:trPr>
        <w:tc>
          <w:tcPr>
            <w:tcW w:w="534" w:type="dxa"/>
          </w:tcPr>
          <w:p w:rsidR="00F222E9" w:rsidRPr="00F222E9" w:rsidRDefault="00F222E9" w:rsidP="00A41F3F">
            <w:pPr>
              <w:numPr>
                <w:ilvl w:val="0"/>
                <w:numId w:val="34"/>
              </w:numPr>
              <w:spacing w:after="0" w:line="240" w:lineRule="auto"/>
              <w:jc w:val="center"/>
              <w:rPr>
                <w:rFonts w:ascii="Times New Roman" w:hAnsi="Times New Roman"/>
                <w:sz w:val="28"/>
                <w:szCs w:val="28"/>
              </w:rPr>
            </w:pP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Администрация сельского поселения «Мохча»  </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9</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9</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7</w:t>
            </w:r>
          </w:p>
        </w:tc>
      </w:tr>
      <w:tr w:rsidR="00F222E9" w:rsidRPr="00F222E9" w:rsidTr="00617F48">
        <w:trPr>
          <w:trHeight w:val="560"/>
        </w:trPr>
        <w:tc>
          <w:tcPr>
            <w:tcW w:w="534" w:type="dxa"/>
          </w:tcPr>
          <w:p w:rsidR="00F222E9" w:rsidRPr="00F222E9" w:rsidRDefault="00F222E9" w:rsidP="00A41F3F">
            <w:pPr>
              <w:numPr>
                <w:ilvl w:val="0"/>
                <w:numId w:val="34"/>
              </w:numPr>
              <w:spacing w:after="0" w:line="240" w:lineRule="auto"/>
              <w:jc w:val="center"/>
              <w:rPr>
                <w:rFonts w:ascii="Times New Roman" w:hAnsi="Times New Roman"/>
                <w:sz w:val="28"/>
                <w:szCs w:val="28"/>
              </w:rPr>
            </w:pP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Администрация сельского поселения «Сизябск»</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12</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12</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10</w:t>
            </w:r>
          </w:p>
        </w:tc>
      </w:tr>
      <w:tr w:rsidR="00F222E9" w:rsidRPr="00F222E9" w:rsidTr="00617F48">
        <w:trPr>
          <w:cantSplit/>
        </w:trPr>
        <w:tc>
          <w:tcPr>
            <w:tcW w:w="534" w:type="dxa"/>
          </w:tcPr>
          <w:p w:rsidR="00F222E9" w:rsidRPr="00F222E9" w:rsidRDefault="00F222E9" w:rsidP="00A41F3F">
            <w:pPr>
              <w:numPr>
                <w:ilvl w:val="0"/>
                <w:numId w:val="34"/>
              </w:numPr>
              <w:spacing w:after="0" w:line="240" w:lineRule="auto"/>
              <w:jc w:val="center"/>
              <w:rPr>
                <w:rFonts w:ascii="Times New Roman" w:hAnsi="Times New Roman"/>
                <w:sz w:val="28"/>
                <w:szCs w:val="28"/>
              </w:rPr>
            </w:pP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Администрация сельского поселения «Краснобор»</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10</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10</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10</w:t>
            </w:r>
          </w:p>
        </w:tc>
      </w:tr>
      <w:tr w:rsidR="00F222E9" w:rsidRPr="00F222E9" w:rsidTr="00617F48">
        <w:trPr>
          <w:cantSplit/>
        </w:trPr>
        <w:tc>
          <w:tcPr>
            <w:tcW w:w="534" w:type="dxa"/>
          </w:tcPr>
          <w:p w:rsidR="00F222E9" w:rsidRPr="00F222E9" w:rsidRDefault="00F222E9" w:rsidP="00A41F3F">
            <w:pPr>
              <w:numPr>
                <w:ilvl w:val="0"/>
                <w:numId w:val="34"/>
              </w:numPr>
              <w:spacing w:after="0" w:line="240" w:lineRule="auto"/>
              <w:jc w:val="center"/>
              <w:rPr>
                <w:rFonts w:ascii="Times New Roman" w:hAnsi="Times New Roman"/>
                <w:sz w:val="28"/>
                <w:szCs w:val="28"/>
              </w:rPr>
            </w:pP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Администрация сельского поселения «Кельчиюр»  </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7</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7</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7</w:t>
            </w:r>
          </w:p>
        </w:tc>
      </w:tr>
      <w:tr w:rsidR="00F222E9" w:rsidRPr="00F222E9" w:rsidTr="00617F48">
        <w:trPr>
          <w:cantSplit/>
        </w:trPr>
        <w:tc>
          <w:tcPr>
            <w:tcW w:w="534" w:type="dxa"/>
          </w:tcPr>
          <w:p w:rsidR="00F222E9" w:rsidRPr="00F222E9" w:rsidRDefault="00F222E9" w:rsidP="00A41F3F">
            <w:pPr>
              <w:numPr>
                <w:ilvl w:val="0"/>
                <w:numId w:val="34"/>
              </w:numPr>
              <w:spacing w:after="0" w:line="240" w:lineRule="auto"/>
              <w:jc w:val="center"/>
              <w:rPr>
                <w:rFonts w:ascii="Times New Roman" w:hAnsi="Times New Roman"/>
                <w:sz w:val="28"/>
                <w:szCs w:val="28"/>
              </w:rPr>
            </w:pP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Администрация сельского поселения «Брыкаланск»</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7</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7</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5</w:t>
            </w:r>
          </w:p>
        </w:tc>
      </w:tr>
      <w:tr w:rsidR="00F222E9" w:rsidRPr="00F222E9" w:rsidTr="00617F48">
        <w:trPr>
          <w:cantSplit/>
        </w:trPr>
        <w:tc>
          <w:tcPr>
            <w:tcW w:w="534" w:type="dxa"/>
          </w:tcPr>
          <w:p w:rsidR="00F222E9" w:rsidRPr="00F222E9" w:rsidRDefault="00F222E9" w:rsidP="00A41F3F">
            <w:pPr>
              <w:numPr>
                <w:ilvl w:val="0"/>
                <w:numId w:val="34"/>
              </w:numPr>
              <w:spacing w:after="0" w:line="240" w:lineRule="auto"/>
              <w:jc w:val="center"/>
              <w:rPr>
                <w:rFonts w:ascii="Times New Roman" w:hAnsi="Times New Roman"/>
                <w:sz w:val="28"/>
                <w:szCs w:val="28"/>
              </w:rPr>
            </w:pP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Администрация сельского поселения «Кипиево»</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7</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7</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6</w:t>
            </w:r>
          </w:p>
        </w:tc>
      </w:tr>
      <w:tr w:rsidR="00F222E9" w:rsidRPr="00F222E9" w:rsidTr="00617F48">
        <w:trPr>
          <w:cantSplit/>
        </w:trPr>
        <w:tc>
          <w:tcPr>
            <w:tcW w:w="534" w:type="dxa"/>
          </w:tcPr>
          <w:p w:rsidR="00F222E9" w:rsidRPr="00F222E9" w:rsidRDefault="00F222E9" w:rsidP="00A41F3F">
            <w:pPr>
              <w:numPr>
                <w:ilvl w:val="0"/>
                <w:numId w:val="34"/>
              </w:numPr>
              <w:spacing w:after="0" w:line="240" w:lineRule="auto"/>
              <w:jc w:val="center"/>
              <w:rPr>
                <w:rFonts w:ascii="Times New Roman" w:hAnsi="Times New Roman"/>
                <w:sz w:val="28"/>
                <w:szCs w:val="28"/>
              </w:rPr>
            </w:pP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Администрация сельского поселения «Ижма»</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20</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20</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15</w:t>
            </w:r>
          </w:p>
        </w:tc>
      </w:tr>
      <w:tr w:rsidR="00F222E9" w:rsidRPr="00F222E9" w:rsidTr="00617F48">
        <w:trPr>
          <w:cantSplit/>
        </w:trPr>
        <w:tc>
          <w:tcPr>
            <w:tcW w:w="534" w:type="dxa"/>
          </w:tcPr>
          <w:p w:rsidR="00F222E9" w:rsidRPr="00F222E9" w:rsidRDefault="00F222E9" w:rsidP="00A41F3F">
            <w:pPr>
              <w:numPr>
                <w:ilvl w:val="0"/>
                <w:numId w:val="34"/>
              </w:numPr>
              <w:spacing w:after="0" w:line="240" w:lineRule="auto"/>
              <w:jc w:val="center"/>
              <w:rPr>
                <w:rFonts w:ascii="Times New Roman" w:hAnsi="Times New Roman"/>
                <w:sz w:val="28"/>
                <w:szCs w:val="28"/>
              </w:rPr>
            </w:pP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Администрация сельского поселения «Няшабож»</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shd w:val="clear" w:color="auto" w:fill="auto"/>
            <w:vAlign w:val="center"/>
          </w:tcPr>
          <w:p w:rsidR="00F222E9" w:rsidRPr="00F222E9" w:rsidRDefault="00F222E9" w:rsidP="00A67F13">
            <w:pPr>
              <w:spacing w:after="0"/>
              <w:jc w:val="center"/>
              <w:rPr>
                <w:rFonts w:ascii="Times New Roman" w:hAnsi="Times New Roman"/>
                <w:sz w:val="28"/>
                <w:szCs w:val="28"/>
              </w:rPr>
            </w:pPr>
          </w:p>
        </w:tc>
        <w:tc>
          <w:tcPr>
            <w:tcW w:w="1559"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w:t>
            </w:r>
          </w:p>
        </w:tc>
        <w:tc>
          <w:tcPr>
            <w:tcW w:w="1418"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w:t>
            </w:r>
          </w:p>
        </w:tc>
      </w:tr>
      <w:tr w:rsidR="00F222E9" w:rsidRPr="00F222E9" w:rsidTr="00617F48">
        <w:trPr>
          <w:cantSplit/>
          <w:trHeight w:val="233"/>
        </w:trPr>
        <w:tc>
          <w:tcPr>
            <w:tcW w:w="534" w:type="dxa"/>
          </w:tcPr>
          <w:p w:rsidR="00F222E9" w:rsidRPr="00F222E9" w:rsidRDefault="00F222E9" w:rsidP="00A41F3F">
            <w:pPr>
              <w:numPr>
                <w:ilvl w:val="0"/>
                <w:numId w:val="34"/>
              </w:numPr>
              <w:spacing w:after="0" w:line="240" w:lineRule="auto"/>
              <w:jc w:val="center"/>
              <w:rPr>
                <w:rFonts w:ascii="Times New Roman" w:hAnsi="Times New Roman"/>
                <w:sz w:val="28"/>
                <w:szCs w:val="28"/>
              </w:rPr>
            </w:pPr>
          </w:p>
        </w:tc>
        <w:tc>
          <w:tcPr>
            <w:tcW w:w="1701" w:type="dxa"/>
            <w:shd w:val="clear" w:color="auto" w:fill="auto"/>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Администрация сельского поселения «Щельяюр»</w:t>
            </w:r>
          </w:p>
        </w:tc>
        <w:tc>
          <w:tcPr>
            <w:tcW w:w="1701" w:type="dxa"/>
            <w:shd w:val="clear" w:color="auto" w:fill="auto"/>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shd w:val="clear" w:color="auto" w:fill="auto"/>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shd w:val="clear" w:color="auto" w:fill="auto"/>
            <w:vAlign w:val="center"/>
          </w:tcPr>
          <w:p w:rsidR="00F222E9" w:rsidRPr="00F222E9" w:rsidRDefault="00F222E9" w:rsidP="00A67F13">
            <w:pPr>
              <w:spacing w:after="0"/>
              <w:jc w:val="center"/>
              <w:rPr>
                <w:rFonts w:ascii="Times New Roman" w:hAnsi="Times New Roman"/>
                <w:sz w:val="28"/>
                <w:szCs w:val="28"/>
              </w:rPr>
            </w:pPr>
          </w:p>
        </w:tc>
        <w:tc>
          <w:tcPr>
            <w:tcW w:w="1559"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35</w:t>
            </w:r>
          </w:p>
        </w:tc>
        <w:tc>
          <w:tcPr>
            <w:tcW w:w="1418"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35</w:t>
            </w:r>
          </w:p>
        </w:tc>
        <w:tc>
          <w:tcPr>
            <w:tcW w:w="1417"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24</w:t>
            </w:r>
          </w:p>
        </w:tc>
      </w:tr>
      <w:tr w:rsidR="00F222E9" w:rsidRPr="00F222E9" w:rsidTr="00617F48">
        <w:trPr>
          <w:cantSplit/>
          <w:trHeight w:val="232"/>
        </w:trPr>
        <w:tc>
          <w:tcPr>
            <w:tcW w:w="534" w:type="dxa"/>
          </w:tcPr>
          <w:p w:rsidR="00F222E9" w:rsidRPr="00F222E9" w:rsidRDefault="00F222E9" w:rsidP="00A41F3F">
            <w:pPr>
              <w:numPr>
                <w:ilvl w:val="0"/>
                <w:numId w:val="34"/>
              </w:numPr>
              <w:spacing w:after="0" w:line="240" w:lineRule="auto"/>
              <w:jc w:val="center"/>
              <w:rPr>
                <w:rFonts w:ascii="Times New Roman" w:hAnsi="Times New Roman"/>
                <w:sz w:val="28"/>
                <w:szCs w:val="28"/>
              </w:rPr>
            </w:pPr>
          </w:p>
        </w:tc>
        <w:tc>
          <w:tcPr>
            <w:tcW w:w="1701" w:type="dxa"/>
            <w:shd w:val="clear" w:color="auto" w:fill="auto"/>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Администрация сельского поселения «Том»</w:t>
            </w:r>
          </w:p>
        </w:tc>
        <w:tc>
          <w:tcPr>
            <w:tcW w:w="1701" w:type="dxa"/>
            <w:shd w:val="clear" w:color="auto" w:fill="auto"/>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shd w:val="clear" w:color="auto" w:fill="auto"/>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shd w:val="clear" w:color="auto" w:fill="auto"/>
            <w:vAlign w:val="center"/>
          </w:tcPr>
          <w:p w:rsidR="00F222E9" w:rsidRPr="00F222E9" w:rsidRDefault="00F222E9" w:rsidP="00A67F13">
            <w:pPr>
              <w:spacing w:after="0"/>
              <w:jc w:val="center"/>
              <w:rPr>
                <w:rFonts w:ascii="Times New Roman" w:hAnsi="Times New Roman"/>
                <w:sz w:val="28"/>
                <w:szCs w:val="28"/>
              </w:rPr>
            </w:pPr>
          </w:p>
        </w:tc>
        <w:tc>
          <w:tcPr>
            <w:tcW w:w="1559"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w:t>
            </w:r>
          </w:p>
        </w:tc>
        <w:tc>
          <w:tcPr>
            <w:tcW w:w="1418"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w:t>
            </w:r>
          </w:p>
        </w:tc>
        <w:tc>
          <w:tcPr>
            <w:tcW w:w="1417"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w:t>
            </w:r>
          </w:p>
        </w:tc>
      </w:tr>
      <w:tr w:rsidR="00F222E9" w:rsidRPr="00F222E9" w:rsidTr="00617F48">
        <w:trPr>
          <w:cantSplit/>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lastRenderedPageBreak/>
              <w:t>11.</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«Диюрская ООШ»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Адресная помощь, ремонт мебели,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подготовка помещений к ремонту, косметический ремонт, уборка территорий</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6,5</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6,5</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5</w:t>
            </w:r>
          </w:p>
        </w:tc>
      </w:tr>
      <w:tr w:rsidR="00F222E9" w:rsidRPr="00F222E9" w:rsidTr="00617F48">
        <w:trPr>
          <w:cantSplit/>
        </w:trPr>
        <w:tc>
          <w:tcPr>
            <w:tcW w:w="5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12.</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«Мошьюгская ООШ»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6,5</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6,5</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5</w:t>
            </w:r>
          </w:p>
        </w:tc>
      </w:tr>
      <w:tr w:rsidR="00F222E9" w:rsidRPr="00F222E9" w:rsidTr="00617F48">
        <w:trPr>
          <w:cantSplit/>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13.</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«Усть-Ижемская ООШ»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Адресная помощь, ремонт мебели,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подготовка помещений к ремонту, косметический ремонт, уборка территорий</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15,6</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15,6</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12</w:t>
            </w:r>
          </w:p>
        </w:tc>
      </w:tr>
      <w:tr w:rsidR="00F222E9" w:rsidRPr="00F222E9" w:rsidTr="00617F48">
        <w:trPr>
          <w:cantSplit/>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14.</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«Брыкаланская СОШ»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Адресная помощь, ремонт мебели,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подготовка помещений к ремонту, косметический ремонт, уборка территорий</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highlight w:val="yellow"/>
              </w:rPr>
            </w:pPr>
            <w:r w:rsidRPr="00F222E9">
              <w:rPr>
                <w:rFonts w:ascii="Times New Roman" w:hAnsi="Times New Roman"/>
                <w:sz w:val="28"/>
                <w:szCs w:val="28"/>
              </w:rPr>
              <w:t>10,4</w:t>
            </w:r>
          </w:p>
        </w:tc>
        <w:tc>
          <w:tcPr>
            <w:tcW w:w="1418" w:type="dxa"/>
            <w:vAlign w:val="center"/>
          </w:tcPr>
          <w:p w:rsidR="00F222E9" w:rsidRPr="00F222E9" w:rsidRDefault="00F222E9" w:rsidP="00A67F13">
            <w:pPr>
              <w:spacing w:after="0"/>
              <w:jc w:val="center"/>
              <w:rPr>
                <w:rFonts w:ascii="Times New Roman" w:hAnsi="Times New Roman"/>
                <w:sz w:val="28"/>
                <w:szCs w:val="28"/>
                <w:highlight w:val="yellow"/>
              </w:rPr>
            </w:pPr>
            <w:r w:rsidRPr="00F222E9">
              <w:rPr>
                <w:rFonts w:ascii="Times New Roman" w:hAnsi="Times New Roman"/>
                <w:sz w:val="28"/>
                <w:szCs w:val="28"/>
              </w:rPr>
              <w:t>10,4</w:t>
            </w:r>
          </w:p>
        </w:tc>
        <w:tc>
          <w:tcPr>
            <w:tcW w:w="1417" w:type="dxa"/>
            <w:vAlign w:val="center"/>
          </w:tcPr>
          <w:p w:rsidR="00F222E9" w:rsidRPr="00F222E9" w:rsidRDefault="00F222E9" w:rsidP="00A67F13">
            <w:pPr>
              <w:spacing w:after="0"/>
              <w:jc w:val="center"/>
              <w:rPr>
                <w:rFonts w:ascii="Times New Roman" w:hAnsi="Times New Roman"/>
                <w:sz w:val="28"/>
                <w:szCs w:val="28"/>
                <w:highlight w:val="yellow"/>
              </w:rPr>
            </w:pPr>
            <w:r w:rsidRPr="00F222E9">
              <w:rPr>
                <w:rFonts w:ascii="Times New Roman" w:hAnsi="Times New Roman"/>
                <w:sz w:val="28"/>
                <w:szCs w:val="28"/>
              </w:rPr>
              <w:t>8</w:t>
            </w:r>
          </w:p>
        </w:tc>
      </w:tr>
      <w:tr w:rsidR="00F222E9" w:rsidRPr="00F222E9" w:rsidTr="00617F48">
        <w:trPr>
          <w:cantSplit/>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lastRenderedPageBreak/>
              <w:t>15.</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«Кипиевская СОШ»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Адресная помощь, ремонт мебели,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подготовка помещений к ремонту, косметический ремонт, уборка территорий</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highlight w:val="yellow"/>
              </w:rPr>
            </w:pPr>
            <w:r w:rsidRPr="00F222E9">
              <w:rPr>
                <w:rFonts w:ascii="Times New Roman" w:hAnsi="Times New Roman"/>
                <w:sz w:val="28"/>
                <w:szCs w:val="28"/>
              </w:rPr>
              <w:t>26</w:t>
            </w:r>
          </w:p>
        </w:tc>
        <w:tc>
          <w:tcPr>
            <w:tcW w:w="1418" w:type="dxa"/>
            <w:vAlign w:val="center"/>
          </w:tcPr>
          <w:p w:rsidR="00F222E9" w:rsidRPr="00F222E9" w:rsidRDefault="00F222E9" w:rsidP="00A67F13">
            <w:pPr>
              <w:spacing w:after="0"/>
              <w:jc w:val="center"/>
              <w:rPr>
                <w:rFonts w:ascii="Times New Roman" w:hAnsi="Times New Roman"/>
                <w:sz w:val="28"/>
                <w:szCs w:val="28"/>
                <w:highlight w:val="yellow"/>
              </w:rPr>
            </w:pPr>
            <w:r w:rsidRPr="00F222E9">
              <w:rPr>
                <w:rFonts w:ascii="Times New Roman" w:hAnsi="Times New Roman"/>
                <w:sz w:val="28"/>
                <w:szCs w:val="28"/>
              </w:rPr>
              <w:t>26</w:t>
            </w:r>
          </w:p>
        </w:tc>
        <w:tc>
          <w:tcPr>
            <w:tcW w:w="1417" w:type="dxa"/>
            <w:vAlign w:val="center"/>
          </w:tcPr>
          <w:p w:rsidR="00F222E9" w:rsidRPr="00F222E9" w:rsidRDefault="00F222E9" w:rsidP="00A67F13">
            <w:pPr>
              <w:spacing w:after="0"/>
              <w:jc w:val="center"/>
              <w:rPr>
                <w:rFonts w:ascii="Times New Roman" w:hAnsi="Times New Roman"/>
                <w:sz w:val="28"/>
                <w:szCs w:val="28"/>
                <w:highlight w:val="yellow"/>
              </w:rPr>
            </w:pPr>
            <w:r w:rsidRPr="00F222E9">
              <w:rPr>
                <w:rFonts w:ascii="Times New Roman" w:hAnsi="Times New Roman"/>
                <w:sz w:val="28"/>
                <w:szCs w:val="28"/>
              </w:rPr>
              <w:t>20</w:t>
            </w:r>
          </w:p>
        </w:tc>
      </w:tr>
      <w:tr w:rsidR="00F222E9" w:rsidRPr="00F222E9" w:rsidTr="00617F48">
        <w:trPr>
          <w:cantSplit/>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16.</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«Бакуринская СОШ»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Подсобные работы, сельскохозяйственные  работы</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39</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39</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30</w:t>
            </w:r>
          </w:p>
        </w:tc>
      </w:tr>
      <w:tr w:rsidR="00F222E9" w:rsidRPr="00F222E9" w:rsidTr="00617F48">
        <w:trPr>
          <w:cantSplit/>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17.</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«Ижемская СОШ»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Адресная помощь, подготовка помещений к учебному году, косметический ремонт, уборка территорий</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highlight w:val="yellow"/>
              </w:rPr>
            </w:pPr>
            <w:r w:rsidRPr="00F222E9">
              <w:rPr>
                <w:rFonts w:ascii="Times New Roman" w:hAnsi="Times New Roman"/>
                <w:sz w:val="28"/>
                <w:szCs w:val="28"/>
              </w:rPr>
              <w:t>32,5</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32,5</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25</w:t>
            </w:r>
          </w:p>
        </w:tc>
      </w:tr>
      <w:tr w:rsidR="00F222E9" w:rsidRPr="00F222E9" w:rsidTr="00617F48">
        <w:trPr>
          <w:cantSplit/>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18.</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«Кельчиюрская СОШ»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 подсобные работы, ремонт, уход за престарелыми</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15,6</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15,6</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12</w:t>
            </w:r>
          </w:p>
        </w:tc>
      </w:tr>
      <w:tr w:rsidR="00F222E9" w:rsidRPr="00F222E9" w:rsidTr="00617F48">
        <w:trPr>
          <w:cantSplit/>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lastRenderedPageBreak/>
              <w:t>19.</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«Няшабожская СОШ»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Адресная помощь, ремонт мебели,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подготовка помещений к ремонту, косметический ремонт, уборка территорий</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9</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9</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7</w:t>
            </w:r>
          </w:p>
        </w:tc>
      </w:tr>
      <w:tr w:rsidR="00F222E9" w:rsidRPr="00F222E9" w:rsidTr="00617F48">
        <w:trPr>
          <w:cantSplit/>
          <w:trHeight w:val="545"/>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20.</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«Красноборская СОШ»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30</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30</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23</w:t>
            </w:r>
          </w:p>
        </w:tc>
      </w:tr>
      <w:tr w:rsidR="00F222E9" w:rsidRPr="00F222E9" w:rsidTr="00617F48">
        <w:trPr>
          <w:cantSplit/>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21.</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«Щельяюрская СОШ»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Адресная помощь, ремонт мебели,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подготовка помещений к ремонту, косметический ремонт, уборка территорий</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shd w:val="clear" w:color="auto" w:fill="auto"/>
            <w:vAlign w:val="center"/>
          </w:tcPr>
          <w:p w:rsidR="00F222E9" w:rsidRPr="00F222E9" w:rsidRDefault="00F222E9" w:rsidP="00A67F13">
            <w:pPr>
              <w:spacing w:after="0"/>
              <w:jc w:val="center"/>
              <w:rPr>
                <w:rFonts w:ascii="Times New Roman" w:hAnsi="Times New Roman"/>
                <w:sz w:val="28"/>
                <w:szCs w:val="28"/>
              </w:rPr>
            </w:pPr>
          </w:p>
        </w:tc>
        <w:tc>
          <w:tcPr>
            <w:tcW w:w="1559"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27</w:t>
            </w:r>
          </w:p>
        </w:tc>
        <w:tc>
          <w:tcPr>
            <w:tcW w:w="1418"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27</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21</w:t>
            </w:r>
          </w:p>
        </w:tc>
      </w:tr>
      <w:tr w:rsidR="00F222E9" w:rsidRPr="00F222E9" w:rsidTr="00617F48">
        <w:trPr>
          <w:cantSplit/>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22.</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«Томская СОШ»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shd w:val="clear" w:color="auto" w:fill="auto"/>
            <w:vAlign w:val="center"/>
          </w:tcPr>
          <w:p w:rsidR="00F222E9" w:rsidRPr="00F222E9" w:rsidRDefault="00F222E9" w:rsidP="00A67F13">
            <w:pPr>
              <w:spacing w:after="0"/>
              <w:jc w:val="center"/>
              <w:rPr>
                <w:rFonts w:ascii="Times New Roman" w:hAnsi="Times New Roman"/>
                <w:sz w:val="28"/>
                <w:szCs w:val="28"/>
              </w:rPr>
            </w:pPr>
          </w:p>
        </w:tc>
        <w:tc>
          <w:tcPr>
            <w:tcW w:w="1559"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10,4</w:t>
            </w:r>
          </w:p>
        </w:tc>
        <w:tc>
          <w:tcPr>
            <w:tcW w:w="1418" w:type="dxa"/>
            <w:shd w:val="clear" w:color="auto" w:fill="auto"/>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10,4</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8</w:t>
            </w:r>
          </w:p>
        </w:tc>
      </w:tr>
      <w:tr w:rsidR="00F222E9" w:rsidRPr="00F222E9" w:rsidTr="00617F48">
        <w:trPr>
          <w:cantSplit/>
        </w:trPr>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23.</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«Койинская СОШ»</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Адресная помощь, ремонт мебели,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уборка территорий</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5,2</w:t>
            </w:r>
          </w:p>
        </w:tc>
        <w:tc>
          <w:tcPr>
            <w:tcW w:w="1418"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5,2</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4</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24.</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 xml:space="preserve">СПК «Ижемский </w:t>
            </w:r>
            <w:r w:rsidRPr="00F222E9">
              <w:rPr>
                <w:rFonts w:ascii="Times New Roman" w:hAnsi="Times New Roman"/>
                <w:sz w:val="28"/>
                <w:szCs w:val="28"/>
              </w:rPr>
              <w:lastRenderedPageBreak/>
              <w:t>оленевод и Ко»</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lastRenderedPageBreak/>
              <w:t xml:space="preserve">Работы по уходу за </w:t>
            </w:r>
            <w:r w:rsidRPr="00F222E9">
              <w:rPr>
                <w:rFonts w:ascii="Times New Roman" w:hAnsi="Times New Roman"/>
                <w:sz w:val="28"/>
                <w:szCs w:val="28"/>
              </w:rPr>
              <w:lastRenderedPageBreak/>
              <w:t>животными, сельскохозяйственные работы</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lastRenderedPageBreak/>
              <w:t xml:space="preserve">апрель – </w:t>
            </w:r>
          </w:p>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lastRenderedPageBreak/>
              <w:t>сентябрь</w:t>
            </w:r>
          </w:p>
        </w:tc>
        <w:tc>
          <w:tcPr>
            <w:tcW w:w="850"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lastRenderedPageBreak/>
              <w:t>70</w:t>
            </w:r>
          </w:p>
        </w:tc>
        <w:tc>
          <w:tcPr>
            <w:tcW w:w="1559" w:type="dxa"/>
            <w:vAlign w:val="center"/>
          </w:tcPr>
          <w:p w:rsidR="00F222E9" w:rsidRPr="00F222E9" w:rsidRDefault="00F222E9" w:rsidP="00A67F13">
            <w:pPr>
              <w:spacing w:after="0"/>
              <w:jc w:val="center"/>
              <w:rPr>
                <w:rFonts w:ascii="Times New Roman" w:hAnsi="Times New Roman"/>
                <w:sz w:val="28"/>
                <w:szCs w:val="28"/>
              </w:rPr>
            </w:pP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70</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18</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lastRenderedPageBreak/>
              <w:t>25.</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МБУК «Ижемская МБС»</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Делопроизводство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июль-август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7</w:t>
            </w: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7</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26.</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КФХ Канева Т.А.</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Благоустройство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июнь-август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22</w:t>
            </w:r>
          </w:p>
        </w:tc>
        <w:tc>
          <w:tcPr>
            <w:tcW w:w="1559" w:type="dxa"/>
            <w:vAlign w:val="center"/>
          </w:tcPr>
          <w:p w:rsidR="00F222E9" w:rsidRPr="00F222E9" w:rsidRDefault="00F222E9" w:rsidP="00A67F13">
            <w:pPr>
              <w:spacing w:after="0"/>
              <w:jc w:val="center"/>
              <w:rPr>
                <w:rFonts w:ascii="Times New Roman" w:hAnsi="Times New Roman"/>
                <w:sz w:val="28"/>
                <w:szCs w:val="28"/>
              </w:rPr>
            </w:pP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22</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27.</w:t>
            </w:r>
          </w:p>
        </w:tc>
        <w:tc>
          <w:tcPr>
            <w:tcW w:w="1701" w:type="dxa"/>
          </w:tcPr>
          <w:p w:rsidR="00F222E9" w:rsidRPr="00F222E9" w:rsidRDefault="00F222E9" w:rsidP="00A67F13">
            <w:pPr>
              <w:spacing w:after="0"/>
              <w:jc w:val="both"/>
              <w:rPr>
                <w:rFonts w:ascii="Times New Roman" w:hAnsi="Times New Roman"/>
                <w:color w:val="FF0000"/>
                <w:sz w:val="28"/>
                <w:szCs w:val="28"/>
              </w:rPr>
            </w:pPr>
            <w:r w:rsidRPr="00F222E9">
              <w:rPr>
                <w:rFonts w:ascii="Times New Roman" w:hAnsi="Times New Roman"/>
                <w:sz w:val="28"/>
                <w:szCs w:val="28"/>
              </w:rPr>
              <w:t>Ижемский участок ПТД ОСП Ухтинский Почтамт УФПС РК филиал ФГУП «Почта России»</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Уборка территории</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июль-август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7,5</w:t>
            </w:r>
          </w:p>
        </w:tc>
        <w:tc>
          <w:tcPr>
            <w:tcW w:w="1559" w:type="dxa"/>
            <w:vAlign w:val="center"/>
          </w:tcPr>
          <w:p w:rsidR="00F222E9" w:rsidRPr="00F222E9" w:rsidRDefault="00F222E9" w:rsidP="00A67F13">
            <w:pPr>
              <w:spacing w:after="0"/>
              <w:jc w:val="center"/>
              <w:rPr>
                <w:rFonts w:ascii="Times New Roman" w:hAnsi="Times New Roman"/>
                <w:sz w:val="28"/>
                <w:szCs w:val="28"/>
              </w:rPr>
            </w:pP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7,5</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28.</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СПК «Заречье»</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Уборка территории</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июль-август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25</w:t>
            </w:r>
          </w:p>
        </w:tc>
        <w:tc>
          <w:tcPr>
            <w:tcW w:w="1559" w:type="dxa"/>
            <w:vAlign w:val="center"/>
          </w:tcPr>
          <w:p w:rsidR="00F222E9" w:rsidRPr="00F222E9" w:rsidRDefault="00F222E9" w:rsidP="00A67F13">
            <w:pPr>
              <w:spacing w:after="0"/>
              <w:jc w:val="center"/>
              <w:rPr>
                <w:rFonts w:ascii="Times New Roman" w:hAnsi="Times New Roman"/>
                <w:sz w:val="28"/>
                <w:szCs w:val="28"/>
              </w:rPr>
            </w:pP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25</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4</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29.</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ПО «Шонди»</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Уборка помещений, делопроизводство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июль-август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5,0</w:t>
            </w:r>
          </w:p>
        </w:tc>
        <w:tc>
          <w:tcPr>
            <w:tcW w:w="1559" w:type="dxa"/>
            <w:vAlign w:val="center"/>
          </w:tcPr>
          <w:p w:rsidR="00F222E9" w:rsidRPr="00F222E9" w:rsidRDefault="00F222E9" w:rsidP="00A67F13">
            <w:pPr>
              <w:spacing w:after="0"/>
              <w:jc w:val="center"/>
              <w:rPr>
                <w:rFonts w:ascii="Times New Roman" w:hAnsi="Times New Roman"/>
                <w:sz w:val="28"/>
                <w:szCs w:val="28"/>
              </w:rPr>
            </w:pP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5,0</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30.</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ГБУЗ РК«Ижемская ЦРБ»</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Делопроизводство, уборка территории</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июль-август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5,0</w:t>
            </w:r>
          </w:p>
        </w:tc>
        <w:tc>
          <w:tcPr>
            <w:tcW w:w="1559" w:type="dxa"/>
            <w:vAlign w:val="center"/>
          </w:tcPr>
          <w:p w:rsidR="00F222E9" w:rsidRPr="00F222E9" w:rsidRDefault="00F222E9" w:rsidP="00A67F13">
            <w:pPr>
              <w:spacing w:after="0"/>
              <w:jc w:val="center"/>
              <w:rPr>
                <w:rFonts w:ascii="Times New Roman" w:hAnsi="Times New Roman"/>
                <w:sz w:val="28"/>
                <w:szCs w:val="28"/>
              </w:rPr>
            </w:pP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5,0</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31.</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МБУК «Ижемская МКС»</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Уборка территории</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июнь-август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15</w:t>
            </w: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15</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4</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32.</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ООО «Гранд»</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Подсобный рабочий</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июль-август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10</w:t>
            </w:r>
          </w:p>
        </w:tc>
        <w:tc>
          <w:tcPr>
            <w:tcW w:w="1559" w:type="dxa"/>
            <w:vAlign w:val="center"/>
          </w:tcPr>
          <w:p w:rsidR="00F222E9" w:rsidRPr="00F222E9" w:rsidRDefault="00F222E9" w:rsidP="00A67F13">
            <w:pPr>
              <w:spacing w:after="0"/>
              <w:jc w:val="center"/>
              <w:rPr>
                <w:rFonts w:ascii="Times New Roman" w:hAnsi="Times New Roman"/>
                <w:sz w:val="28"/>
                <w:szCs w:val="28"/>
              </w:rPr>
            </w:pP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10</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33.</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МКУ «Хозяйственное управление</w:t>
            </w:r>
            <w:r w:rsidRPr="00F222E9">
              <w:rPr>
                <w:rFonts w:ascii="Times New Roman" w:hAnsi="Times New Roman"/>
                <w:sz w:val="28"/>
                <w:szCs w:val="28"/>
              </w:rPr>
              <w:lastRenderedPageBreak/>
              <w:t>»</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lastRenderedPageBreak/>
              <w:t>Уборка помещений</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июнь-август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w:t>
            </w: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lastRenderedPageBreak/>
              <w:t>34.</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Отдел ФК и С</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Делопроизводство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июль-август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4</w:t>
            </w: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4</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35.</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ИП Дердяй И.И.</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Делопроизводство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июль</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w:t>
            </w: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36.</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МБУ «Жилищное управление»</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Уборка территории</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w:t>
            </w: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3</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37.</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Редакция газеты «Новый Север»</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Делопроизводство, уборка территории</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июль-август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6</w:t>
            </w:r>
          </w:p>
        </w:tc>
        <w:tc>
          <w:tcPr>
            <w:tcW w:w="1559" w:type="dxa"/>
            <w:vAlign w:val="center"/>
          </w:tcPr>
          <w:p w:rsidR="00F222E9" w:rsidRPr="00F222E9" w:rsidRDefault="00F222E9" w:rsidP="00A67F13">
            <w:pPr>
              <w:spacing w:after="0"/>
              <w:jc w:val="center"/>
              <w:rPr>
                <w:rFonts w:ascii="Times New Roman" w:hAnsi="Times New Roman"/>
                <w:sz w:val="28"/>
                <w:szCs w:val="28"/>
              </w:rPr>
            </w:pP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6</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4</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38.</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КФХ Рочев В.В.</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Уборка территории</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5</w:t>
            </w:r>
          </w:p>
        </w:tc>
        <w:tc>
          <w:tcPr>
            <w:tcW w:w="1559" w:type="dxa"/>
            <w:vAlign w:val="center"/>
          </w:tcPr>
          <w:p w:rsidR="00F222E9" w:rsidRPr="00F222E9" w:rsidRDefault="00F222E9" w:rsidP="00A67F13">
            <w:pPr>
              <w:spacing w:after="0"/>
              <w:jc w:val="center"/>
              <w:rPr>
                <w:rFonts w:ascii="Times New Roman" w:hAnsi="Times New Roman"/>
                <w:sz w:val="28"/>
                <w:szCs w:val="28"/>
              </w:rPr>
            </w:pP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5</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39.</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МБУК «Ижемская школа искусств»</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Уборка территории</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w:t>
            </w: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40.</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Финансовое управление</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Уборка, делопроизводство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1,5</w:t>
            </w: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1,5</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41.</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Администрация муниципального района «Ижемский»</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Делопроизводство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1,5</w:t>
            </w: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1,5</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42.</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ИП Шелепанов А.А.</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Фасовщик</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6</w:t>
            </w:r>
          </w:p>
        </w:tc>
        <w:tc>
          <w:tcPr>
            <w:tcW w:w="1559" w:type="dxa"/>
            <w:vAlign w:val="center"/>
          </w:tcPr>
          <w:p w:rsidR="00F222E9" w:rsidRPr="00F222E9" w:rsidRDefault="00F222E9" w:rsidP="00A67F13">
            <w:pPr>
              <w:spacing w:after="0"/>
              <w:jc w:val="center"/>
              <w:rPr>
                <w:rFonts w:ascii="Times New Roman" w:hAnsi="Times New Roman"/>
                <w:sz w:val="28"/>
                <w:szCs w:val="28"/>
              </w:rPr>
            </w:pP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6</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4</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43.</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Управление образования</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Делопроизводство</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4</w:t>
            </w: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4</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44.</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МБОУДО «Ижемский районный центр дополнител</w:t>
            </w:r>
            <w:r w:rsidRPr="00F222E9">
              <w:rPr>
                <w:rFonts w:ascii="Times New Roman" w:hAnsi="Times New Roman"/>
                <w:sz w:val="28"/>
                <w:szCs w:val="28"/>
              </w:rPr>
              <w:lastRenderedPageBreak/>
              <w:t>ьного образования детей»</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lastRenderedPageBreak/>
              <w:t>Уборка территории</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p>
        </w:tc>
        <w:tc>
          <w:tcPr>
            <w:tcW w:w="1559"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w:t>
            </w: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3</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w:t>
            </w:r>
          </w:p>
        </w:tc>
      </w:tr>
      <w:tr w:rsidR="00F222E9" w:rsidRPr="00F222E9" w:rsidTr="00617F48">
        <w:tc>
          <w:tcPr>
            <w:tcW w:w="534" w:type="dxa"/>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lastRenderedPageBreak/>
              <w:t>45.</w:t>
            </w:r>
          </w:p>
        </w:tc>
        <w:tc>
          <w:tcPr>
            <w:tcW w:w="1701" w:type="dxa"/>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МБОУ ДО «Ижемская детско-юношеская спортивная школа»</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Уборка территории</w:t>
            </w:r>
          </w:p>
        </w:tc>
        <w:tc>
          <w:tcPr>
            <w:tcW w:w="113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август</w:t>
            </w:r>
          </w:p>
        </w:tc>
        <w:tc>
          <w:tcPr>
            <w:tcW w:w="850"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2</w:t>
            </w:r>
          </w:p>
        </w:tc>
        <w:tc>
          <w:tcPr>
            <w:tcW w:w="1559" w:type="dxa"/>
            <w:vAlign w:val="center"/>
          </w:tcPr>
          <w:p w:rsidR="00F222E9" w:rsidRPr="00F222E9" w:rsidRDefault="00F222E9" w:rsidP="00A67F13">
            <w:pPr>
              <w:spacing w:after="0"/>
              <w:jc w:val="center"/>
              <w:rPr>
                <w:rFonts w:ascii="Times New Roman" w:hAnsi="Times New Roman"/>
                <w:sz w:val="28"/>
                <w:szCs w:val="28"/>
              </w:rPr>
            </w:pPr>
          </w:p>
        </w:tc>
        <w:tc>
          <w:tcPr>
            <w:tcW w:w="1418" w:type="dxa"/>
            <w:vAlign w:val="center"/>
          </w:tcPr>
          <w:p w:rsidR="00F222E9" w:rsidRPr="00F222E9" w:rsidRDefault="00F222E9" w:rsidP="00A67F13">
            <w:pPr>
              <w:spacing w:after="0"/>
              <w:rPr>
                <w:rFonts w:ascii="Times New Roman" w:hAnsi="Times New Roman"/>
                <w:sz w:val="28"/>
                <w:szCs w:val="28"/>
              </w:rPr>
            </w:pPr>
            <w:r w:rsidRPr="00F222E9">
              <w:rPr>
                <w:rFonts w:ascii="Times New Roman" w:hAnsi="Times New Roman"/>
                <w:sz w:val="28"/>
                <w:szCs w:val="28"/>
              </w:rPr>
              <w:t>2</w:t>
            </w:r>
          </w:p>
        </w:tc>
        <w:tc>
          <w:tcPr>
            <w:tcW w:w="1417" w:type="dxa"/>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w:t>
            </w:r>
          </w:p>
        </w:tc>
      </w:tr>
      <w:tr w:rsidR="00F222E9" w:rsidRPr="00F222E9" w:rsidTr="00617F48">
        <w:tc>
          <w:tcPr>
            <w:tcW w:w="534" w:type="dxa"/>
            <w:tcBorders>
              <w:top w:val="single" w:sz="4" w:space="0" w:color="auto"/>
              <w:left w:val="single" w:sz="4" w:space="0" w:color="auto"/>
              <w:bottom w:val="single" w:sz="4" w:space="0" w:color="auto"/>
              <w:right w:val="single" w:sz="4" w:space="0" w:color="auto"/>
            </w:tcBorders>
          </w:tcPr>
          <w:p w:rsidR="00F222E9" w:rsidRPr="00F222E9" w:rsidRDefault="00F222E9" w:rsidP="00A67F13">
            <w:pPr>
              <w:spacing w:after="0"/>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F222E9" w:rsidRPr="00F222E9" w:rsidRDefault="00F222E9" w:rsidP="00A67F13">
            <w:pPr>
              <w:spacing w:after="0"/>
              <w:jc w:val="both"/>
              <w:rPr>
                <w:rFonts w:ascii="Times New Roman" w:hAnsi="Times New Roman"/>
                <w:sz w:val="28"/>
                <w:szCs w:val="28"/>
              </w:rPr>
            </w:pPr>
            <w:r w:rsidRPr="00F222E9">
              <w:rPr>
                <w:rFonts w:ascii="Times New Roman" w:hAnsi="Times New Roman"/>
                <w:sz w:val="28"/>
                <w:szCs w:val="28"/>
              </w:rPr>
              <w:t>Итого:</w:t>
            </w:r>
          </w:p>
        </w:tc>
        <w:tc>
          <w:tcPr>
            <w:tcW w:w="1701" w:type="dxa"/>
            <w:tcBorders>
              <w:top w:val="single" w:sz="4" w:space="0" w:color="auto"/>
              <w:left w:val="single" w:sz="4" w:space="0" w:color="auto"/>
              <w:bottom w:val="single" w:sz="4" w:space="0" w:color="auto"/>
              <w:right w:val="single" w:sz="4" w:space="0" w:color="auto"/>
            </w:tcBorders>
          </w:tcPr>
          <w:p w:rsidR="00F222E9" w:rsidRPr="00F222E9" w:rsidRDefault="00F222E9" w:rsidP="00A67F13">
            <w:pPr>
              <w:spacing w:after="0"/>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январь - декабрь</w:t>
            </w:r>
          </w:p>
        </w:tc>
        <w:tc>
          <w:tcPr>
            <w:tcW w:w="850" w:type="dxa"/>
            <w:tcBorders>
              <w:top w:val="single" w:sz="4" w:space="0" w:color="auto"/>
              <w:left w:val="single" w:sz="4" w:space="0" w:color="auto"/>
              <w:bottom w:val="single" w:sz="4" w:space="0" w:color="auto"/>
              <w:right w:val="single" w:sz="4" w:space="0" w:color="auto"/>
            </w:tcBorders>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163,6</w:t>
            </w:r>
          </w:p>
        </w:tc>
        <w:tc>
          <w:tcPr>
            <w:tcW w:w="1559" w:type="dxa"/>
            <w:tcBorders>
              <w:top w:val="single" w:sz="4" w:space="0" w:color="auto"/>
              <w:left w:val="single" w:sz="4" w:space="0" w:color="auto"/>
              <w:bottom w:val="single" w:sz="4" w:space="0" w:color="auto"/>
              <w:right w:val="single" w:sz="4" w:space="0" w:color="auto"/>
            </w:tcBorders>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391,7</w:t>
            </w:r>
          </w:p>
        </w:tc>
        <w:tc>
          <w:tcPr>
            <w:tcW w:w="1418" w:type="dxa"/>
            <w:tcBorders>
              <w:top w:val="single" w:sz="4" w:space="0" w:color="auto"/>
              <w:left w:val="single" w:sz="4" w:space="0" w:color="auto"/>
              <w:bottom w:val="single" w:sz="4" w:space="0" w:color="auto"/>
              <w:right w:val="single" w:sz="4" w:space="0" w:color="auto"/>
            </w:tcBorders>
            <w:vAlign w:val="center"/>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555,2</w:t>
            </w:r>
          </w:p>
        </w:tc>
        <w:tc>
          <w:tcPr>
            <w:tcW w:w="1417" w:type="dxa"/>
            <w:tcBorders>
              <w:top w:val="single" w:sz="4" w:space="0" w:color="auto"/>
              <w:left w:val="single" w:sz="4" w:space="0" w:color="auto"/>
              <w:bottom w:val="single" w:sz="4" w:space="0" w:color="auto"/>
              <w:right w:val="single" w:sz="4" w:space="0" w:color="auto"/>
            </w:tcBorders>
            <w:vAlign w:val="center"/>
          </w:tcPr>
          <w:p w:rsidR="00F222E9" w:rsidRPr="00F222E9" w:rsidRDefault="000E4DA4" w:rsidP="00A67F13">
            <w:pPr>
              <w:spacing w:after="0"/>
              <w:jc w:val="center"/>
              <w:rPr>
                <w:rFonts w:ascii="Times New Roman" w:hAnsi="Times New Roman"/>
                <w:noProof/>
                <w:sz w:val="28"/>
                <w:szCs w:val="28"/>
              </w:rPr>
            </w:pPr>
            <w:r w:rsidRPr="00F222E9">
              <w:rPr>
                <w:rFonts w:ascii="Times New Roman" w:hAnsi="Times New Roman"/>
                <w:sz w:val="28"/>
                <w:szCs w:val="28"/>
              </w:rPr>
              <w:fldChar w:fldCharType="begin"/>
            </w:r>
            <w:r w:rsidR="00F222E9" w:rsidRPr="00F222E9">
              <w:rPr>
                <w:rFonts w:ascii="Times New Roman" w:hAnsi="Times New Roman"/>
                <w:sz w:val="28"/>
                <w:szCs w:val="28"/>
              </w:rPr>
              <w:instrText xml:space="preserve"> =SUM(ABOVE) </w:instrText>
            </w:r>
            <w:r w:rsidRPr="00F222E9">
              <w:rPr>
                <w:rFonts w:ascii="Times New Roman" w:hAnsi="Times New Roman"/>
                <w:sz w:val="28"/>
                <w:szCs w:val="28"/>
              </w:rPr>
              <w:fldChar w:fldCharType="separate"/>
            </w:r>
            <w:r w:rsidR="00F222E9" w:rsidRPr="00F222E9">
              <w:rPr>
                <w:rFonts w:ascii="Times New Roman" w:hAnsi="Times New Roman"/>
                <w:noProof/>
                <w:sz w:val="28"/>
                <w:szCs w:val="28"/>
              </w:rPr>
              <w:t>330</w:t>
            </w:r>
            <w:r w:rsidRPr="00F222E9">
              <w:rPr>
                <w:rFonts w:ascii="Times New Roman" w:hAnsi="Times New Roman"/>
                <w:sz w:val="28"/>
                <w:szCs w:val="28"/>
              </w:rPr>
              <w:fldChar w:fldCharType="end"/>
            </w:r>
          </w:p>
        </w:tc>
      </w:tr>
    </w:tbl>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617F48" w:rsidRDefault="00617F48" w:rsidP="00F222E9">
      <w:pPr>
        <w:spacing w:after="0"/>
        <w:jc w:val="center"/>
        <w:rPr>
          <w:rFonts w:ascii="Times New Roman" w:hAnsi="Times New Roman"/>
          <w:sz w:val="28"/>
          <w:szCs w:val="28"/>
        </w:rPr>
      </w:pPr>
    </w:p>
    <w:p w:rsidR="00617F48" w:rsidRDefault="00617F48" w:rsidP="00F222E9">
      <w:pPr>
        <w:spacing w:after="0"/>
        <w:jc w:val="center"/>
        <w:rPr>
          <w:rFonts w:ascii="Times New Roman" w:hAnsi="Times New Roman"/>
          <w:sz w:val="28"/>
          <w:szCs w:val="28"/>
        </w:rPr>
      </w:pPr>
    </w:p>
    <w:p w:rsidR="00617F48" w:rsidRDefault="00617F48" w:rsidP="00F222E9">
      <w:pPr>
        <w:spacing w:after="0"/>
        <w:jc w:val="center"/>
        <w:rPr>
          <w:rFonts w:ascii="Times New Roman" w:hAnsi="Times New Roman"/>
          <w:sz w:val="28"/>
          <w:szCs w:val="28"/>
        </w:rPr>
      </w:pPr>
    </w:p>
    <w:p w:rsidR="00617F48" w:rsidRDefault="00617F48" w:rsidP="00F222E9">
      <w:pPr>
        <w:spacing w:after="0"/>
        <w:jc w:val="center"/>
        <w:rPr>
          <w:rFonts w:ascii="Times New Roman" w:hAnsi="Times New Roman"/>
          <w:sz w:val="28"/>
          <w:szCs w:val="28"/>
        </w:rPr>
      </w:pPr>
    </w:p>
    <w:p w:rsidR="00617F48" w:rsidRDefault="00617F48" w:rsidP="00F222E9">
      <w:pPr>
        <w:spacing w:after="0"/>
        <w:jc w:val="center"/>
        <w:rPr>
          <w:rFonts w:ascii="Times New Roman" w:hAnsi="Times New Roman"/>
          <w:sz w:val="28"/>
          <w:szCs w:val="28"/>
        </w:rPr>
      </w:pPr>
    </w:p>
    <w:p w:rsidR="00617F48" w:rsidRDefault="00617F48" w:rsidP="00F222E9">
      <w:pPr>
        <w:spacing w:after="0"/>
        <w:jc w:val="center"/>
        <w:rPr>
          <w:rFonts w:ascii="Times New Roman" w:hAnsi="Times New Roman"/>
          <w:sz w:val="28"/>
          <w:szCs w:val="28"/>
        </w:rPr>
      </w:pPr>
    </w:p>
    <w:p w:rsidR="00617F48" w:rsidRDefault="00617F48" w:rsidP="00F222E9">
      <w:pPr>
        <w:spacing w:after="0"/>
        <w:jc w:val="center"/>
        <w:rPr>
          <w:rFonts w:ascii="Times New Roman" w:hAnsi="Times New Roman"/>
          <w:sz w:val="28"/>
          <w:szCs w:val="28"/>
        </w:rPr>
      </w:pPr>
    </w:p>
    <w:p w:rsidR="00617F48" w:rsidRDefault="00617F48" w:rsidP="00F222E9">
      <w:pPr>
        <w:spacing w:after="0"/>
        <w:jc w:val="center"/>
        <w:rPr>
          <w:rFonts w:ascii="Times New Roman" w:hAnsi="Times New Roman"/>
          <w:sz w:val="28"/>
          <w:szCs w:val="28"/>
        </w:rPr>
      </w:pPr>
    </w:p>
    <w:p w:rsidR="00617F48" w:rsidRPr="00F222E9" w:rsidRDefault="00617F48"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tbl>
      <w:tblPr>
        <w:tblW w:w="9552" w:type="dxa"/>
        <w:jc w:val="center"/>
        <w:tblInd w:w="240" w:type="dxa"/>
        <w:tblLayout w:type="fixed"/>
        <w:tblLook w:val="01E0"/>
      </w:tblPr>
      <w:tblGrid>
        <w:gridCol w:w="3734"/>
        <w:gridCol w:w="2393"/>
        <w:gridCol w:w="3425"/>
      </w:tblGrid>
      <w:tr w:rsidR="00F222E9" w:rsidRPr="00F222E9" w:rsidTr="00A67F13">
        <w:trPr>
          <w:trHeight w:val="1181"/>
          <w:jc w:val="center"/>
        </w:trPr>
        <w:tc>
          <w:tcPr>
            <w:tcW w:w="3734" w:type="dxa"/>
          </w:tcPr>
          <w:p w:rsidR="00F222E9" w:rsidRPr="00F222E9" w:rsidRDefault="00F222E9" w:rsidP="00A67F13">
            <w:pPr>
              <w:spacing w:after="0" w:line="240" w:lineRule="auto"/>
              <w:jc w:val="center"/>
              <w:rPr>
                <w:rFonts w:ascii="Times New Roman" w:eastAsia="Times New Roman" w:hAnsi="Times New Roman"/>
                <w:b/>
                <w:bCs/>
                <w:sz w:val="28"/>
                <w:szCs w:val="28"/>
                <w:lang w:eastAsia="ru-RU"/>
              </w:rPr>
            </w:pPr>
          </w:p>
          <w:p w:rsidR="00F222E9" w:rsidRPr="00F222E9" w:rsidRDefault="00F222E9" w:rsidP="00A67F13">
            <w:pPr>
              <w:spacing w:after="0" w:line="240" w:lineRule="auto"/>
              <w:jc w:val="center"/>
              <w:rPr>
                <w:rFonts w:ascii="Times New Roman" w:eastAsia="Times New Roman" w:hAnsi="Times New Roman"/>
                <w:b/>
                <w:bCs/>
                <w:sz w:val="28"/>
                <w:szCs w:val="28"/>
                <w:lang w:eastAsia="ru-RU"/>
              </w:rPr>
            </w:pPr>
            <w:r w:rsidRPr="00F222E9">
              <w:rPr>
                <w:rFonts w:ascii="Times New Roman" w:eastAsia="Times New Roman" w:hAnsi="Times New Roman"/>
                <w:b/>
                <w:bCs/>
                <w:sz w:val="28"/>
                <w:szCs w:val="28"/>
                <w:lang w:eastAsia="ru-RU"/>
              </w:rPr>
              <w:t xml:space="preserve">«Изьва» </w:t>
            </w:r>
          </w:p>
          <w:p w:rsidR="00F222E9" w:rsidRPr="00F222E9" w:rsidRDefault="00F222E9" w:rsidP="00A67F13">
            <w:pPr>
              <w:spacing w:after="0" w:line="240" w:lineRule="auto"/>
              <w:jc w:val="center"/>
              <w:rPr>
                <w:rFonts w:ascii="Times New Roman" w:eastAsia="Times New Roman" w:hAnsi="Times New Roman"/>
                <w:b/>
                <w:bCs/>
                <w:sz w:val="28"/>
                <w:szCs w:val="28"/>
                <w:lang w:eastAsia="ru-RU"/>
              </w:rPr>
            </w:pPr>
            <w:r w:rsidRPr="00F222E9">
              <w:rPr>
                <w:rFonts w:ascii="Times New Roman" w:eastAsia="Times New Roman" w:hAnsi="Times New Roman"/>
                <w:b/>
                <w:bCs/>
                <w:sz w:val="28"/>
                <w:szCs w:val="28"/>
                <w:lang w:eastAsia="ru-RU"/>
              </w:rPr>
              <w:t>муниципальнöй районса администрация</w:t>
            </w:r>
          </w:p>
        </w:tc>
        <w:tc>
          <w:tcPr>
            <w:tcW w:w="2393" w:type="dxa"/>
          </w:tcPr>
          <w:p w:rsidR="00F222E9" w:rsidRPr="00F222E9" w:rsidRDefault="00F222E9" w:rsidP="00A67F13">
            <w:pPr>
              <w:spacing w:after="0" w:line="240" w:lineRule="auto"/>
              <w:jc w:val="center"/>
              <w:rPr>
                <w:rFonts w:ascii="Times New Roman" w:eastAsia="Times New Roman" w:hAnsi="Times New Roman"/>
                <w:b/>
                <w:bCs/>
                <w:sz w:val="28"/>
                <w:szCs w:val="28"/>
                <w:lang w:eastAsia="ru-RU"/>
              </w:rPr>
            </w:pPr>
            <w:r w:rsidRPr="00F222E9">
              <w:rPr>
                <w:rFonts w:ascii="Times New Roman" w:eastAsia="Times New Roman" w:hAnsi="Times New Roman"/>
                <w:b/>
                <w:noProof/>
                <w:sz w:val="28"/>
                <w:szCs w:val="28"/>
                <w:lang w:eastAsia="ru-RU"/>
              </w:rPr>
              <w:drawing>
                <wp:inline distT="0" distB="0" distL="0" distR="0">
                  <wp:extent cx="518795" cy="642620"/>
                  <wp:effectExtent l="19050" t="0" r="0" b="0"/>
                  <wp:docPr id="4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30" cstate="print"/>
                          <a:srcRect/>
                          <a:stretch>
                            <a:fillRect/>
                          </a:stretch>
                        </pic:blipFill>
                        <pic:spPr bwMode="auto">
                          <a:xfrm>
                            <a:off x="0" y="0"/>
                            <a:ext cx="518795" cy="642620"/>
                          </a:xfrm>
                          <a:prstGeom prst="rect">
                            <a:avLst/>
                          </a:prstGeom>
                          <a:noFill/>
                          <a:ln w="9525">
                            <a:noFill/>
                            <a:miter lim="800000"/>
                            <a:headEnd/>
                            <a:tailEnd/>
                          </a:ln>
                        </pic:spPr>
                      </pic:pic>
                    </a:graphicData>
                  </a:graphic>
                </wp:inline>
              </w:drawing>
            </w:r>
          </w:p>
          <w:p w:rsidR="00F222E9" w:rsidRPr="00F222E9" w:rsidRDefault="00F222E9" w:rsidP="00A67F13">
            <w:pPr>
              <w:spacing w:after="0" w:line="240" w:lineRule="auto"/>
              <w:jc w:val="center"/>
              <w:rPr>
                <w:rFonts w:ascii="Times New Roman" w:eastAsia="Times New Roman" w:hAnsi="Times New Roman"/>
                <w:b/>
                <w:bCs/>
                <w:sz w:val="28"/>
                <w:szCs w:val="28"/>
                <w:lang w:eastAsia="ru-RU"/>
              </w:rPr>
            </w:pPr>
          </w:p>
        </w:tc>
        <w:tc>
          <w:tcPr>
            <w:tcW w:w="3425" w:type="dxa"/>
          </w:tcPr>
          <w:p w:rsidR="00F222E9" w:rsidRPr="00F222E9" w:rsidRDefault="00F222E9" w:rsidP="00A67F13">
            <w:pPr>
              <w:spacing w:after="0" w:line="240" w:lineRule="auto"/>
              <w:jc w:val="center"/>
              <w:rPr>
                <w:rFonts w:ascii="Times New Roman" w:eastAsia="Times New Roman" w:hAnsi="Times New Roman"/>
                <w:b/>
                <w:bCs/>
                <w:sz w:val="28"/>
                <w:szCs w:val="28"/>
                <w:lang w:eastAsia="ru-RU"/>
              </w:rPr>
            </w:pPr>
          </w:p>
          <w:p w:rsidR="00F222E9" w:rsidRPr="00F222E9" w:rsidRDefault="00F222E9" w:rsidP="00A67F13">
            <w:pPr>
              <w:spacing w:after="0" w:line="240" w:lineRule="auto"/>
              <w:jc w:val="center"/>
              <w:rPr>
                <w:rFonts w:ascii="Times New Roman" w:eastAsia="Times New Roman" w:hAnsi="Times New Roman"/>
                <w:b/>
                <w:bCs/>
                <w:sz w:val="28"/>
                <w:szCs w:val="28"/>
                <w:lang w:eastAsia="ru-RU"/>
              </w:rPr>
            </w:pPr>
            <w:r w:rsidRPr="00F222E9">
              <w:rPr>
                <w:rFonts w:ascii="Times New Roman" w:eastAsia="Times New Roman" w:hAnsi="Times New Roman"/>
                <w:b/>
                <w:bCs/>
                <w:sz w:val="28"/>
                <w:szCs w:val="28"/>
                <w:lang w:eastAsia="ru-RU"/>
              </w:rPr>
              <w:t xml:space="preserve">Администрация муниципального района </w:t>
            </w:r>
          </w:p>
          <w:p w:rsidR="00F222E9" w:rsidRPr="00F222E9" w:rsidRDefault="00F222E9" w:rsidP="00A67F13">
            <w:pPr>
              <w:spacing w:after="0" w:line="240" w:lineRule="auto"/>
              <w:jc w:val="center"/>
              <w:rPr>
                <w:rFonts w:ascii="Times New Roman" w:eastAsia="Times New Roman" w:hAnsi="Times New Roman"/>
                <w:b/>
                <w:bCs/>
                <w:sz w:val="28"/>
                <w:szCs w:val="28"/>
                <w:lang w:eastAsia="ru-RU"/>
              </w:rPr>
            </w:pPr>
            <w:r w:rsidRPr="00F222E9">
              <w:rPr>
                <w:rFonts w:ascii="Times New Roman" w:eastAsia="Times New Roman" w:hAnsi="Times New Roman"/>
                <w:b/>
                <w:bCs/>
                <w:sz w:val="28"/>
                <w:szCs w:val="28"/>
                <w:lang w:eastAsia="ru-RU"/>
              </w:rPr>
              <w:t>«Ижемский»</w:t>
            </w:r>
          </w:p>
        </w:tc>
      </w:tr>
    </w:tbl>
    <w:p w:rsidR="00F222E9" w:rsidRPr="00F222E9" w:rsidRDefault="00F222E9" w:rsidP="00F222E9">
      <w:pPr>
        <w:spacing w:after="0" w:line="240" w:lineRule="auto"/>
        <w:rPr>
          <w:rFonts w:ascii="Times New Roman" w:eastAsia="Times New Roman" w:hAnsi="Times New Roman"/>
          <w:sz w:val="28"/>
          <w:szCs w:val="28"/>
          <w:lang w:eastAsia="ru-RU"/>
        </w:rPr>
      </w:pPr>
    </w:p>
    <w:p w:rsidR="00F222E9" w:rsidRPr="00F222E9" w:rsidRDefault="00F222E9" w:rsidP="00F222E9">
      <w:pPr>
        <w:keepNext/>
        <w:spacing w:after="0" w:line="240" w:lineRule="auto"/>
        <w:jc w:val="center"/>
        <w:outlineLvl w:val="0"/>
        <w:rPr>
          <w:rFonts w:ascii="Times New Roman" w:eastAsia="Times New Roman" w:hAnsi="Times New Roman"/>
          <w:b/>
          <w:spacing w:val="120"/>
          <w:sz w:val="28"/>
          <w:szCs w:val="28"/>
          <w:lang w:eastAsia="ru-RU"/>
        </w:rPr>
      </w:pPr>
      <w:r w:rsidRPr="00F222E9">
        <w:rPr>
          <w:rFonts w:ascii="Times New Roman" w:eastAsia="Times New Roman" w:hAnsi="Times New Roman"/>
          <w:b/>
          <w:spacing w:val="120"/>
          <w:sz w:val="28"/>
          <w:szCs w:val="28"/>
          <w:lang w:eastAsia="ru-RU"/>
        </w:rPr>
        <w:t xml:space="preserve">  ШУÖМ</w:t>
      </w:r>
    </w:p>
    <w:p w:rsidR="00F222E9" w:rsidRPr="00F222E9" w:rsidRDefault="00F222E9" w:rsidP="00F222E9">
      <w:pPr>
        <w:keepNext/>
        <w:spacing w:after="0" w:line="240" w:lineRule="auto"/>
        <w:jc w:val="center"/>
        <w:outlineLvl w:val="0"/>
        <w:rPr>
          <w:rFonts w:ascii="Times New Roman" w:eastAsia="Times New Roman" w:hAnsi="Times New Roman"/>
          <w:b/>
          <w:spacing w:val="120"/>
          <w:sz w:val="28"/>
          <w:szCs w:val="28"/>
          <w:lang w:eastAsia="ru-RU"/>
        </w:rPr>
      </w:pPr>
    </w:p>
    <w:p w:rsidR="00F222E9" w:rsidRPr="00F222E9" w:rsidRDefault="00F222E9" w:rsidP="00F222E9">
      <w:pPr>
        <w:keepNext/>
        <w:spacing w:after="0" w:line="240" w:lineRule="auto"/>
        <w:jc w:val="center"/>
        <w:outlineLvl w:val="0"/>
        <w:rPr>
          <w:rFonts w:ascii="Times New Roman" w:eastAsia="Times New Roman" w:hAnsi="Times New Roman"/>
          <w:b/>
          <w:sz w:val="28"/>
          <w:szCs w:val="28"/>
          <w:lang w:eastAsia="ru-RU"/>
        </w:rPr>
      </w:pPr>
      <w:r w:rsidRPr="00F222E9">
        <w:rPr>
          <w:rFonts w:ascii="Times New Roman" w:eastAsia="Times New Roman" w:hAnsi="Times New Roman"/>
          <w:b/>
          <w:sz w:val="28"/>
          <w:szCs w:val="28"/>
          <w:lang w:eastAsia="ru-RU"/>
        </w:rPr>
        <w:t xml:space="preserve">    П О С Т А Н О В Л Е Н И Е</w:t>
      </w:r>
    </w:p>
    <w:p w:rsidR="00F222E9" w:rsidRPr="00F222E9" w:rsidRDefault="00F222E9" w:rsidP="00F222E9">
      <w:pPr>
        <w:keepNext/>
        <w:spacing w:after="0" w:line="240" w:lineRule="auto"/>
        <w:jc w:val="center"/>
        <w:outlineLvl w:val="0"/>
        <w:rPr>
          <w:rFonts w:ascii="Times New Roman" w:eastAsia="Times New Roman" w:hAnsi="Times New Roman"/>
          <w:sz w:val="28"/>
          <w:szCs w:val="28"/>
          <w:lang w:eastAsia="ru-RU"/>
        </w:rPr>
      </w:pPr>
    </w:p>
    <w:p w:rsidR="00F222E9" w:rsidRPr="00F222E9" w:rsidRDefault="00F222E9" w:rsidP="00F222E9">
      <w:pPr>
        <w:spacing w:after="0" w:line="240" w:lineRule="auto"/>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 xml:space="preserve">от 18 октября 2017 года                                                                                  № 860    </w:t>
      </w:r>
    </w:p>
    <w:p w:rsidR="00F222E9" w:rsidRPr="00F222E9" w:rsidRDefault="00F222E9" w:rsidP="00F222E9">
      <w:pPr>
        <w:spacing w:after="0" w:line="240" w:lineRule="auto"/>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Республика Коми, Ижемский район, с. Ижма</w:t>
      </w:r>
    </w:p>
    <w:p w:rsidR="00F222E9" w:rsidRPr="00F222E9" w:rsidRDefault="00F222E9" w:rsidP="00F222E9">
      <w:pPr>
        <w:pStyle w:val="ConsPlusNormal"/>
        <w:jc w:val="center"/>
        <w:rPr>
          <w:rFonts w:ascii="Times New Roman" w:hAnsi="Times New Roman" w:cs="Times New Roman"/>
          <w:bCs/>
          <w:sz w:val="28"/>
          <w:szCs w:val="28"/>
        </w:rPr>
      </w:pPr>
    </w:p>
    <w:p w:rsidR="00F222E9" w:rsidRPr="00F222E9" w:rsidRDefault="00F222E9" w:rsidP="00F222E9">
      <w:pPr>
        <w:pStyle w:val="ConsPlusNormal"/>
        <w:jc w:val="center"/>
        <w:rPr>
          <w:rFonts w:ascii="Times New Roman" w:hAnsi="Times New Roman" w:cs="Times New Roman"/>
          <w:bCs/>
          <w:sz w:val="28"/>
          <w:szCs w:val="28"/>
        </w:rPr>
      </w:pPr>
      <w:r w:rsidRPr="00F222E9">
        <w:rPr>
          <w:rFonts w:ascii="Times New Roman" w:hAnsi="Times New Roman" w:cs="Times New Roman"/>
          <w:bCs/>
          <w:sz w:val="28"/>
          <w:szCs w:val="28"/>
        </w:rPr>
        <w:t>О внесении изменений в постановление администрации муниципального района «Ижемский» от 30 июня 2017 года № 539 «О мероприятиях по исполнению наказания в виде обязательных и исправительных работ на территории муниципального образования муниципального района «Ижемский»</w:t>
      </w:r>
    </w:p>
    <w:p w:rsidR="00F222E9" w:rsidRPr="00F222E9" w:rsidRDefault="00F222E9" w:rsidP="00F222E9">
      <w:pPr>
        <w:pStyle w:val="ConsPlusNormal"/>
        <w:jc w:val="both"/>
        <w:rPr>
          <w:rFonts w:ascii="Times New Roman" w:hAnsi="Times New Roman" w:cs="Times New Roman"/>
          <w:sz w:val="28"/>
          <w:szCs w:val="28"/>
        </w:rPr>
      </w:pPr>
    </w:p>
    <w:p w:rsidR="00F222E9" w:rsidRPr="00F222E9" w:rsidRDefault="00F222E9" w:rsidP="00F222E9">
      <w:pPr>
        <w:pStyle w:val="ConsPlusNormal"/>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В соответствии со статьями 49, 50 Уголовного кодекса Российской Федерации, статьями 25, 39 Уголовно-исполнительного кодекса Российской Федерации, по согласованию с Ижемским МФ ФКУ УИИ УФСИН России по Республике Коми </w:t>
      </w:r>
    </w:p>
    <w:p w:rsidR="00F222E9" w:rsidRPr="00F222E9" w:rsidRDefault="00F222E9" w:rsidP="00F222E9">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F222E9" w:rsidRPr="00F222E9" w:rsidRDefault="00F222E9" w:rsidP="00F222E9">
      <w:pPr>
        <w:autoSpaceDE w:val="0"/>
        <w:autoSpaceDN w:val="0"/>
        <w:adjustRightInd w:val="0"/>
        <w:spacing w:after="0" w:line="240" w:lineRule="auto"/>
        <w:ind w:firstLine="540"/>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администрация муниципального района «Ижемский»</w:t>
      </w:r>
    </w:p>
    <w:p w:rsidR="00F222E9" w:rsidRPr="00F222E9" w:rsidRDefault="00F222E9" w:rsidP="00F222E9">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F222E9" w:rsidRPr="00F222E9" w:rsidRDefault="00F222E9" w:rsidP="00F222E9">
      <w:pPr>
        <w:autoSpaceDE w:val="0"/>
        <w:autoSpaceDN w:val="0"/>
        <w:adjustRightInd w:val="0"/>
        <w:spacing w:after="0" w:line="240" w:lineRule="auto"/>
        <w:ind w:firstLine="540"/>
        <w:jc w:val="center"/>
        <w:rPr>
          <w:rFonts w:ascii="Times New Roman" w:eastAsia="Times New Roman" w:hAnsi="Times New Roman"/>
          <w:sz w:val="28"/>
          <w:szCs w:val="28"/>
          <w:lang w:eastAsia="ru-RU"/>
        </w:rPr>
      </w:pPr>
      <w:r w:rsidRPr="00F222E9">
        <w:rPr>
          <w:rFonts w:ascii="Times New Roman" w:eastAsia="Times New Roman" w:hAnsi="Times New Roman"/>
          <w:sz w:val="28"/>
          <w:szCs w:val="28"/>
          <w:lang w:eastAsia="ru-RU"/>
        </w:rPr>
        <w:t>П О С Т А Н О В Л Я Е Т:</w:t>
      </w:r>
    </w:p>
    <w:p w:rsidR="00F222E9" w:rsidRPr="00F222E9" w:rsidRDefault="00F222E9" w:rsidP="00F222E9">
      <w:pPr>
        <w:pStyle w:val="ConsPlusNormal"/>
        <w:spacing w:line="360" w:lineRule="auto"/>
        <w:outlineLvl w:val="0"/>
        <w:rPr>
          <w:rFonts w:ascii="Times New Roman" w:hAnsi="Times New Roman" w:cs="Times New Roman"/>
          <w:sz w:val="28"/>
          <w:szCs w:val="28"/>
        </w:rPr>
      </w:pPr>
    </w:p>
    <w:p w:rsidR="00F222E9" w:rsidRPr="00F222E9" w:rsidRDefault="00F222E9" w:rsidP="00A41F3F">
      <w:pPr>
        <w:pStyle w:val="ConsPlusNormal"/>
        <w:widowControl/>
        <w:numPr>
          <w:ilvl w:val="0"/>
          <w:numId w:val="5"/>
        </w:numPr>
        <w:suppressAutoHyphens w:val="0"/>
        <w:autoSpaceDN w:val="0"/>
        <w:adjustRightInd w:val="0"/>
        <w:spacing w:line="276" w:lineRule="auto"/>
        <w:ind w:left="0" w:firstLine="567"/>
        <w:jc w:val="both"/>
        <w:rPr>
          <w:rFonts w:ascii="Times New Roman" w:hAnsi="Times New Roman" w:cs="Times New Roman"/>
          <w:sz w:val="28"/>
          <w:szCs w:val="28"/>
        </w:rPr>
      </w:pPr>
      <w:r w:rsidRPr="00F222E9">
        <w:rPr>
          <w:rFonts w:ascii="Times New Roman" w:hAnsi="Times New Roman" w:cs="Times New Roman"/>
          <w:sz w:val="28"/>
          <w:szCs w:val="28"/>
        </w:rPr>
        <w:t>Внести изменения в постановление администрации муниципального района «Ижемский» от 30 июня 2017 года № 539 «О мероприятиях по исполнению наказания в виде обязательных и исправительных работ на территории муниципального образования муниципального района «Ижемский»  (далее - Постановление) следующие изменения:</w:t>
      </w:r>
    </w:p>
    <w:p w:rsidR="00F222E9" w:rsidRPr="00F222E9" w:rsidRDefault="00F222E9" w:rsidP="00A41F3F">
      <w:pPr>
        <w:pStyle w:val="ConsPlusNormal"/>
        <w:widowControl/>
        <w:numPr>
          <w:ilvl w:val="1"/>
          <w:numId w:val="5"/>
        </w:numPr>
        <w:suppressAutoHyphens w:val="0"/>
        <w:autoSpaceDN w:val="0"/>
        <w:adjustRightInd w:val="0"/>
        <w:spacing w:line="276" w:lineRule="auto"/>
        <w:ind w:left="0" w:firstLine="567"/>
        <w:jc w:val="both"/>
        <w:rPr>
          <w:rFonts w:ascii="Times New Roman" w:hAnsi="Times New Roman" w:cs="Times New Roman"/>
          <w:sz w:val="28"/>
          <w:szCs w:val="28"/>
        </w:rPr>
      </w:pPr>
      <w:r w:rsidRPr="00F222E9">
        <w:rPr>
          <w:rFonts w:ascii="Times New Roman" w:hAnsi="Times New Roman" w:cs="Times New Roman"/>
          <w:sz w:val="28"/>
          <w:szCs w:val="28"/>
        </w:rPr>
        <w:t>пункт 1 Постановления изложить в следующей редакции:</w:t>
      </w:r>
    </w:p>
    <w:p w:rsidR="00F222E9" w:rsidRPr="00F222E9" w:rsidRDefault="00F222E9" w:rsidP="00F222E9">
      <w:pPr>
        <w:pStyle w:val="ConsPlusNormal"/>
        <w:spacing w:line="276" w:lineRule="auto"/>
        <w:ind w:firstLine="567"/>
        <w:jc w:val="both"/>
        <w:rPr>
          <w:rFonts w:ascii="Times New Roman" w:hAnsi="Times New Roman" w:cs="Times New Roman"/>
          <w:sz w:val="28"/>
          <w:szCs w:val="28"/>
        </w:rPr>
      </w:pPr>
      <w:r w:rsidRPr="00F222E9">
        <w:rPr>
          <w:rFonts w:ascii="Times New Roman" w:hAnsi="Times New Roman" w:cs="Times New Roman"/>
          <w:sz w:val="28"/>
          <w:szCs w:val="28"/>
        </w:rPr>
        <w:t xml:space="preserve">«1. Утвердить перечень видов обязательных работ на территории муниципального образования муниципального района «Ижемский» согласно приложению 1.»; </w:t>
      </w:r>
    </w:p>
    <w:p w:rsidR="00F222E9" w:rsidRPr="00F222E9" w:rsidRDefault="00F222E9" w:rsidP="00A41F3F">
      <w:pPr>
        <w:pStyle w:val="ConsPlusNormal"/>
        <w:widowControl/>
        <w:numPr>
          <w:ilvl w:val="1"/>
          <w:numId w:val="5"/>
        </w:numPr>
        <w:suppressAutoHyphens w:val="0"/>
        <w:autoSpaceDN w:val="0"/>
        <w:adjustRightInd w:val="0"/>
        <w:spacing w:line="276" w:lineRule="auto"/>
        <w:ind w:left="0" w:firstLine="567"/>
        <w:jc w:val="both"/>
        <w:rPr>
          <w:rFonts w:ascii="Times New Roman" w:hAnsi="Times New Roman" w:cs="Times New Roman"/>
          <w:sz w:val="28"/>
          <w:szCs w:val="28"/>
        </w:rPr>
      </w:pPr>
      <w:r w:rsidRPr="00F222E9">
        <w:rPr>
          <w:rFonts w:ascii="Times New Roman" w:hAnsi="Times New Roman" w:cs="Times New Roman"/>
          <w:sz w:val="28"/>
          <w:szCs w:val="28"/>
        </w:rPr>
        <w:t>приложение 1 к Постановлению изложить в новой редакции согласно Приложению  к настоящему постановлению.</w:t>
      </w:r>
    </w:p>
    <w:p w:rsidR="00F222E9" w:rsidRPr="00F222E9" w:rsidRDefault="00F222E9" w:rsidP="00A41F3F">
      <w:pPr>
        <w:pStyle w:val="ConsPlusNormal"/>
        <w:widowControl/>
        <w:numPr>
          <w:ilvl w:val="0"/>
          <w:numId w:val="5"/>
        </w:numPr>
        <w:suppressAutoHyphens w:val="0"/>
        <w:autoSpaceDN w:val="0"/>
        <w:adjustRightInd w:val="0"/>
        <w:spacing w:line="276" w:lineRule="auto"/>
        <w:ind w:left="0" w:firstLine="567"/>
        <w:jc w:val="both"/>
        <w:rPr>
          <w:rFonts w:ascii="Times New Roman" w:hAnsi="Times New Roman" w:cs="Times New Roman"/>
          <w:sz w:val="28"/>
          <w:szCs w:val="28"/>
        </w:rPr>
      </w:pPr>
      <w:r w:rsidRPr="00F222E9">
        <w:rPr>
          <w:rFonts w:ascii="Times New Roman" w:hAnsi="Times New Roman" w:cs="Times New Roman"/>
          <w:sz w:val="28"/>
          <w:szCs w:val="28"/>
        </w:rPr>
        <w:t>Настоящее постановление вступает в силу со дня его официального опубликования и распространяется на правоотношения, возникшие с 30 июня 2017 года.</w:t>
      </w:r>
    </w:p>
    <w:p w:rsidR="00F222E9" w:rsidRPr="00F222E9" w:rsidRDefault="00F222E9" w:rsidP="00F222E9">
      <w:pPr>
        <w:pStyle w:val="ConsPlusNormal"/>
        <w:rPr>
          <w:rFonts w:ascii="Times New Roman" w:hAnsi="Times New Roman" w:cs="Times New Roman"/>
          <w:sz w:val="28"/>
          <w:szCs w:val="28"/>
        </w:rPr>
      </w:pPr>
      <w:r w:rsidRPr="00F222E9">
        <w:rPr>
          <w:rFonts w:ascii="Times New Roman" w:hAnsi="Times New Roman" w:cs="Times New Roman"/>
          <w:sz w:val="28"/>
          <w:szCs w:val="28"/>
        </w:rPr>
        <w:t>Руководитель администрации</w:t>
      </w:r>
    </w:p>
    <w:p w:rsidR="00F222E9" w:rsidRPr="00F222E9" w:rsidRDefault="00F222E9" w:rsidP="00F222E9">
      <w:pPr>
        <w:pStyle w:val="ConsPlusNormal"/>
        <w:rPr>
          <w:rFonts w:ascii="Times New Roman" w:hAnsi="Times New Roman" w:cs="Times New Roman"/>
          <w:sz w:val="28"/>
          <w:szCs w:val="28"/>
        </w:rPr>
      </w:pPr>
      <w:r w:rsidRPr="00F222E9">
        <w:rPr>
          <w:rFonts w:ascii="Times New Roman" w:hAnsi="Times New Roman" w:cs="Times New Roman"/>
          <w:sz w:val="28"/>
          <w:szCs w:val="28"/>
        </w:rPr>
        <w:t>муниципального  района «Ижемский»                              Л.И. Терентьева</w:t>
      </w:r>
    </w:p>
    <w:p w:rsidR="00F222E9" w:rsidRPr="00B1191F" w:rsidRDefault="00F222E9" w:rsidP="00F222E9">
      <w:pPr>
        <w:pStyle w:val="ConsPlusNormal"/>
        <w:jc w:val="right"/>
        <w:rPr>
          <w:rFonts w:ascii="Times New Roman" w:hAnsi="Times New Roman" w:cs="Times New Roman"/>
          <w:sz w:val="28"/>
          <w:szCs w:val="28"/>
        </w:rPr>
      </w:pPr>
      <w:r w:rsidRPr="00B1191F">
        <w:rPr>
          <w:rFonts w:ascii="Times New Roman" w:hAnsi="Times New Roman" w:cs="Times New Roman"/>
          <w:sz w:val="28"/>
          <w:szCs w:val="28"/>
        </w:rPr>
        <w:lastRenderedPageBreak/>
        <w:t>Приложение</w:t>
      </w:r>
    </w:p>
    <w:p w:rsidR="00F222E9" w:rsidRPr="00B1191F" w:rsidRDefault="00F222E9" w:rsidP="00F222E9">
      <w:pPr>
        <w:pStyle w:val="ConsPlusNormal"/>
        <w:jc w:val="right"/>
        <w:rPr>
          <w:rFonts w:ascii="Times New Roman" w:hAnsi="Times New Roman" w:cs="Times New Roman"/>
          <w:sz w:val="28"/>
          <w:szCs w:val="28"/>
        </w:rPr>
      </w:pPr>
      <w:r w:rsidRPr="00B1191F">
        <w:rPr>
          <w:rFonts w:ascii="Times New Roman" w:hAnsi="Times New Roman" w:cs="Times New Roman"/>
          <w:sz w:val="28"/>
          <w:szCs w:val="28"/>
        </w:rPr>
        <w:t>к постановлению администрации</w:t>
      </w:r>
    </w:p>
    <w:p w:rsidR="00F222E9" w:rsidRPr="00B1191F" w:rsidRDefault="00F222E9" w:rsidP="00F222E9">
      <w:pPr>
        <w:pStyle w:val="ConsPlusNormal"/>
        <w:jc w:val="right"/>
        <w:rPr>
          <w:rFonts w:ascii="Times New Roman" w:hAnsi="Times New Roman" w:cs="Times New Roman"/>
          <w:sz w:val="28"/>
          <w:szCs w:val="28"/>
        </w:rPr>
      </w:pPr>
      <w:r w:rsidRPr="00B1191F">
        <w:rPr>
          <w:rFonts w:ascii="Times New Roman" w:hAnsi="Times New Roman" w:cs="Times New Roman"/>
          <w:sz w:val="28"/>
          <w:szCs w:val="28"/>
        </w:rPr>
        <w:t>муниципального района «Ижемский»</w:t>
      </w:r>
    </w:p>
    <w:p w:rsidR="00F222E9" w:rsidRPr="00B1191F" w:rsidRDefault="00F222E9" w:rsidP="00F222E9">
      <w:pPr>
        <w:pStyle w:val="ConsPlusNormal"/>
        <w:jc w:val="right"/>
        <w:rPr>
          <w:rFonts w:ascii="Times New Roman" w:hAnsi="Times New Roman" w:cs="Times New Roman"/>
          <w:sz w:val="28"/>
          <w:szCs w:val="28"/>
        </w:rPr>
      </w:pPr>
      <w:r w:rsidRPr="00B1191F">
        <w:rPr>
          <w:rFonts w:ascii="Times New Roman" w:hAnsi="Times New Roman" w:cs="Times New Roman"/>
          <w:sz w:val="28"/>
          <w:szCs w:val="28"/>
        </w:rPr>
        <w:t xml:space="preserve">от 18 октября 2017 года № 860 </w:t>
      </w:r>
    </w:p>
    <w:p w:rsidR="00F222E9" w:rsidRPr="00B1191F" w:rsidRDefault="00F222E9" w:rsidP="00F222E9">
      <w:pPr>
        <w:pStyle w:val="ConsPlusNormal"/>
        <w:jc w:val="right"/>
        <w:rPr>
          <w:rFonts w:ascii="Times New Roman" w:hAnsi="Times New Roman" w:cs="Times New Roman"/>
          <w:sz w:val="28"/>
          <w:szCs w:val="28"/>
        </w:rPr>
      </w:pPr>
      <w:r w:rsidRPr="00B1191F">
        <w:rPr>
          <w:rFonts w:ascii="Times New Roman" w:hAnsi="Times New Roman" w:cs="Times New Roman"/>
          <w:sz w:val="28"/>
          <w:szCs w:val="28"/>
        </w:rPr>
        <w:t xml:space="preserve">«Приложение 1 </w:t>
      </w:r>
    </w:p>
    <w:p w:rsidR="00F222E9" w:rsidRPr="00B1191F" w:rsidRDefault="00F222E9" w:rsidP="00F222E9">
      <w:pPr>
        <w:pStyle w:val="ConsPlusNormal"/>
        <w:jc w:val="right"/>
        <w:rPr>
          <w:rFonts w:ascii="Times New Roman" w:hAnsi="Times New Roman" w:cs="Times New Roman"/>
          <w:sz w:val="28"/>
          <w:szCs w:val="28"/>
        </w:rPr>
      </w:pPr>
      <w:r w:rsidRPr="00B1191F">
        <w:rPr>
          <w:rFonts w:ascii="Times New Roman" w:hAnsi="Times New Roman" w:cs="Times New Roman"/>
          <w:sz w:val="28"/>
          <w:szCs w:val="28"/>
        </w:rPr>
        <w:t>к постановлению администрации</w:t>
      </w:r>
    </w:p>
    <w:p w:rsidR="00F222E9" w:rsidRPr="00B1191F" w:rsidRDefault="00F222E9" w:rsidP="00F222E9">
      <w:pPr>
        <w:pStyle w:val="ConsPlusNormal"/>
        <w:jc w:val="right"/>
        <w:rPr>
          <w:rFonts w:ascii="Times New Roman" w:hAnsi="Times New Roman" w:cs="Times New Roman"/>
          <w:sz w:val="28"/>
          <w:szCs w:val="28"/>
        </w:rPr>
      </w:pPr>
      <w:r w:rsidRPr="00B1191F">
        <w:rPr>
          <w:rFonts w:ascii="Times New Roman" w:hAnsi="Times New Roman" w:cs="Times New Roman"/>
          <w:sz w:val="28"/>
          <w:szCs w:val="28"/>
        </w:rPr>
        <w:t>муниципального района «Ижемский»</w:t>
      </w:r>
    </w:p>
    <w:p w:rsidR="00F222E9" w:rsidRPr="00B1191F" w:rsidRDefault="00F222E9" w:rsidP="00F222E9">
      <w:pPr>
        <w:pStyle w:val="ConsPlusNormal"/>
        <w:jc w:val="right"/>
        <w:rPr>
          <w:rFonts w:ascii="Times New Roman" w:hAnsi="Times New Roman" w:cs="Times New Roman"/>
          <w:sz w:val="28"/>
          <w:szCs w:val="28"/>
        </w:rPr>
      </w:pPr>
      <w:r w:rsidRPr="00B1191F">
        <w:rPr>
          <w:rFonts w:ascii="Times New Roman" w:hAnsi="Times New Roman" w:cs="Times New Roman"/>
          <w:sz w:val="28"/>
          <w:szCs w:val="28"/>
        </w:rPr>
        <w:t>от 30 июня 2017 года № 539</w:t>
      </w:r>
    </w:p>
    <w:p w:rsidR="00293829" w:rsidRPr="00B1191F" w:rsidRDefault="00293829" w:rsidP="00F222E9">
      <w:pPr>
        <w:pStyle w:val="ConsPlusNormal"/>
        <w:jc w:val="right"/>
        <w:rPr>
          <w:rFonts w:ascii="Times New Roman" w:hAnsi="Times New Roman" w:cs="Times New Roman"/>
          <w:sz w:val="28"/>
          <w:szCs w:val="28"/>
        </w:rPr>
      </w:pPr>
    </w:p>
    <w:p w:rsidR="00F222E9" w:rsidRPr="00B1191F" w:rsidRDefault="00293829" w:rsidP="00F222E9">
      <w:pPr>
        <w:pStyle w:val="ConsPlusNormal"/>
        <w:jc w:val="center"/>
        <w:rPr>
          <w:rFonts w:ascii="Times New Roman" w:hAnsi="Times New Roman" w:cs="Times New Roman"/>
          <w:sz w:val="28"/>
          <w:szCs w:val="28"/>
        </w:rPr>
      </w:pPr>
      <w:r w:rsidRPr="00B1191F">
        <w:rPr>
          <w:rFonts w:ascii="Times New Roman" w:hAnsi="Times New Roman" w:cs="Times New Roman"/>
          <w:sz w:val="28"/>
          <w:szCs w:val="28"/>
        </w:rPr>
        <w:t>П</w:t>
      </w:r>
      <w:r w:rsidR="00F222E9" w:rsidRPr="00B1191F">
        <w:rPr>
          <w:rFonts w:ascii="Times New Roman" w:hAnsi="Times New Roman" w:cs="Times New Roman"/>
          <w:sz w:val="28"/>
          <w:szCs w:val="28"/>
        </w:rPr>
        <w:t xml:space="preserve">еречень видов обязательных работ на территории муниципального образования муниципального района «Ижемский» </w:t>
      </w:r>
    </w:p>
    <w:p w:rsidR="00293829" w:rsidRPr="00B1191F" w:rsidRDefault="00293829" w:rsidP="00F222E9">
      <w:pPr>
        <w:pStyle w:val="ConsPlusNormal"/>
        <w:jc w:val="center"/>
        <w:rPr>
          <w:rFonts w:ascii="Times New Roman" w:hAnsi="Times New Roman" w:cs="Times New Roman"/>
          <w:sz w:val="28"/>
          <w:szCs w:val="28"/>
        </w:rPr>
      </w:pP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1. Благоустройство территорий населенных пунктов</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2. Заготовка веников</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3. Заготовка дров</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4. Выполнение косметического ремонта помещений &lt;*&gt;</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5. Обновление табличек с названиями улиц и номерами домов</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 xml:space="preserve">6. Обмер земельных участков </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7. Обустройство родников, водоколонок</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8. Обустройство стадионов</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9. Озеленение территории</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10. Оказание социальной помощи населению (вскопка огородов, уборка квартир и др.)</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11. Выполнение отделочных работ</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12. Очистка внутридворовых территорий населенных пунктов от бытового мусора</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13. Очистка контейнерных площадок</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14. Очистка от грязи, снега и льда элементов моста, недоступных для специальной техники</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15. Очистка подвалов и чердаков от бытового мусора</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16. Очистка территорий предприятий и учреждений от снега</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17. Очистка территорий населенных пунктов от снега</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18. Подготовка помещений для выполнения отделочных работ</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19. Покраска и ремонт скамеек и урн &lt;*&gt;</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20. Распиловка, колка, укладка дров</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21. Ремонт выгребных ям&lt;*&gt;</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22. Ремонт колодцев&lt;*&gt;</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23. Ремонт подъездов жилых домов</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24. Ремонт пожарных водоемов&lt;*&gt;</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 xml:space="preserve">25. Реставрация памятников </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26. Уборка мусора</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27. Уборка подсобных, бытовых и производственных помещений предприятий</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28. Уборка подъездов (мытье полов, панелей)</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29. Уборка территорий кладбищ</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30. Разборка ветхих деревянных строений</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lastRenderedPageBreak/>
        <w:t>31. Благоустройство памятников и прилегающих к ним территорий, парков мест захоронения</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32. Подсобные работы, связанные с тушением пожара</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33. Работы в котельной (выполнение работы кочегара) &lt;*&gt;</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34. Слесарные работы&lt;*&gt;</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37.Дорожный рабочий&lt;*&gt;</w:t>
      </w:r>
    </w:p>
    <w:p w:rsidR="00F222E9" w:rsidRPr="00B1191F" w:rsidRDefault="00F222E9" w:rsidP="00F222E9">
      <w:pPr>
        <w:pStyle w:val="ConsPlusNormal"/>
        <w:ind w:firstLine="567"/>
        <w:jc w:val="both"/>
        <w:rPr>
          <w:rFonts w:ascii="Times New Roman" w:hAnsi="Times New Roman" w:cs="Times New Roman"/>
          <w:sz w:val="28"/>
          <w:szCs w:val="28"/>
        </w:rPr>
      </w:pPr>
      <w:r w:rsidRPr="00B1191F">
        <w:rPr>
          <w:rFonts w:ascii="Times New Roman" w:hAnsi="Times New Roman" w:cs="Times New Roman"/>
          <w:sz w:val="28"/>
          <w:szCs w:val="28"/>
        </w:rPr>
        <w:t>Примечание: виды работ, помеченные знаком &lt;*&gt;, по отношению к несовершеннолетним не применяются.</w:t>
      </w:r>
    </w:p>
    <w:p w:rsidR="00F222E9" w:rsidRPr="00F222E9" w:rsidRDefault="00F222E9" w:rsidP="00F222E9">
      <w:pPr>
        <w:pStyle w:val="a4"/>
        <w:jc w:val="right"/>
        <w:rPr>
          <w:rFonts w:cs="Times New Roman"/>
          <w:sz w:val="28"/>
          <w:szCs w:val="28"/>
        </w:rPr>
      </w:pPr>
      <w:r w:rsidRPr="00F222E9">
        <w:rPr>
          <w:rFonts w:cs="Times New Roman"/>
          <w:sz w:val="28"/>
          <w:szCs w:val="28"/>
        </w:rPr>
        <w:t>».</w:t>
      </w: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293829" w:rsidRDefault="00293829" w:rsidP="00F222E9">
      <w:pPr>
        <w:spacing w:after="0"/>
        <w:jc w:val="center"/>
        <w:rPr>
          <w:rFonts w:ascii="Times New Roman" w:hAnsi="Times New Roman"/>
          <w:sz w:val="28"/>
          <w:szCs w:val="28"/>
        </w:rPr>
      </w:pPr>
    </w:p>
    <w:p w:rsidR="00293829" w:rsidRDefault="00293829" w:rsidP="00F222E9">
      <w:pPr>
        <w:spacing w:after="0"/>
        <w:jc w:val="center"/>
        <w:rPr>
          <w:rFonts w:ascii="Times New Roman" w:hAnsi="Times New Roman"/>
          <w:sz w:val="28"/>
          <w:szCs w:val="28"/>
        </w:rPr>
      </w:pPr>
    </w:p>
    <w:p w:rsidR="00293829" w:rsidRPr="00F222E9" w:rsidRDefault="0029382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tbl>
      <w:tblPr>
        <w:tblW w:w="9716" w:type="dxa"/>
        <w:jc w:val="center"/>
        <w:tblInd w:w="-34" w:type="dxa"/>
        <w:tblLayout w:type="fixed"/>
        <w:tblLook w:val="04A0"/>
      </w:tblPr>
      <w:tblGrid>
        <w:gridCol w:w="3686"/>
        <w:gridCol w:w="2250"/>
        <w:gridCol w:w="3780"/>
      </w:tblGrid>
      <w:tr w:rsidR="00F222E9" w:rsidRPr="00F222E9" w:rsidTr="00293829">
        <w:trPr>
          <w:cantSplit/>
          <w:jc w:val="center"/>
        </w:trPr>
        <w:tc>
          <w:tcPr>
            <w:tcW w:w="3686" w:type="dxa"/>
          </w:tcPr>
          <w:p w:rsidR="00F222E9" w:rsidRPr="00F222E9" w:rsidRDefault="00F222E9" w:rsidP="00A67F13">
            <w:pPr>
              <w:tabs>
                <w:tab w:val="left" w:pos="739"/>
              </w:tabs>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«Изьва»</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муниципальнöй районса</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администрация</w:t>
            </w:r>
          </w:p>
          <w:p w:rsidR="00F222E9" w:rsidRPr="00F222E9" w:rsidRDefault="00F222E9" w:rsidP="00A67F13">
            <w:pPr>
              <w:spacing w:after="0"/>
              <w:jc w:val="center"/>
              <w:rPr>
                <w:rFonts w:ascii="Times New Roman" w:hAnsi="Times New Roman"/>
                <w:sz w:val="28"/>
                <w:szCs w:val="28"/>
              </w:rPr>
            </w:pPr>
          </w:p>
        </w:tc>
        <w:tc>
          <w:tcPr>
            <w:tcW w:w="2250" w:type="dxa"/>
          </w:tcPr>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noProof/>
                <w:sz w:val="28"/>
                <w:szCs w:val="28"/>
                <w:lang w:eastAsia="ru-RU"/>
              </w:rPr>
              <w:drawing>
                <wp:inline distT="0" distB="0" distL="0" distR="0">
                  <wp:extent cx="716915" cy="877570"/>
                  <wp:effectExtent l="19050" t="0" r="6985" b="0"/>
                  <wp:docPr id="4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31" cstate="print"/>
                          <a:srcRect/>
                          <a:stretch>
                            <a:fillRect/>
                          </a:stretch>
                        </pic:blipFill>
                        <pic:spPr bwMode="auto">
                          <a:xfrm>
                            <a:off x="0" y="0"/>
                            <a:ext cx="716915" cy="877570"/>
                          </a:xfrm>
                          <a:prstGeom prst="rect">
                            <a:avLst/>
                          </a:prstGeom>
                          <a:noFill/>
                          <a:ln w="9525">
                            <a:noFill/>
                            <a:miter lim="800000"/>
                            <a:headEnd/>
                            <a:tailEnd/>
                          </a:ln>
                        </pic:spPr>
                      </pic:pic>
                    </a:graphicData>
                  </a:graphic>
                </wp:inline>
              </w:drawing>
            </w:r>
          </w:p>
        </w:tc>
        <w:tc>
          <w:tcPr>
            <w:tcW w:w="3780" w:type="dxa"/>
          </w:tcPr>
          <w:p w:rsidR="00F222E9" w:rsidRPr="00F222E9" w:rsidRDefault="00F222E9" w:rsidP="00A67F13">
            <w:pPr>
              <w:spacing w:after="0"/>
              <w:jc w:val="center"/>
              <w:rPr>
                <w:rFonts w:ascii="Times New Roman" w:hAnsi="Times New Roman"/>
                <w:b/>
                <w:bCs/>
                <w:sz w:val="28"/>
                <w:szCs w:val="28"/>
              </w:rPr>
            </w:pP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Администрация</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муниципального района</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«Ижемский»</w:t>
            </w:r>
          </w:p>
        </w:tc>
      </w:tr>
    </w:tbl>
    <w:p w:rsidR="00F222E9" w:rsidRPr="00F222E9" w:rsidRDefault="00F222E9" w:rsidP="00F222E9">
      <w:pPr>
        <w:keepNext/>
        <w:spacing w:after="0"/>
        <w:jc w:val="center"/>
        <w:outlineLvl w:val="0"/>
        <w:rPr>
          <w:rFonts w:ascii="Times New Roman" w:hAnsi="Times New Roman"/>
          <w:sz w:val="28"/>
          <w:szCs w:val="28"/>
        </w:rPr>
      </w:pPr>
    </w:p>
    <w:p w:rsidR="00F222E9" w:rsidRPr="00F222E9" w:rsidRDefault="00F222E9" w:rsidP="00F222E9">
      <w:pPr>
        <w:keepNext/>
        <w:spacing w:after="0"/>
        <w:jc w:val="center"/>
        <w:outlineLvl w:val="0"/>
        <w:rPr>
          <w:rFonts w:ascii="Times New Roman" w:hAnsi="Times New Roman"/>
          <w:b/>
          <w:bCs/>
          <w:sz w:val="28"/>
          <w:szCs w:val="28"/>
        </w:rPr>
      </w:pPr>
      <w:r w:rsidRPr="00F222E9">
        <w:rPr>
          <w:rFonts w:ascii="Times New Roman" w:hAnsi="Times New Roman"/>
          <w:b/>
          <w:bCs/>
          <w:sz w:val="28"/>
          <w:szCs w:val="28"/>
        </w:rPr>
        <w:t>Ш У Ö М</w:t>
      </w:r>
    </w:p>
    <w:p w:rsidR="00F222E9" w:rsidRPr="00F222E9" w:rsidRDefault="00F222E9" w:rsidP="00F222E9">
      <w:pPr>
        <w:spacing w:after="0"/>
        <w:jc w:val="center"/>
        <w:rPr>
          <w:rFonts w:ascii="Times New Roman" w:hAnsi="Times New Roman"/>
          <w:b/>
          <w:bCs/>
          <w:i/>
          <w:sz w:val="28"/>
          <w:szCs w:val="28"/>
          <w:u w:val="single"/>
        </w:rPr>
      </w:pPr>
    </w:p>
    <w:p w:rsidR="00F222E9" w:rsidRPr="00F222E9" w:rsidRDefault="00F222E9" w:rsidP="00F222E9">
      <w:pPr>
        <w:spacing w:after="0"/>
        <w:jc w:val="center"/>
        <w:rPr>
          <w:rFonts w:ascii="Times New Roman" w:hAnsi="Times New Roman"/>
          <w:b/>
          <w:bCs/>
          <w:sz w:val="28"/>
          <w:szCs w:val="28"/>
        </w:rPr>
      </w:pPr>
      <w:r w:rsidRPr="00F222E9">
        <w:rPr>
          <w:rFonts w:ascii="Times New Roman" w:hAnsi="Times New Roman"/>
          <w:b/>
          <w:bCs/>
          <w:sz w:val="28"/>
          <w:szCs w:val="28"/>
        </w:rPr>
        <w:t>П О С Т А Н О В Л Е Н И Е</w:t>
      </w:r>
    </w:p>
    <w:p w:rsidR="00F222E9" w:rsidRPr="00F222E9" w:rsidRDefault="00F222E9" w:rsidP="00F222E9">
      <w:pPr>
        <w:spacing w:after="0"/>
        <w:jc w:val="center"/>
        <w:rPr>
          <w:rFonts w:ascii="Times New Roman" w:hAnsi="Times New Roman"/>
          <w:b/>
          <w:bCs/>
          <w:sz w:val="28"/>
          <w:szCs w:val="28"/>
        </w:rPr>
      </w:pPr>
    </w:p>
    <w:p w:rsidR="00F222E9" w:rsidRPr="00F222E9" w:rsidRDefault="00F222E9" w:rsidP="00F222E9">
      <w:pPr>
        <w:spacing w:after="0"/>
        <w:rPr>
          <w:rFonts w:ascii="Times New Roman" w:hAnsi="Times New Roman"/>
          <w:sz w:val="28"/>
          <w:szCs w:val="28"/>
        </w:rPr>
      </w:pPr>
      <w:r w:rsidRPr="00F222E9">
        <w:rPr>
          <w:rFonts w:ascii="Times New Roman" w:hAnsi="Times New Roman"/>
          <w:sz w:val="28"/>
          <w:szCs w:val="28"/>
        </w:rPr>
        <w:t xml:space="preserve">от 19 октября 2017 года                                                                                  № 877   </w:t>
      </w:r>
    </w:p>
    <w:p w:rsidR="00F222E9" w:rsidRPr="00F222E9" w:rsidRDefault="00F222E9" w:rsidP="00F222E9">
      <w:pPr>
        <w:pStyle w:val="ConsPlusNonformat"/>
        <w:autoSpaceDE/>
        <w:adjustRightInd/>
        <w:rPr>
          <w:rFonts w:ascii="Times New Roman" w:hAnsi="Times New Roman" w:cs="Times New Roman"/>
          <w:sz w:val="28"/>
          <w:szCs w:val="28"/>
        </w:rPr>
      </w:pPr>
      <w:r w:rsidRPr="00F222E9">
        <w:rPr>
          <w:rFonts w:ascii="Times New Roman" w:hAnsi="Times New Roman" w:cs="Times New Roman"/>
          <w:sz w:val="28"/>
          <w:szCs w:val="28"/>
        </w:rPr>
        <w:t>Республика Коми, Ижемский район, с. Ижма</w:t>
      </w:r>
      <w:r w:rsidRPr="00F222E9">
        <w:rPr>
          <w:rFonts w:ascii="Times New Roman" w:hAnsi="Times New Roman" w:cs="Times New Roman"/>
          <w:sz w:val="28"/>
          <w:szCs w:val="28"/>
        </w:rPr>
        <w:tab/>
      </w:r>
      <w:r w:rsidRPr="00F222E9">
        <w:rPr>
          <w:rFonts w:ascii="Times New Roman" w:hAnsi="Times New Roman" w:cs="Times New Roman"/>
          <w:sz w:val="28"/>
          <w:szCs w:val="28"/>
        </w:rPr>
        <w:tab/>
      </w:r>
      <w:r w:rsidRPr="00F222E9">
        <w:rPr>
          <w:rFonts w:ascii="Times New Roman" w:hAnsi="Times New Roman" w:cs="Times New Roman"/>
          <w:sz w:val="28"/>
          <w:szCs w:val="28"/>
        </w:rPr>
        <w:tab/>
      </w:r>
      <w:r w:rsidRPr="00F222E9">
        <w:rPr>
          <w:rFonts w:ascii="Times New Roman" w:hAnsi="Times New Roman" w:cs="Times New Roman"/>
          <w:sz w:val="28"/>
          <w:szCs w:val="28"/>
        </w:rPr>
        <w:tab/>
      </w:r>
      <w:r w:rsidRPr="00F222E9">
        <w:rPr>
          <w:rFonts w:ascii="Times New Roman" w:hAnsi="Times New Roman" w:cs="Times New Roman"/>
          <w:sz w:val="28"/>
          <w:szCs w:val="28"/>
        </w:rPr>
        <w:tab/>
      </w:r>
    </w:p>
    <w:p w:rsidR="00F222E9" w:rsidRPr="00F222E9" w:rsidRDefault="00F222E9" w:rsidP="00F222E9">
      <w:pPr>
        <w:spacing w:after="0"/>
        <w:jc w:val="center"/>
        <w:rPr>
          <w:rFonts w:ascii="Times New Roman" w:hAnsi="Times New Roman"/>
          <w:b/>
          <w:bCs/>
          <w:sz w:val="28"/>
          <w:szCs w:val="28"/>
        </w:rPr>
      </w:pPr>
    </w:p>
    <w:p w:rsidR="00F222E9" w:rsidRPr="00F222E9" w:rsidRDefault="00F222E9" w:rsidP="00F222E9">
      <w:pPr>
        <w:tabs>
          <w:tab w:val="left" w:pos="709"/>
        </w:tabs>
        <w:spacing w:after="0" w:line="240" w:lineRule="auto"/>
        <w:jc w:val="center"/>
        <w:rPr>
          <w:rFonts w:ascii="Times New Roman" w:eastAsia="Times New Roman" w:hAnsi="Times New Roman"/>
          <w:sz w:val="28"/>
          <w:szCs w:val="28"/>
        </w:rPr>
      </w:pPr>
      <w:r w:rsidRPr="00F222E9">
        <w:rPr>
          <w:rFonts w:ascii="Times New Roman" w:hAnsi="Times New Roman"/>
          <w:sz w:val="28"/>
          <w:szCs w:val="28"/>
        </w:rPr>
        <w:t xml:space="preserve">Об утверждении административного регламента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w:t>
      </w:r>
    </w:p>
    <w:p w:rsidR="00F222E9" w:rsidRPr="00F222E9" w:rsidRDefault="00F222E9" w:rsidP="00F222E9">
      <w:pPr>
        <w:pStyle w:val="ConsPlusTitle"/>
        <w:jc w:val="center"/>
        <w:rPr>
          <w:rFonts w:ascii="Times New Roman" w:hAnsi="Times New Roman" w:cs="Times New Roman"/>
          <w:sz w:val="28"/>
          <w:szCs w:val="28"/>
        </w:rPr>
      </w:pPr>
      <w:r w:rsidRPr="00F222E9">
        <w:rPr>
          <w:rFonts w:ascii="Times New Roman" w:hAnsi="Times New Roman" w:cs="Times New Roman"/>
          <w:sz w:val="28"/>
          <w:szCs w:val="28"/>
        </w:rPr>
        <w:t xml:space="preserve">    </w:t>
      </w:r>
    </w:p>
    <w:p w:rsidR="00F222E9" w:rsidRPr="00F222E9" w:rsidRDefault="00F222E9" w:rsidP="00F222E9">
      <w:pPr>
        <w:tabs>
          <w:tab w:val="left" w:pos="709"/>
        </w:tabs>
        <w:spacing w:after="0" w:line="240" w:lineRule="auto"/>
        <w:jc w:val="both"/>
        <w:rPr>
          <w:rStyle w:val="FontStyle13"/>
          <w:sz w:val="28"/>
          <w:szCs w:val="28"/>
        </w:rPr>
      </w:pPr>
      <w:r w:rsidRPr="00F222E9">
        <w:rPr>
          <w:rFonts w:ascii="Times New Roman" w:hAnsi="Times New Roman"/>
          <w:sz w:val="28"/>
          <w:szCs w:val="28"/>
        </w:rPr>
        <w:t xml:space="preserve">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Республики Коми от 29.11.2011 № 532 «О разработке и утверждении административных регламентов»,  руководствуясь Уставом муниципального образования муниципального района «Ижемский»,</w:t>
      </w:r>
      <w:r w:rsidRPr="00F222E9">
        <w:rPr>
          <w:rStyle w:val="FontStyle13"/>
          <w:sz w:val="28"/>
          <w:szCs w:val="28"/>
        </w:rPr>
        <w:t xml:space="preserve">  </w:t>
      </w:r>
    </w:p>
    <w:p w:rsidR="00F222E9" w:rsidRPr="00F222E9" w:rsidRDefault="00F222E9" w:rsidP="00F222E9">
      <w:pPr>
        <w:tabs>
          <w:tab w:val="left" w:pos="709"/>
        </w:tabs>
        <w:spacing w:after="0" w:line="240" w:lineRule="auto"/>
        <w:jc w:val="center"/>
        <w:rPr>
          <w:rFonts w:ascii="Times New Roman" w:hAnsi="Times New Roman"/>
          <w:sz w:val="28"/>
          <w:szCs w:val="28"/>
        </w:rPr>
      </w:pPr>
      <w:r w:rsidRPr="00F222E9">
        <w:rPr>
          <w:rFonts w:ascii="Times New Roman" w:hAnsi="Times New Roman"/>
          <w:sz w:val="28"/>
          <w:szCs w:val="28"/>
        </w:rPr>
        <w:t>администрация муниципального района «Ижемский»</w:t>
      </w:r>
    </w:p>
    <w:p w:rsidR="00F222E9" w:rsidRPr="00F222E9" w:rsidRDefault="00F222E9" w:rsidP="00F222E9">
      <w:pPr>
        <w:spacing w:after="0" w:line="240" w:lineRule="auto"/>
        <w:jc w:val="center"/>
        <w:rPr>
          <w:rFonts w:ascii="Times New Roman" w:hAnsi="Times New Roman"/>
          <w:sz w:val="28"/>
          <w:szCs w:val="28"/>
        </w:rPr>
      </w:pPr>
      <w:r w:rsidRPr="00F222E9">
        <w:rPr>
          <w:rFonts w:ascii="Times New Roman" w:hAnsi="Times New Roman"/>
          <w:sz w:val="28"/>
          <w:szCs w:val="28"/>
        </w:rPr>
        <w:t>П О С Т А Н О В Л Я Е Т:</w:t>
      </w:r>
    </w:p>
    <w:p w:rsidR="00F222E9" w:rsidRPr="00F222E9" w:rsidRDefault="00F222E9" w:rsidP="00F222E9">
      <w:pPr>
        <w:spacing w:after="0" w:line="240" w:lineRule="auto"/>
        <w:jc w:val="both"/>
        <w:rPr>
          <w:rFonts w:ascii="Times New Roman" w:eastAsia="Times New Roman" w:hAnsi="Times New Roman"/>
          <w:color w:val="FF0000"/>
          <w:sz w:val="28"/>
          <w:szCs w:val="28"/>
        </w:rPr>
      </w:pPr>
      <w:r w:rsidRPr="00F222E9">
        <w:rPr>
          <w:rStyle w:val="FontStyle11"/>
          <w:sz w:val="28"/>
          <w:szCs w:val="28"/>
        </w:rPr>
        <w:t xml:space="preserve"> </w:t>
      </w:r>
      <w:r w:rsidRPr="00F222E9">
        <w:rPr>
          <w:rStyle w:val="FontStyle11"/>
          <w:sz w:val="28"/>
          <w:szCs w:val="28"/>
        </w:rPr>
        <w:tab/>
      </w:r>
      <w:r w:rsidRPr="00F222E9">
        <w:rPr>
          <w:rFonts w:ascii="Times New Roman" w:hAnsi="Times New Roman"/>
          <w:sz w:val="28"/>
          <w:szCs w:val="28"/>
        </w:rPr>
        <w:t xml:space="preserve">1. Утвердить административный регламент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согласно приложению к настоящему постановлению. </w:t>
      </w:r>
      <w:r w:rsidRPr="00F222E9">
        <w:rPr>
          <w:rFonts w:ascii="Times New Roman" w:hAnsi="Times New Roman"/>
          <w:sz w:val="28"/>
          <w:szCs w:val="28"/>
        </w:rPr>
        <w:tab/>
      </w:r>
      <w:r w:rsidRPr="00F222E9">
        <w:rPr>
          <w:rFonts w:ascii="Times New Roman" w:hAnsi="Times New Roman"/>
          <w:color w:val="FF0000"/>
          <w:sz w:val="28"/>
          <w:szCs w:val="28"/>
        </w:rPr>
        <w:t xml:space="preserve"> </w:t>
      </w:r>
    </w:p>
    <w:p w:rsidR="00F222E9" w:rsidRPr="00F222E9" w:rsidRDefault="00F222E9" w:rsidP="00F222E9">
      <w:pPr>
        <w:tabs>
          <w:tab w:val="left" w:pos="709"/>
        </w:tabs>
        <w:spacing w:after="0" w:line="240" w:lineRule="auto"/>
        <w:ind w:firstLine="540"/>
        <w:jc w:val="both"/>
        <w:rPr>
          <w:rFonts w:ascii="Times New Roman" w:hAnsi="Times New Roman"/>
          <w:sz w:val="28"/>
          <w:szCs w:val="28"/>
        </w:rPr>
      </w:pPr>
      <w:r w:rsidRPr="00F222E9">
        <w:rPr>
          <w:rFonts w:ascii="Times New Roman" w:hAnsi="Times New Roman"/>
          <w:sz w:val="28"/>
          <w:szCs w:val="28"/>
        </w:rPr>
        <w:t xml:space="preserve">  2. Признать утратившим силу постановление администрации муниципального района «Ижемский» от 09 июня  2016 года № 413 «Об утверждении административного регламента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w:t>
      </w:r>
    </w:p>
    <w:p w:rsidR="00F222E9" w:rsidRPr="00F222E9" w:rsidRDefault="00F222E9" w:rsidP="00F222E9">
      <w:pPr>
        <w:pStyle w:val="ConsPlusNormal"/>
        <w:tabs>
          <w:tab w:val="left" w:pos="709"/>
          <w:tab w:val="left" w:pos="851"/>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3. Контроль за исполнением настоящего постановления возложить на заместителя руководителя  администрации муниципального района «Ижемский» Р. Е. Селиверстова.</w:t>
      </w:r>
    </w:p>
    <w:p w:rsidR="00F222E9" w:rsidRPr="00F222E9" w:rsidRDefault="00F222E9" w:rsidP="00F222E9">
      <w:pPr>
        <w:tabs>
          <w:tab w:val="left" w:pos="709"/>
        </w:tabs>
        <w:spacing w:after="0" w:line="240" w:lineRule="auto"/>
        <w:ind w:firstLine="540"/>
        <w:jc w:val="both"/>
        <w:rPr>
          <w:rFonts w:ascii="Times New Roman" w:hAnsi="Times New Roman"/>
          <w:sz w:val="28"/>
          <w:szCs w:val="28"/>
        </w:rPr>
      </w:pPr>
      <w:r w:rsidRPr="00F222E9">
        <w:rPr>
          <w:rFonts w:ascii="Times New Roman" w:hAnsi="Times New Roman"/>
          <w:sz w:val="28"/>
          <w:szCs w:val="28"/>
        </w:rPr>
        <w:t xml:space="preserve">  4. Настоящее постановление вступает в силу со дня его официального опубликования.</w:t>
      </w:r>
    </w:p>
    <w:p w:rsidR="00F222E9" w:rsidRPr="00F222E9" w:rsidRDefault="00F222E9" w:rsidP="00F222E9">
      <w:pPr>
        <w:pStyle w:val="ConsPlusNormal"/>
        <w:tabs>
          <w:tab w:val="left" w:pos="709"/>
          <w:tab w:val="left" w:pos="851"/>
        </w:tabs>
        <w:ind w:firstLine="540"/>
        <w:jc w:val="both"/>
        <w:rPr>
          <w:rStyle w:val="FontStyle11"/>
          <w:sz w:val="28"/>
          <w:szCs w:val="28"/>
        </w:rPr>
      </w:pPr>
      <w:r w:rsidRPr="00F222E9">
        <w:rPr>
          <w:rFonts w:ascii="Times New Roman" w:hAnsi="Times New Roman" w:cs="Times New Roman"/>
          <w:sz w:val="28"/>
          <w:szCs w:val="28"/>
        </w:rPr>
        <w:t xml:space="preserve">     </w:t>
      </w:r>
    </w:p>
    <w:p w:rsidR="00F222E9" w:rsidRPr="00F222E9" w:rsidRDefault="00F222E9" w:rsidP="00F222E9">
      <w:pPr>
        <w:tabs>
          <w:tab w:val="left" w:pos="567"/>
          <w:tab w:val="left" w:pos="709"/>
        </w:tabs>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Руководитель администрации</w:t>
      </w:r>
    </w:p>
    <w:p w:rsidR="00F222E9" w:rsidRPr="00F222E9" w:rsidRDefault="00F222E9" w:rsidP="00F222E9">
      <w:pPr>
        <w:tabs>
          <w:tab w:val="left" w:pos="426"/>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муниципального района «Ижемский»                                         Л.И. Терентьева  </w: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r w:rsidRPr="00F222E9">
        <w:rPr>
          <w:rFonts w:ascii="Times New Roman" w:hAnsi="Times New Roman"/>
          <w:sz w:val="28"/>
          <w:szCs w:val="28"/>
        </w:rPr>
        <w:lastRenderedPageBreak/>
        <w:t xml:space="preserve">Приложение </w:t>
      </w:r>
    </w:p>
    <w:p w:rsidR="00F222E9" w:rsidRPr="00F222E9" w:rsidRDefault="00F222E9" w:rsidP="00F222E9">
      <w:pPr>
        <w:pStyle w:val="ConsPlusTitle"/>
        <w:ind w:firstLine="709"/>
        <w:jc w:val="right"/>
        <w:rPr>
          <w:rFonts w:ascii="Times New Roman" w:hAnsi="Times New Roman" w:cs="Times New Roman"/>
          <w:b w:val="0"/>
          <w:sz w:val="28"/>
          <w:szCs w:val="28"/>
        </w:rPr>
      </w:pPr>
      <w:r w:rsidRPr="00F222E9">
        <w:rPr>
          <w:rFonts w:ascii="Times New Roman" w:hAnsi="Times New Roman" w:cs="Times New Roman"/>
          <w:b w:val="0"/>
          <w:sz w:val="28"/>
          <w:szCs w:val="28"/>
        </w:rPr>
        <w:t xml:space="preserve">к постановлению  администрации </w:t>
      </w:r>
    </w:p>
    <w:p w:rsidR="00F222E9" w:rsidRPr="00F222E9" w:rsidRDefault="00F222E9" w:rsidP="00F222E9">
      <w:pPr>
        <w:pStyle w:val="ConsPlusTitle"/>
        <w:ind w:firstLine="709"/>
        <w:jc w:val="right"/>
        <w:rPr>
          <w:rFonts w:ascii="Times New Roman" w:hAnsi="Times New Roman" w:cs="Times New Roman"/>
          <w:b w:val="0"/>
          <w:sz w:val="28"/>
          <w:szCs w:val="28"/>
        </w:rPr>
      </w:pPr>
      <w:r w:rsidRPr="00F222E9">
        <w:rPr>
          <w:rFonts w:ascii="Times New Roman" w:hAnsi="Times New Roman" w:cs="Times New Roman"/>
          <w:b w:val="0"/>
          <w:sz w:val="28"/>
          <w:szCs w:val="28"/>
        </w:rPr>
        <w:t xml:space="preserve">муниципального района «Ижемский» </w:t>
      </w:r>
    </w:p>
    <w:p w:rsidR="00F222E9" w:rsidRPr="00F222E9" w:rsidRDefault="00F222E9" w:rsidP="00F222E9">
      <w:pPr>
        <w:pStyle w:val="ConsPlusTitle"/>
        <w:tabs>
          <w:tab w:val="left" w:pos="5954"/>
        </w:tabs>
        <w:ind w:firstLine="709"/>
        <w:jc w:val="center"/>
        <w:rPr>
          <w:rFonts w:ascii="Times New Roman" w:hAnsi="Times New Roman" w:cs="Times New Roman"/>
          <w:b w:val="0"/>
          <w:sz w:val="28"/>
          <w:szCs w:val="28"/>
        </w:rPr>
      </w:pPr>
      <w:r w:rsidRPr="00F222E9">
        <w:rPr>
          <w:rFonts w:ascii="Times New Roman" w:hAnsi="Times New Roman" w:cs="Times New Roman"/>
          <w:b w:val="0"/>
          <w:sz w:val="28"/>
          <w:szCs w:val="28"/>
        </w:rPr>
        <w:t xml:space="preserve">                                                           </w:t>
      </w:r>
      <w:r w:rsidR="007F7168">
        <w:rPr>
          <w:rFonts w:ascii="Times New Roman" w:hAnsi="Times New Roman" w:cs="Times New Roman"/>
          <w:b w:val="0"/>
          <w:sz w:val="28"/>
          <w:szCs w:val="28"/>
        </w:rPr>
        <w:t xml:space="preserve">                         </w:t>
      </w:r>
      <w:r w:rsidRPr="00F222E9">
        <w:rPr>
          <w:rFonts w:ascii="Times New Roman" w:hAnsi="Times New Roman" w:cs="Times New Roman"/>
          <w:b w:val="0"/>
          <w:sz w:val="28"/>
          <w:szCs w:val="28"/>
        </w:rPr>
        <w:t xml:space="preserve">от 19 октября 2017 года № 877  </w:t>
      </w:r>
    </w:p>
    <w:p w:rsidR="00F222E9" w:rsidRPr="00F222E9" w:rsidRDefault="00F222E9" w:rsidP="00F222E9">
      <w:pPr>
        <w:autoSpaceDE w:val="0"/>
        <w:autoSpaceDN w:val="0"/>
        <w:adjustRightInd w:val="0"/>
        <w:spacing w:after="0" w:line="240" w:lineRule="auto"/>
        <w:ind w:firstLine="709"/>
        <w:jc w:val="right"/>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rPr>
          <w:rFonts w:ascii="Times New Roman" w:hAnsi="Times New Roman"/>
          <w:sz w:val="28"/>
          <w:szCs w:val="28"/>
        </w:rPr>
      </w:pPr>
    </w:p>
    <w:p w:rsidR="00F222E9" w:rsidRPr="00F222E9" w:rsidRDefault="00F222E9" w:rsidP="00F222E9">
      <w:pPr>
        <w:tabs>
          <w:tab w:val="left" w:pos="709"/>
        </w:tabs>
        <w:autoSpaceDE w:val="0"/>
        <w:autoSpaceDN w:val="0"/>
        <w:adjustRightInd w:val="0"/>
        <w:spacing w:after="0" w:line="240" w:lineRule="auto"/>
        <w:ind w:firstLine="709"/>
        <w:jc w:val="right"/>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rPr>
          <w:rFonts w:ascii="Times New Roman" w:hAnsi="Times New Roman"/>
          <w:sz w:val="28"/>
          <w:szCs w:val="28"/>
        </w:rPr>
      </w:pPr>
    </w:p>
    <w:p w:rsidR="00F222E9" w:rsidRPr="00F222E9" w:rsidRDefault="00F222E9" w:rsidP="00F222E9">
      <w:pPr>
        <w:widowControl w:val="0"/>
        <w:tabs>
          <w:tab w:val="left" w:pos="567"/>
          <w:tab w:val="left" w:pos="709"/>
        </w:tabs>
        <w:autoSpaceDE w:val="0"/>
        <w:autoSpaceDN w:val="0"/>
        <w:adjustRightInd w:val="0"/>
        <w:spacing w:after="0" w:line="240" w:lineRule="auto"/>
        <w:ind w:firstLine="709"/>
        <w:jc w:val="center"/>
        <w:rPr>
          <w:rFonts w:ascii="Times New Roman" w:eastAsia="Times New Roman" w:hAnsi="Times New Roman"/>
          <w:b/>
          <w:bCs/>
          <w:sz w:val="28"/>
          <w:szCs w:val="28"/>
        </w:rPr>
      </w:pPr>
      <w:r w:rsidRPr="00F222E9">
        <w:rPr>
          <w:rFonts w:ascii="Times New Roman" w:eastAsia="Times New Roman" w:hAnsi="Times New Roman"/>
          <w:b/>
          <w:bCs/>
          <w:sz w:val="28"/>
          <w:szCs w:val="28"/>
        </w:rPr>
        <w:t>АДМИНИСТРАТИВНЫЙ РЕГЛАМЕНТ</w:t>
      </w:r>
    </w:p>
    <w:p w:rsidR="00F222E9" w:rsidRPr="00F222E9" w:rsidRDefault="00F222E9" w:rsidP="00F222E9">
      <w:pPr>
        <w:widowControl w:val="0"/>
        <w:autoSpaceDE w:val="0"/>
        <w:autoSpaceDN w:val="0"/>
        <w:adjustRightInd w:val="0"/>
        <w:spacing w:after="0" w:line="240" w:lineRule="auto"/>
        <w:ind w:firstLine="709"/>
        <w:jc w:val="center"/>
        <w:rPr>
          <w:rFonts w:ascii="Times New Roman" w:hAnsi="Times New Roman"/>
          <w:b/>
          <w:sz w:val="28"/>
          <w:szCs w:val="28"/>
        </w:rPr>
      </w:pPr>
      <w:r w:rsidRPr="00F222E9">
        <w:rPr>
          <w:rFonts w:ascii="Times New Roman" w:eastAsia="Times New Roman" w:hAnsi="Times New Roman"/>
          <w:b/>
          <w:bCs/>
          <w:sz w:val="28"/>
          <w:szCs w:val="28"/>
        </w:rPr>
        <w:t xml:space="preserve">предоставления муниципальной услуги </w:t>
      </w:r>
      <w:r w:rsidRPr="00F222E9">
        <w:rPr>
          <w:rFonts w:ascii="Times New Roman" w:hAnsi="Times New Roman"/>
          <w:b/>
          <w:sz w:val="28"/>
          <w:szCs w:val="28"/>
        </w:rPr>
        <w:t xml:space="preserve"> «Предоставление информации о текущей успеваемости учащегося, ведение электронного дневника и электронного журнала успеваемости»</w:t>
      </w:r>
      <w:r w:rsidRPr="00F222E9">
        <w:rPr>
          <w:rFonts w:ascii="Times New Roman" w:hAnsi="Times New Roman"/>
          <w:sz w:val="28"/>
          <w:szCs w:val="28"/>
        </w:rPr>
        <w:t xml:space="preserve">      </w:t>
      </w:r>
      <w:r w:rsidRPr="00F222E9">
        <w:rPr>
          <w:rFonts w:ascii="Times New Roman" w:eastAsia="Times New Roman" w:hAnsi="Times New Roman"/>
          <w:b/>
          <w:bCs/>
          <w:sz w:val="28"/>
          <w:szCs w:val="28"/>
        </w:rPr>
        <w:t xml:space="preserve"> </w:t>
      </w:r>
      <w:r w:rsidRPr="00F222E9">
        <w:rPr>
          <w:rFonts w:ascii="Times New Roman" w:hAnsi="Times New Roman"/>
          <w:sz w:val="28"/>
          <w:szCs w:val="28"/>
        </w:rPr>
        <w:t xml:space="preserve"> </w:t>
      </w:r>
      <w:r w:rsidRPr="00F222E9">
        <w:rPr>
          <w:rFonts w:ascii="Times New Roman" w:hAnsi="Times New Roman"/>
          <w:b/>
          <w:sz w:val="28"/>
          <w:szCs w:val="28"/>
        </w:rPr>
        <w:t xml:space="preserve"> </w:t>
      </w:r>
    </w:p>
    <w:p w:rsidR="00F222E9" w:rsidRPr="00F222E9" w:rsidRDefault="00F222E9" w:rsidP="00F222E9">
      <w:pPr>
        <w:autoSpaceDE w:val="0"/>
        <w:autoSpaceDN w:val="0"/>
        <w:adjustRightInd w:val="0"/>
        <w:spacing w:after="0" w:line="240" w:lineRule="auto"/>
        <w:ind w:firstLine="709"/>
        <w:jc w:val="right"/>
        <w:rPr>
          <w:rFonts w:ascii="Times New Roman" w:hAnsi="Times New Roman"/>
          <w:sz w:val="28"/>
          <w:szCs w:val="28"/>
        </w:rPr>
      </w:pPr>
    </w:p>
    <w:p w:rsidR="00F222E9" w:rsidRPr="00F222E9" w:rsidRDefault="00F222E9" w:rsidP="00F222E9">
      <w:pPr>
        <w:widowControl w:val="0"/>
        <w:autoSpaceDE w:val="0"/>
        <w:autoSpaceDN w:val="0"/>
        <w:adjustRightInd w:val="0"/>
        <w:spacing w:after="0" w:line="240" w:lineRule="auto"/>
        <w:jc w:val="center"/>
        <w:outlineLvl w:val="1"/>
        <w:rPr>
          <w:rFonts w:ascii="Times New Roman" w:eastAsia="Times New Roman" w:hAnsi="Times New Roman"/>
          <w:b/>
          <w:sz w:val="28"/>
          <w:szCs w:val="28"/>
        </w:rPr>
      </w:pPr>
      <w:r w:rsidRPr="00F222E9">
        <w:rPr>
          <w:rFonts w:ascii="Times New Roman" w:eastAsia="Times New Roman" w:hAnsi="Times New Roman"/>
          <w:b/>
          <w:sz w:val="28"/>
          <w:szCs w:val="28"/>
          <w:lang w:val="en-US"/>
        </w:rPr>
        <w:t>I</w:t>
      </w:r>
      <w:r w:rsidRPr="00F222E9">
        <w:rPr>
          <w:rFonts w:ascii="Times New Roman" w:eastAsia="Times New Roman" w:hAnsi="Times New Roman"/>
          <w:b/>
          <w:sz w:val="28"/>
          <w:szCs w:val="28"/>
        </w:rPr>
        <w:t>. Общие положения</w:t>
      </w:r>
    </w:p>
    <w:p w:rsidR="00F222E9" w:rsidRPr="00F222E9" w:rsidRDefault="00F222E9" w:rsidP="00F222E9">
      <w:pPr>
        <w:widowControl w:val="0"/>
        <w:autoSpaceDE w:val="0"/>
        <w:autoSpaceDN w:val="0"/>
        <w:adjustRightInd w:val="0"/>
        <w:spacing w:after="0" w:line="240" w:lineRule="auto"/>
        <w:jc w:val="center"/>
        <w:outlineLvl w:val="2"/>
        <w:rPr>
          <w:rFonts w:ascii="Times New Roman" w:eastAsia="Times New Roman" w:hAnsi="Times New Roman"/>
          <w:b/>
          <w:sz w:val="28"/>
          <w:szCs w:val="28"/>
        </w:rPr>
      </w:pPr>
      <w:r w:rsidRPr="00F222E9">
        <w:rPr>
          <w:rFonts w:ascii="Times New Roman" w:eastAsia="Times New Roman" w:hAnsi="Times New Roman"/>
          <w:b/>
          <w:sz w:val="28"/>
          <w:szCs w:val="28"/>
        </w:rPr>
        <w:t>Предмет регулирования административного регламента</w:t>
      </w:r>
    </w:p>
    <w:p w:rsidR="00F222E9" w:rsidRPr="00F222E9" w:rsidRDefault="00F222E9" w:rsidP="00F222E9">
      <w:pPr>
        <w:pStyle w:val="ConsPlusNormal"/>
        <w:tabs>
          <w:tab w:val="left" w:pos="709"/>
        </w:tabs>
        <w:ind w:firstLine="540"/>
        <w:jc w:val="both"/>
        <w:rPr>
          <w:rFonts w:ascii="Times New Roman" w:eastAsia="Calibri" w:hAnsi="Times New Roman" w:cs="Times New Roman"/>
          <w:sz w:val="28"/>
          <w:szCs w:val="28"/>
        </w:rPr>
      </w:pPr>
      <w:r w:rsidRPr="00F222E9">
        <w:rPr>
          <w:rFonts w:ascii="Times New Roman" w:eastAsia="Calibri" w:hAnsi="Times New Roman" w:cs="Times New Roman"/>
          <w:sz w:val="28"/>
          <w:szCs w:val="28"/>
        </w:rPr>
        <w:tab/>
        <w:t xml:space="preserve">1.1. Административный регламент предоставления муниципальной услуги  </w:t>
      </w:r>
      <w:r w:rsidRPr="00F222E9">
        <w:rPr>
          <w:rFonts w:ascii="Times New Roman" w:hAnsi="Times New Roman" w:cs="Times New Roman"/>
          <w:sz w:val="28"/>
          <w:szCs w:val="28"/>
        </w:rPr>
        <w:t xml:space="preserve">«Предоставление информации о текущей успеваемости учащегося, ведение электронного дневника и электронного журнала успеваемости» </w:t>
      </w:r>
      <w:r w:rsidRPr="00F222E9">
        <w:rPr>
          <w:rFonts w:ascii="Times New Roman" w:eastAsia="Calibri" w:hAnsi="Times New Roman" w:cs="Times New Roman"/>
          <w:sz w:val="28"/>
          <w:szCs w:val="28"/>
        </w:rPr>
        <w:t>(Административный регламент), определяет порядок, сроки и последовательность действий (административных процедур)  муниципальных общеобразовательных организаций, подведомственных Управлению образования администрации муниципального района «Ижемский» (далее – ООО), формы контроля за исполнением административного регламента,  ответственность должностных лиц ООО  за несоблюдение ими требований административного регламента</w:t>
      </w:r>
      <w:r w:rsidRPr="00F222E9">
        <w:rPr>
          <w:rFonts w:ascii="Times New Roman" w:eastAsia="Calibri" w:hAnsi="Times New Roman" w:cs="Times New Roman"/>
          <w:color w:val="FF0000"/>
          <w:sz w:val="28"/>
          <w:szCs w:val="28"/>
        </w:rPr>
        <w:t xml:space="preserve"> </w:t>
      </w:r>
      <w:r w:rsidRPr="00F222E9">
        <w:rPr>
          <w:rFonts w:ascii="Times New Roman" w:eastAsia="Calibri" w:hAnsi="Times New Roman" w:cs="Times New Roman"/>
          <w:sz w:val="28"/>
          <w:szCs w:val="28"/>
        </w:rPr>
        <w:t xml:space="preserve">при выполнении административных процедур (действий), порядок обжалования действий (бездействия) должностного лица, а также принимаемого им решения </w:t>
      </w:r>
      <w:r w:rsidRPr="00F222E9">
        <w:rPr>
          <w:rFonts w:ascii="Times New Roman" w:hAnsi="Times New Roman" w:cs="Times New Roman"/>
          <w:sz w:val="28"/>
          <w:szCs w:val="28"/>
        </w:rPr>
        <w:t>при предоставлении информации о текущей успеваемости учащегося, ведении электронного дневника и электронного журнала успеваемости</w:t>
      </w:r>
      <w:r w:rsidRPr="00F222E9">
        <w:rPr>
          <w:rFonts w:ascii="Times New Roman" w:eastAsia="Calibri" w:hAnsi="Times New Roman" w:cs="Times New Roman"/>
          <w:sz w:val="28"/>
          <w:szCs w:val="28"/>
        </w:rPr>
        <w:t xml:space="preserve">  (далее – муниципальная услуга).</w:t>
      </w:r>
    </w:p>
    <w:p w:rsidR="00F222E9" w:rsidRPr="00F222E9" w:rsidRDefault="00F222E9" w:rsidP="00F222E9">
      <w:pPr>
        <w:tabs>
          <w:tab w:val="left" w:pos="567"/>
          <w:tab w:val="left" w:pos="709"/>
        </w:tabs>
        <w:autoSpaceDE w:val="0"/>
        <w:autoSpaceDN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 муниципального района «Ижемский».</w:t>
      </w:r>
    </w:p>
    <w:p w:rsidR="00F222E9" w:rsidRPr="00F222E9" w:rsidRDefault="00F222E9" w:rsidP="00F222E9">
      <w:pPr>
        <w:autoSpaceDE w:val="0"/>
        <w:autoSpaceDN w:val="0"/>
        <w:spacing w:after="0" w:line="240" w:lineRule="auto"/>
        <w:ind w:firstLine="567"/>
        <w:jc w:val="both"/>
        <w:rPr>
          <w:rFonts w:ascii="Times New Roman" w:hAnsi="Times New Roman"/>
          <w:sz w:val="28"/>
          <w:szCs w:val="28"/>
        </w:rPr>
      </w:pPr>
    </w:p>
    <w:p w:rsidR="00F222E9" w:rsidRDefault="00F222E9" w:rsidP="00F222E9">
      <w:pPr>
        <w:widowControl w:val="0"/>
        <w:autoSpaceDE w:val="0"/>
        <w:autoSpaceDN w:val="0"/>
        <w:adjustRightInd w:val="0"/>
        <w:spacing w:after="0" w:line="240" w:lineRule="auto"/>
        <w:jc w:val="center"/>
        <w:rPr>
          <w:rFonts w:ascii="Times New Roman" w:eastAsia="Times New Roman" w:hAnsi="Times New Roman"/>
          <w:b/>
          <w:sz w:val="28"/>
          <w:szCs w:val="28"/>
        </w:rPr>
      </w:pPr>
    </w:p>
    <w:p w:rsidR="00F222E9" w:rsidRDefault="00F222E9" w:rsidP="00F222E9">
      <w:pPr>
        <w:widowControl w:val="0"/>
        <w:autoSpaceDE w:val="0"/>
        <w:autoSpaceDN w:val="0"/>
        <w:adjustRightInd w:val="0"/>
        <w:spacing w:after="0" w:line="240" w:lineRule="auto"/>
        <w:jc w:val="center"/>
        <w:rPr>
          <w:rFonts w:ascii="Times New Roman" w:eastAsia="Times New Roman" w:hAnsi="Times New Roman"/>
          <w:b/>
          <w:sz w:val="28"/>
          <w:szCs w:val="28"/>
        </w:rPr>
      </w:pPr>
    </w:p>
    <w:p w:rsidR="00293829" w:rsidRDefault="00293829" w:rsidP="00F222E9">
      <w:pPr>
        <w:widowControl w:val="0"/>
        <w:autoSpaceDE w:val="0"/>
        <w:autoSpaceDN w:val="0"/>
        <w:adjustRightInd w:val="0"/>
        <w:spacing w:after="0" w:line="240" w:lineRule="auto"/>
        <w:jc w:val="center"/>
        <w:rPr>
          <w:rFonts w:ascii="Times New Roman" w:eastAsia="Times New Roman" w:hAnsi="Times New Roman"/>
          <w:b/>
          <w:sz w:val="28"/>
          <w:szCs w:val="28"/>
        </w:rPr>
      </w:pPr>
    </w:p>
    <w:p w:rsidR="00F222E9" w:rsidRPr="00F222E9" w:rsidRDefault="00F222E9" w:rsidP="00F222E9">
      <w:pPr>
        <w:widowControl w:val="0"/>
        <w:autoSpaceDE w:val="0"/>
        <w:autoSpaceDN w:val="0"/>
        <w:adjustRightInd w:val="0"/>
        <w:spacing w:after="0" w:line="240" w:lineRule="auto"/>
        <w:jc w:val="center"/>
        <w:rPr>
          <w:rFonts w:ascii="Times New Roman" w:eastAsia="Times New Roman" w:hAnsi="Times New Roman"/>
          <w:b/>
          <w:sz w:val="28"/>
          <w:szCs w:val="28"/>
        </w:rPr>
      </w:pPr>
      <w:r w:rsidRPr="00F222E9">
        <w:rPr>
          <w:rFonts w:ascii="Times New Roman" w:eastAsia="Times New Roman" w:hAnsi="Times New Roman"/>
          <w:b/>
          <w:sz w:val="28"/>
          <w:szCs w:val="28"/>
        </w:rPr>
        <w:lastRenderedPageBreak/>
        <w:t>Круг заявителей</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b/>
          <w:sz w:val="28"/>
          <w:szCs w:val="28"/>
        </w:rPr>
      </w:pPr>
    </w:p>
    <w:p w:rsidR="00F222E9" w:rsidRPr="00F222E9" w:rsidRDefault="00F222E9" w:rsidP="00F222E9">
      <w:pPr>
        <w:pStyle w:val="ConsPlusNormal"/>
        <w:ind w:firstLine="540"/>
        <w:jc w:val="both"/>
        <w:rPr>
          <w:rFonts w:ascii="Times New Roman" w:eastAsiaTheme="minorEastAsia" w:hAnsi="Times New Roman" w:cs="Times New Roman"/>
          <w:sz w:val="28"/>
          <w:szCs w:val="28"/>
        </w:rPr>
      </w:pPr>
      <w:r w:rsidRPr="00F222E9">
        <w:rPr>
          <w:rFonts w:ascii="Times New Roman" w:hAnsi="Times New Roman" w:cs="Times New Roman"/>
          <w:sz w:val="28"/>
          <w:szCs w:val="28"/>
        </w:rPr>
        <w:tab/>
        <w:t>1.2. З</w:t>
      </w:r>
      <w:r w:rsidRPr="00F222E9">
        <w:rPr>
          <w:rFonts w:ascii="Times New Roman" w:eastAsiaTheme="minorEastAsia" w:hAnsi="Times New Roman" w:cs="Times New Roman"/>
          <w:sz w:val="28"/>
          <w:szCs w:val="28"/>
        </w:rPr>
        <w:t>аявителями на предоставление муниципальной услуги являются физические лица - родители (законные представители) несовершеннолетних граждан, учащихся в ООО.</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bCs/>
          <w:sz w:val="28"/>
          <w:szCs w:val="28"/>
        </w:rPr>
      </w:pPr>
      <w:r w:rsidRPr="00F222E9">
        <w:rPr>
          <w:rFonts w:ascii="Times New Roman" w:hAnsi="Times New Roman"/>
          <w:bCs/>
          <w:sz w:val="28"/>
          <w:szCs w:val="28"/>
        </w:rPr>
        <w:t xml:space="preserve">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bCs/>
          <w:sz w:val="28"/>
          <w:szCs w:val="28"/>
        </w:rPr>
      </w:pP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bCs/>
          <w:sz w:val="28"/>
          <w:szCs w:val="28"/>
        </w:rPr>
      </w:pP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bCs/>
          <w:sz w:val="28"/>
          <w:szCs w:val="28"/>
        </w:rPr>
      </w:pPr>
      <w:r w:rsidRPr="00F222E9">
        <w:rPr>
          <w:rFonts w:ascii="Times New Roman" w:hAnsi="Times New Roman"/>
          <w:bCs/>
          <w:sz w:val="28"/>
          <w:szCs w:val="28"/>
        </w:rPr>
        <w:t xml:space="preserve"> </w:t>
      </w:r>
    </w:p>
    <w:p w:rsidR="00F222E9" w:rsidRPr="00F222E9" w:rsidRDefault="00F222E9" w:rsidP="00F222E9">
      <w:pPr>
        <w:widowControl w:val="0"/>
        <w:tabs>
          <w:tab w:val="left" w:pos="709"/>
        </w:tabs>
        <w:autoSpaceDE w:val="0"/>
        <w:autoSpaceDN w:val="0"/>
        <w:adjustRightInd w:val="0"/>
        <w:spacing w:after="0" w:line="240" w:lineRule="auto"/>
        <w:jc w:val="center"/>
        <w:outlineLvl w:val="2"/>
        <w:rPr>
          <w:rFonts w:ascii="Times New Roman" w:eastAsia="Times New Roman" w:hAnsi="Times New Roman"/>
          <w:b/>
          <w:sz w:val="28"/>
          <w:szCs w:val="28"/>
        </w:rPr>
      </w:pPr>
      <w:r w:rsidRPr="00F222E9">
        <w:rPr>
          <w:rFonts w:ascii="Times New Roman" w:eastAsia="Times New Roman" w:hAnsi="Times New Roman"/>
          <w:b/>
          <w:sz w:val="28"/>
          <w:szCs w:val="28"/>
        </w:rPr>
        <w:t xml:space="preserve"> Требования к порядку информирования о  предоставлении муниципальной услуги</w:t>
      </w:r>
    </w:p>
    <w:p w:rsidR="00F222E9" w:rsidRPr="00F222E9" w:rsidRDefault="00F222E9" w:rsidP="00F222E9">
      <w:pPr>
        <w:widowControl w:val="0"/>
        <w:autoSpaceDE w:val="0"/>
        <w:autoSpaceDN w:val="0"/>
        <w:adjustRightInd w:val="0"/>
        <w:spacing w:after="0" w:line="240" w:lineRule="auto"/>
        <w:jc w:val="center"/>
        <w:outlineLvl w:val="2"/>
        <w:rPr>
          <w:rFonts w:ascii="Times New Roman" w:eastAsia="Times New Roman" w:hAnsi="Times New Roman"/>
          <w:b/>
          <w:sz w:val="28"/>
          <w:szCs w:val="28"/>
        </w:rPr>
      </w:pPr>
    </w:p>
    <w:p w:rsidR="00F222E9" w:rsidRPr="00F222E9" w:rsidRDefault="00F222E9" w:rsidP="00F222E9">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1.3. Информация о месте нахождения, графике работы ООО, номерах  телефонов  ООО для справок, адресах электронной почты и официальных сайтов  ООО,  общая информация об Управлении образования администрации муниципального района «Ижемский»  (далее – Управление образования) приводятся в приложении  № 1 к настоящему Административному регламенту;</w:t>
      </w:r>
    </w:p>
    <w:p w:rsidR="00F222E9" w:rsidRPr="00F222E9" w:rsidRDefault="00F222E9" w:rsidP="00F222E9">
      <w:pPr>
        <w:widowControl w:val="0"/>
        <w:tabs>
          <w:tab w:val="left" w:pos="709"/>
          <w:tab w:val="left" w:pos="993"/>
        </w:tabs>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1.4. Адреса официальных сайтов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электронной почты:</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xml:space="preserve">1) адрес официального сайта Управления образования администрации муниципального района «Ижемский»    – </w:t>
      </w:r>
      <w:hyperlink r:id="rId32" w:history="1">
        <w:r w:rsidRPr="00F222E9">
          <w:rPr>
            <w:rStyle w:val="ad"/>
            <w:rFonts w:ascii="Times New Roman" w:hAnsi="Times New Roman"/>
            <w:sz w:val="28"/>
            <w:szCs w:val="28"/>
            <w:lang w:val="en-US"/>
          </w:rPr>
          <w:t>http</w:t>
        </w:r>
        <w:r w:rsidRPr="00F222E9">
          <w:rPr>
            <w:rStyle w:val="ad"/>
            <w:rFonts w:ascii="Times New Roman" w:hAnsi="Times New Roman"/>
            <w:sz w:val="28"/>
            <w:szCs w:val="28"/>
          </w:rPr>
          <w:t>://</w:t>
        </w:r>
        <w:r w:rsidRPr="00F222E9">
          <w:rPr>
            <w:rStyle w:val="ad"/>
            <w:rFonts w:ascii="Times New Roman" w:hAnsi="Times New Roman"/>
            <w:sz w:val="28"/>
            <w:szCs w:val="28"/>
            <w:lang w:val="en-US"/>
          </w:rPr>
          <w:t>izhmaobr</w:t>
        </w:r>
        <w:r w:rsidRPr="00F222E9">
          <w:rPr>
            <w:rStyle w:val="ad"/>
            <w:rFonts w:ascii="Times New Roman" w:hAnsi="Times New Roman"/>
            <w:sz w:val="28"/>
            <w:szCs w:val="28"/>
          </w:rPr>
          <w:t>.</w:t>
        </w:r>
        <w:r w:rsidRPr="00F222E9">
          <w:rPr>
            <w:rStyle w:val="ad"/>
            <w:rFonts w:ascii="Times New Roman" w:hAnsi="Times New Roman"/>
            <w:sz w:val="28"/>
            <w:szCs w:val="28"/>
            <w:lang w:val="en-US"/>
          </w:rPr>
          <w:t>ru</w:t>
        </w:r>
      </w:hyperlink>
      <w:r w:rsidRPr="00F222E9">
        <w:rPr>
          <w:rFonts w:ascii="Times New Roman" w:hAnsi="Times New Roman"/>
          <w:sz w:val="28"/>
          <w:szCs w:val="28"/>
        </w:rPr>
        <w:t>;</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xml:space="preserve">2) адрес государственной информационной системы Республики Коми «Портал государственных и муниципальных услуг (функций) Республики Коми» – </w:t>
      </w:r>
      <w:hyperlink r:id="rId33" w:history="1">
        <w:r w:rsidRPr="00F222E9">
          <w:rPr>
            <w:rStyle w:val="ad"/>
            <w:rFonts w:ascii="Times New Roman" w:hAnsi="Times New Roman"/>
            <w:sz w:val="28"/>
            <w:szCs w:val="28"/>
            <w:lang w:val="en-US"/>
          </w:rPr>
          <w:t>https</w:t>
        </w:r>
        <w:r w:rsidRPr="00F222E9">
          <w:rPr>
            <w:rStyle w:val="ad"/>
            <w:rFonts w:ascii="Times New Roman" w:hAnsi="Times New Roman"/>
            <w:sz w:val="28"/>
            <w:szCs w:val="28"/>
          </w:rPr>
          <w:t>://pgu.rkomi.ru</w:t>
        </w:r>
      </w:hyperlink>
      <w:r w:rsidRPr="00F222E9">
        <w:rPr>
          <w:rFonts w:ascii="Times New Roman" w:hAnsi="Times New Roman"/>
          <w:sz w:val="28"/>
          <w:szCs w:val="28"/>
        </w:rPr>
        <w:t>;</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3) адрес федеральной государственной информационной системы «Единый портал государственных и муниципальных услуг (функций)» - gosuslugi.ru (далее – порталы государственных и муниципальных услуг (функций));</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xml:space="preserve">4) адрес электронной почты Управления образования – </w:t>
      </w:r>
      <w:hyperlink r:id="rId34" w:history="1">
        <w:r w:rsidRPr="00F222E9">
          <w:rPr>
            <w:rStyle w:val="ad"/>
            <w:rFonts w:ascii="Times New Roman" w:hAnsi="Times New Roman"/>
            <w:sz w:val="28"/>
            <w:szCs w:val="28"/>
            <w:lang w:val="en-US"/>
          </w:rPr>
          <w:t>upr</w:t>
        </w:r>
        <w:r w:rsidRPr="00F222E9">
          <w:rPr>
            <w:rStyle w:val="ad"/>
            <w:rFonts w:ascii="Times New Roman" w:hAnsi="Times New Roman"/>
            <w:sz w:val="28"/>
            <w:szCs w:val="28"/>
          </w:rPr>
          <w:t>.</w:t>
        </w:r>
        <w:r w:rsidRPr="00F222E9">
          <w:rPr>
            <w:rStyle w:val="ad"/>
            <w:rFonts w:ascii="Times New Roman" w:hAnsi="Times New Roman"/>
            <w:sz w:val="28"/>
            <w:szCs w:val="28"/>
            <w:lang w:val="en-US"/>
          </w:rPr>
          <w:t>obr</w:t>
        </w:r>
        <w:r w:rsidRPr="00F222E9">
          <w:rPr>
            <w:rStyle w:val="ad"/>
            <w:rFonts w:ascii="Times New Roman" w:hAnsi="Times New Roman"/>
            <w:sz w:val="28"/>
            <w:szCs w:val="28"/>
          </w:rPr>
          <w:t>-</w:t>
        </w:r>
        <w:r w:rsidRPr="00F222E9">
          <w:rPr>
            <w:rStyle w:val="ad"/>
            <w:rFonts w:ascii="Times New Roman" w:hAnsi="Times New Roman"/>
            <w:sz w:val="28"/>
            <w:szCs w:val="28"/>
            <w:lang w:val="en-US"/>
          </w:rPr>
          <w:t>izhma</w:t>
        </w:r>
        <w:r w:rsidRPr="00F222E9">
          <w:rPr>
            <w:rStyle w:val="ad"/>
            <w:rFonts w:ascii="Times New Roman" w:hAnsi="Times New Roman"/>
            <w:sz w:val="28"/>
            <w:szCs w:val="28"/>
          </w:rPr>
          <w:t>@</w:t>
        </w:r>
        <w:r w:rsidRPr="00F222E9">
          <w:rPr>
            <w:rStyle w:val="ad"/>
            <w:rFonts w:ascii="Times New Roman" w:hAnsi="Times New Roman"/>
            <w:sz w:val="28"/>
            <w:szCs w:val="28"/>
            <w:lang w:val="en-US"/>
          </w:rPr>
          <w:t>yandex</w:t>
        </w:r>
        <w:r w:rsidRPr="00F222E9">
          <w:rPr>
            <w:rStyle w:val="ad"/>
            <w:rFonts w:ascii="Times New Roman" w:hAnsi="Times New Roman"/>
            <w:sz w:val="28"/>
            <w:szCs w:val="28"/>
          </w:rPr>
          <w:t>.</w:t>
        </w:r>
        <w:r w:rsidRPr="00F222E9">
          <w:rPr>
            <w:rStyle w:val="ad"/>
            <w:rFonts w:ascii="Times New Roman" w:hAnsi="Times New Roman"/>
            <w:sz w:val="28"/>
            <w:szCs w:val="28"/>
            <w:lang w:val="en-US"/>
          </w:rPr>
          <w:t>ru</w:t>
        </w:r>
      </w:hyperlink>
      <w:r w:rsidRPr="00F222E9">
        <w:rPr>
          <w:rFonts w:ascii="Times New Roman" w:hAnsi="Times New Roman"/>
          <w:sz w:val="28"/>
          <w:szCs w:val="28"/>
        </w:rPr>
        <w:t>, адреса электронной почты ООО приводятся в приложении № 1 к настоящему Административному регламенту.</w:t>
      </w:r>
    </w:p>
    <w:p w:rsidR="00F222E9" w:rsidRPr="00F222E9" w:rsidRDefault="00F222E9" w:rsidP="00F222E9">
      <w:pPr>
        <w:tabs>
          <w:tab w:val="left" w:pos="709"/>
        </w:tabs>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1.5.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государственной информационной системы Республики Коми «Портал государственных и муниципальных услуг (функций) Республики Коми», федеральной государственной информационной системы «Единый портал государственных и муниципальных услуг (функций)»</w:t>
      </w:r>
      <w:r w:rsidRPr="00F222E9">
        <w:rPr>
          <w:rFonts w:ascii="Times New Roman" w:hAnsi="Times New Roman"/>
          <w:b/>
          <w:color w:val="FF0000"/>
          <w:sz w:val="28"/>
          <w:szCs w:val="28"/>
        </w:rPr>
        <w:t xml:space="preserve"> </w:t>
      </w:r>
      <w:r w:rsidRPr="00F222E9">
        <w:rPr>
          <w:rFonts w:ascii="Times New Roman" w:hAnsi="Times New Roman"/>
          <w:sz w:val="28"/>
          <w:szCs w:val="28"/>
        </w:rPr>
        <w:t>(далее</w:t>
      </w:r>
      <w:r w:rsidRPr="00F222E9">
        <w:rPr>
          <w:rFonts w:ascii="Times New Roman" w:hAnsi="Times New Roman"/>
          <w:b/>
          <w:color w:val="FF0000"/>
          <w:sz w:val="28"/>
          <w:szCs w:val="28"/>
        </w:rPr>
        <w:t xml:space="preserve"> </w:t>
      </w:r>
      <w:r w:rsidRPr="00F222E9">
        <w:rPr>
          <w:rFonts w:ascii="Times New Roman" w:hAnsi="Times New Roman"/>
          <w:b/>
          <w:sz w:val="28"/>
          <w:szCs w:val="28"/>
        </w:rPr>
        <w:t>–</w:t>
      </w:r>
      <w:r w:rsidRPr="00F222E9">
        <w:rPr>
          <w:rFonts w:ascii="Times New Roman" w:hAnsi="Times New Roman"/>
          <w:b/>
          <w:color w:val="FF0000"/>
          <w:sz w:val="28"/>
          <w:szCs w:val="28"/>
        </w:rPr>
        <w:t xml:space="preserve"> </w:t>
      </w:r>
      <w:r w:rsidRPr="00F222E9">
        <w:rPr>
          <w:rFonts w:ascii="Times New Roman" w:hAnsi="Times New Roman"/>
          <w:color w:val="000000" w:themeColor="text1"/>
          <w:sz w:val="28"/>
          <w:szCs w:val="28"/>
        </w:rPr>
        <w:t xml:space="preserve">порталы  </w:t>
      </w:r>
      <w:r w:rsidRPr="00F222E9">
        <w:rPr>
          <w:rFonts w:ascii="Times New Roman" w:hAnsi="Times New Roman"/>
          <w:color w:val="000000" w:themeColor="text1"/>
          <w:sz w:val="28"/>
          <w:szCs w:val="28"/>
        </w:rPr>
        <w:lastRenderedPageBreak/>
        <w:t>государственных и муниципальных услуг (функций))</w:t>
      </w:r>
      <w:r w:rsidRPr="00F222E9">
        <w:rPr>
          <w:rFonts w:ascii="Times New Roman" w:hAnsi="Times New Roman"/>
          <w:sz w:val="28"/>
          <w:szCs w:val="28"/>
        </w:rPr>
        <w:t>, государственной информационной системы Республики Коми «Электронное образование» (далее – ГИС ЭО):</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xml:space="preserve">1) информацию по вопросам предоставления муниципальной услуги лица, заинтересованные в предоставлении муниципальной услуги,   могут  получить непосредственно в ООО по месту своего проживания (регистрации), по телефонам ООО, в сети Интернет (на официальных сайтах ООО, на официальном сайте Управления образования </w:t>
      </w:r>
      <w:hyperlink r:id="rId35" w:history="1">
        <w:r w:rsidRPr="00F222E9">
          <w:rPr>
            <w:rStyle w:val="ad"/>
            <w:rFonts w:ascii="Times New Roman" w:hAnsi="Times New Roman"/>
            <w:sz w:val="28"/>
            <w:szCs w:val="28"/>
            <w:lang w:val="en-US"/>
          </w:rPr>
          <w:t>http</w:t>
        </w:r>
        <w:r w:rsidRPr="00F222E9">
          <w:rPr>
            <w:rStyle w:val="ad"/>
            <w:rFonts w:ascii="Times New Roman" w:hAnsi="Times New Roman"/>
            <w:sz w:val="28"/>
            <w:szCs w:val="28"/>
          </w:rPr>
          <w:t>://</w:t>
        </w:r>
        <w:r w:rsidRPr="00F222E9">
          <w:rPr>
            <w:rStyle w:val="ad"/>
            <w:rFonts w:ascii="Times New Roman" w:hAnsi="Times New Roman"/>
            <w:sz w:val="28"/>
            <w:szCs w:val="28"/>
            <w:lang w:val="en-US"/>
          </w:rPr>
          <w:t>izhmaobr</w:t>
        </w:r>
        <w:r w:rsidRPr="00F222E9">
          <w:rPr>
            <w:rStyle w:val="ad"/>
            <w:rFonts w:ascii="Times New Roman" w:hAnsi="Times New Roman"/>
            <w:sz w:val="28"/>
            <w:szCs w:val="28"/>
          </w:rPr>
          <w:t>.</w:t>
        </w:r>
        <w:r w:rsidRPr="00F222E9">
          <w:rPr>
            <w:rStyle w:val="ad"/>
            <w:rFonts w:ascii="Times New Roman" w:hAnsi="Times New Roman"/>
            <w:sz w:val="28"/>
            <w:szCs w:val="28"/>
            <w:lang w:val="en-US"/>
          </w:rPr>
          <w:t>ru</w:t>
        </w:r>
      </w:hyperlink>
      <w:r w:rsidRPr="00F222E9">
        <w:rPr>
          <w:rFonts w:ascii="Times New Roman" w:hAnsi="Times New Roman"/>
          <w:sz w:val="28"/>
          <w:szCs w:val="28"/>
        </w:rPr>
        <w:t xml:space="preserve">, посредством порталов государственных и муниципальных услуг (функций)) </w:t>
      </w:r>
      <w:hyperlink r:id="rId36" w:history="1">
        <w:r w:rsidRPr="00F222E9">
          <w:rPr>
            <w:rStyle w:val="ad"/>
            <w:rFonts w:ascii="Times New Roman" w:hAnsi="Times New Roman"/>
            <w:sz w:val="28"/>
            <w:szCs w:val="28"/>
            <w:lang w:val="en-US"/>
          </w:rPr>
          <w:t>https</w:t>
        </w:r>
        <w:r w:rsidRPr="00F222E9">
          <w:rPr>
            <w:rStyle w:val="ad"/>
            <w:rFonts w:ascii="Times New Roman" w:hAnsi="Times New Roman"/>
            <w:sz w:val="28"/>
            <w:szCs w:val="28"/>
          </w:rPr>
          <w:t>://</w:t>
        </w:r>
        <w:r w:rsidRPr="00F222E9">
          <w:rPr>
            <w:rStyle w:val="ad"/>
            <w:rFonts w:ascii="Times New Roman" w:hAnsi="Times New Roman"/>
            <w:sz w:val="28"/>
            <w:szCs w:val="28"/>
            <w:lang w:val="en-US"/>
          </w:rPr>
          <w:t>pgu</w:t>
        </w:r>
        <w:r w:rsidRPr="00F222E9">
          <w:rPr>
            <w:rStyle w:val="ad"/>
            <w:rFonts w:ascii="Times New Roman" w:hAnsi="Times New Roman"/>
            <w:sz w:val="28"/>
            <w:szCs w:val="28"/>
          </w:rPr>
          <w:t>.</w:t>
        </w:r>
        <w:r w:rsidRPr="00F222E9">
          <w:rPr>
            <w:rStyle w:val="ad"/>
            <w:rFonts w:ascii="Times New Roman" w:hAnsi="Times New Roman"/>
            <w:sz w:val="28"/>
            <w:szCs w:val="28"/>
            <w:lang w:val="en-US"/>
          </w:rPr>
          <w:t>rkomi</w:t>
        </w:r>
        <w:r w:rsidRPr="00F222E9">
          <w:rPr>
            <w:rStyle w:val="ad"/>
            <w:rFonts w:ascii="Times New Roman" w:hAnsi="Times New Roman"/>
            <w:sz w:val="28"/>
            <w:szCs w:val="28"/>
          </w:rPr>
          <w:t>.</w:t>
        </w:r>
        <w:r w:rsidRPr="00F222E9">
          <w:rPr>
            <w:rStyle w:val="ad"/>
            <w:rFonts w:ascii="Times New Roman" w:hAnsi="Times New Roman"/>
            <w:sz w:val="28"/>
            <w:szCs w:val="28"/>
            <w:lang w:val="en-US"/>
          </w:rPr>
          <w:t>ru</w:t>
        </w:r>
      </w:hyperlink>
      <w:r w:rsidRPr="00F222E9">
        <w:rPr>
          <w:rFonts w:ascii="Times New Roman" w:hAnsi="Times New Roman"/>
          <w:sz w:val="28"/>
          <w:szCs w:val="28"/>
        </w:rPr>
        <w:t xml:space="preserve"> и </w:t>
      </w:r>
      <w:hyperlink r:id="rId37" w:history="1">
        <w:r w:rsidRPr="00F222E9">
          <w:rPr>
            <w:rStyle w:val="ad"/>
            <w:rFonts w:ascii="Times New Roman" w:hAnsi="Times New Roman"/>
            <w:sz w:val="28"/>
            <w:szCs w:val="28"/>
            <w:lang w:val="en-US"/>
          </w:rPr>
          <w:t>https</w:t>
        </w:r>
        <w:r w:rsidRPr="00F222E9">
          <w:rPr>
            <w:rStyle w:val="ad"/>
            <w:rFonts w:ascii="Times New Roman" w:hAnsi="Times New Roman"/>
            <w:sz w:val="28"/>
            <w:szCs w:val="28"/>
          </w:rPr>
          <w:t>://</w:t>
        </w:r>
        <w:r w:rsidRPr="00F222E9">
          <w:rPr>
            <w:rStyle w:val="ad"/>
            <w:rFonts w:ascii="Times New Roman" w:hAnsi="Times New Roman"/>
            <w:sz w:val="28"/>
            <w:szCs w:val="28"/>
            <w:lang w:val="en-US"/>
          </w:rPr>
          <w:t>gosuslugi</w:t>
        </w:r>
        <w:r w:rsidRPr="00F222E9">
          <w:rPr>
            <w:rStyle w:val="ad"/>
            <w:rFonts w:ascii="Times New Roman" w:hAnsi="Times New Roman"/>
            <w:sz w:val="28"/>
            <w:szCs w:val="28"/>
          </w:rPr>
          <w:t>.</w:t>
        </w:r>
        <w:r w:rsidRPr="00F222E9">
          <w:rPr>
            <w:rStyle w:val="ad"/>
            <w:rFonts w:ascii="Times New Roman" w:hAnsi="Times New Roman"/>
            <w:sz w:val="28"/>
            <w:szCs w:val="28"/>
            <w:lang w:val="en-US"/>
          </w:rPr>
          <w:t>ru</w:t>
        </w:r>
      </w:hyperlink>
      <w:r w:rsidRPr="00F222E9">
        <w:rPr>
          <w:rFonts w:ascii="Times New Roman" w:hAnsi="Times New Roman"/>
          <w:sz w:val="28"/>
          <w:szCs w:val="28"/>
        </w:rPr>
        <w:t>, а также направив письменное обращение через организацию почтовой связи, либо по электронной почте в адрес Управления образования, ООО:</w:t>
      </w:r>
    </w:p>
    <w:p w:rsidR="00F222E9" w:rsidRPr="00F222E9" w:rsidRDefault="00F222E9" w:rsidP="00F222E9">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xml:space="preserve">- лица, заинтересованные в предоставлении муниципальной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ООО называет свою фамилию, имя, отчество, должность, а также наименование ООО, в которое обратилось лицо, заинтересованное в предоставлении муниципальной услуги; </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информирование лиц, заинтересованных в предоставлении муниципальной услуги,  по вопросам предоставления муниципальной услуги по телефону не должно превышать 15 минут;</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при обращении лиц, заинтересованных в предоставлении муниципальной услуги, посредством электронной почты, ответ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при обращении лиц, заинтересованных в предоставлении муниципальной услуги, посредством почтового отправления, ответ в письменной форме направляется по указанному в обращении почтовому адресу;</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2) информацию, содержащую сведения о ходе предоставления муниципальной услуги, заявитель может получить непосредственно в ООО по месту своего проживания (регистрации), по телефонам ООО, посредством ГИС ЭО, а также направив письменное обращение через организацию почтовой связи, либо по электронной почте в адрес ООО;</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3)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4) Ответ при обращении лиц, заинтересованных в предоставлении муниципальной услуги, посредством электронной почты, почтового отправления  направляется в срок, не превышающий 30 календарных дней со дня регистрации обращения.  Письменный ответ на обращение должен содержать фамилию, имя, отчество (при наличии) и номер телефона исполнителя.   </w:t>
      </w:r>
    </w:p>
    <w:p w:rsidR="00F222E9" w:rsidRPr="00F222E9" w:rsidRDefault="00F222E9" w:rsidP="00F222E9">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lastRenderedPageBreak/>
        <w:t xml:space="preserve"> </w:t>
      </w:r>
      <w:r w:rsidRPr="00F222E9">
        <w:rPr>
          <w:rFonts w:ascii="Times New Roman" w:hAnsi="Times New Roman"/>
          <w:sz w:val="28"/>
          <w:szCs w:val="28"/>
        </w:rPr>
        <w:tab/>
        <w:t>1.6. Порядок, форма и место размещения указанной в настоящем 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на официальных сайтах в информационно-телекоммуникационной сети «Интернет», а также в государственной информационной системе Республики Коми «Портал государственных и муниципальных услуг (функций) Республики Коми»:</w:t>
      </w:r>
    </w:p>
    <w:p w:rsidR="00F222E9" w:rsidRPr="00F222E9" w:rsidRDefault="00F222E9" w:rsidP="00F222E9">
      <w:pPr>
        <w:tabs>
          <w:tab w:val="left" w:pos="709"/>
        </w:tabs>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1) 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размещаются на информационном стенде ООО;</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2) информация о порядке предоставления муниципальной услуги размещается на порталах государственных и муниципальных услуг (функций);</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3) на официальных  сайтах Управления образования, ООО размещается следующая информация:</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настоящий Административный регламент;</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адрес места нахождения, график работы, телефоны ООО и адреса электронной почты ООО.</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F222E9" w:rsidRPr="00F222E9" w:rsidRDefault="00F222E9" w:rsidP="00F222E9">
      <w:pPr>
        <w:widowControl w:val="0"/>
        <w:autoSpaceDE w:val="0"/>
        <w:autoSpaceDN w:val="0"/>
        <w:adjustRightInd w:val="0"/>
        <w:spacing w:after="0" w:line="240" w:lineRule="auto"/>
        <w:ind w:firstLine="709"/>
        <w:jc w:val="center"/>
        <w:outlineLvl w:val="1"/>
        <w:rPr>
          <w:rFonts w:ascii="Times New Roman" w:eastAsia="Times New Roman" w:hAnsi="Times New Roman"/>
          <w:b/>
          <w:sz w:val="28"/>
          <w:szCs w:val="28"/>
        </w:rPr>
      </w:pPr>
    </w:p>
    <w:p w:rsidR="00F222E9" w:rsidRPr="00F222E9" w:rsidRDefault="00F222E9" w:rsidP="00F222E9">
      <w:pPr>
        <w:widowControl w:val="0"/>
        <w:autoSpaceDE w:val="0"/>
        <w:autoSpaceDN w:val="0"/>
        <w:adjustRightInd w:val="0"/>
        <w:spacing w:after="0" w:line="240" w:lineRule="auto"/>
        <w:ind w:firstLine="709"/>
        <w:jc w:val="center"/>
        <w:outlineLvl w:val="1"/>
        <w:rPr>
          <w:rFonts w:ascii="Times New Roman" w:eastAsia="Times New Roman" w:hAnsi="Times New Roman"/>
          <w:b/>
          <w:sz w:val="28"/>
          <w:szCs w:val="28"/>
        </w:rPr>
      </w:pPr>
    </w:p>
    <w:p w:rsidR="00F222E9" w:rsidRPr="00F222E9" w:rsidRDefault="00F222E9" w:rsidP="00F222E9">
      <w:pPr>
        <w:widowControl w:val="0"/>
        <w:autoSpaceDE w:val="0"/>
        <w:autoSpaceDN w:val="0"/>
        <w:adjustRightInd w:val="0"/>
        <w:spacing w:after="0" w:line="240" w:lineRule="auto"/>
        <w:ind w:firstLine="709"/>
        <w:jc w:val="center"/>
        <w:outlineLvl w:val="1"/>
        <w:rPr>
          <w:rFonts w:ascii="Times New Roman" w:eastAsia="Times New Roman" w:hAnsi="Times New Roman"/>
          <w:b/>
          <w:sz w:val="28"/>
          <w:szCs w:val="28"/>
        </w:rPr>
      </w:pPr>
      <w:r w:rsidRPr="00F222E9">
        <w:rPr>
          <w:rFonts w:ascii="Times New Roman" w:eastAsia="Times New Roman" w:hAnsi="Times New Roman"/>
          <w:b/>
          <w:sz w:val="28"/>
          <w:szCs w:val="28"/>
          <w:lang w:val="en-US"/>
        </w:rPr>
        <w:t>II</w:t>
      </w:r>
      <w:r w:rsidRPr="00F222E9">
        <w:rPr>
          <w:rFonts w:ascii="Times New Roman" w:eastAsia="Times New Roman" w:hAnsi="Times New Roman"/>
          <w:b/>
          <w:sz w:val="28"/>
          <w:szCs w:val="28"/>
        </w:rPr>
        <w:t>. Стандарт предоставления муниципальной услуги</w:t>
      </w:r>
    </w:p>
    <w:p w:rsidR="00F222E9" w:rsidRP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r w:rsidRPr="00F222E9">
        <w:rPr>
          <w:rFonts w:ascii="Times New Roman" w:eastAsia="Times New Roman" w:hAnsi="Times New Roman"/>
          <w:b/>
          <w:sz w:val="28"/>
          <w:szCs w:val="28"/>
        </w:rPr>
        <w:t>Наименование муниципальной услуги</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eastAsia="Times New Roman" w:hAnsi="Times New Roman"/>
          <w:sz w:val="28"/>
          <w:szCs w:val="28"/>
        </w:rPr>
        <w:t xml:space="preserve">2.1. Наименование муниципальной услуги:  </w:t>
      </w:r>
      <w:r w:rsidRPr="00F222E9">
        <w:rPr>
          <w:rFonts w:ascii="Times New Roman" w:hAnsi="Times New Roman"/>
          <w:sz w:val="28"/>
          <w:szCs w:val="28"/>
        </w:rPr>
        <w:t xml:space="preserve">«Предоставление информации о текущей успеваемости учащегося, ведение электронного дневника и электронного журнала успеваемости».  </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F222E9">
        <w:rPr>
          <w:rFonts w:ascii="Times New Roman" w:hAnsi="Times New Roman"/>
          <w:sz w:val="28"/>
          <w:szCs w:val="28"/>
        </w:rPr>
        <w:t xml:space="preserve">  </w:t>
      </w:r>
    </w:p>
    <w:p w:rsidR="00F222E9" w:rsidRP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r w:rsidRPr="00F222E9">
        <w:rPr>
          <w:rFonts w:ascii="Times New Roman" w:eastAsia="Times New Roman" w:hAnsi="Times New Roman"/>
          <w:b/>
          <w:sz w:val="28"/>
          <w:szCs w:val="28"/>
        </w:rPr>
        <w:t>Наименование органа, предоставляющего муниципальную услугу</w:t>
      </w:r>
    </w:p>
    <w:p w:rsidR="00F222E9" w:rsidRPr="00F222E9" w:rsidRDefault="00F222E9" w:rsidP="00F222E9">
      <w:pPr>
        <w:tabs>
          <w:tab w:val="num" w:pos="-142"/>
          <w:tab w:val="left" w:pos="709"/>
        </w:tabs>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hAnsi="Times New Roman"/>
          <w:color w:val="FF0000"/>
          <w:sz w:val="28"/>
          <w:szCs w:val="28"/>
        </w:rPr>
        <w:t xml:space="preserve"> </w:t>
      </w:r>
      <w:r w:rsidRPr="00F222E9">
        <w:rPr>
          <w:rFonts w:ascii="Times New Roman" w:eastAsia="Times New Roman" w:hAnsi="Times New Roman"/>
          <w:sz w:val="28"/>
          <w:szCs w:val="28"/>
        </w:rPr>
        <w:t xml:space="preserve">  2.2. Предоставление муниципальной услуги осуществляется  муниципальными  общеобразовательными организациями.  </w:t>
      </w:r>
    </w:p>
    <w:p w:rsidR="00F222E9" w:rsidRPr="00F222E9" w:rsidRDefault="00F222E9" w:rsidP="00F222E9">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xml:space="preserve">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F222E9" w:rsidRPr="00F222E9" w:rsidRDefault="00F222E9" w:rsidP="00F222E9">
      <w:pPr>
        <w:pStyle w:val="ConsPlusNormal"/>
        <w:tabs>
          <w:tab w:val="left" w:pos="709"/>
        </w:tabs>
        <w:ind w:firstLine="540"/>
        <w:jc w:val="both"/>
        <w:rPr>
          <w:rFonts w:ascii="Times New Roman" w:eastAsia="Calibri" w:hAnsi="Times New Roman" w:cs="Times New Roman"/>
          <w:b/>
          <w:sz w:val="28"/>
          <w:szCs w:val="28"/>
        </w:rPr>
      </w:pPr>
      <w:r w:rsidRPr="00F222E9">
        <w:rPr>
          <w:rFonts w:ascii="Times New Roman" w:eastAsia="Calibri" w:hAnsi="Times New Roman" w:cs="Times New Roman"/>
          <w:sz w:val="28"/>
          <w:szCs w:val="28"/>
        </w:rPr>
        <w:t xml:space="preserve"> </w:t>
      </w:r>
    </w:p>
    <w:p w:rsid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p>
    <w:p w:rsid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p>
    <w:p w:rsid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p>
    <w:p w:rsid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p>
    <w:p w:rsidR="00F222E9" w:rsidRP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r>
        <w:rPr>
          <w:rFonts w:ascii="Times New Roman" w:eastAsia="Times New Roman" w:hAnsi="Times New Roman"/>
          <w:b/>
          <w:sz w:val="28"/>
          <w:szCs w:val="28"/>
        </w:rPr>
        <w:lastRenderedPageBreak/>
        <w:t>О</w:t>
      </w:r>
      <w:r w:rsidRPr="00F222E9">
        <w:rPr>
          <w:rFonts w:ascii="Times New Roman" w:eastAsia="Times New Roman" w:hAnsi="Times New Roman"/>
          <w:b/>
          <w:sz w:val="28"/>
          <w:szCs w:val="28"/>
        </w:rPr>
        <w:t>писание результата предоставления муниципальной услуги</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b/>
          <w:color w:val="FF0000"/>
          <w:sz w:val="28"/>
          <w:szCs w:val="28"/>
        </w:rPr>
      </w:pP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color w:val="FF0000"/>
          <w:sz w:val="28"/>
          <w:szCs w:val="28"/>
        </w:rPr>
        <w:t xml:space="preserve">   </w:t>
      </w:r>
      <w:r w:rsidRPr="00F222E9">
        <w:rPr>
          <w:rFonts w:ascii="Times New Roman" w:eastAsia="Times New Roman" w:hAnsi="Times New Roman"/>
          <w:sz w:val="28"/>
          <w:szCs w:val="28"/>
        </w:rPr>
        <w:t>2.3. Результатом предоставления муниципальной услуги является:</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iCs/>
          <w:sz w:val="28"/>
          <w:szCs w:val="28"/>
        </w:rPr>
      </w:pPr>
      <w:r w:rsidRPr="00F222E9">
        <w:rPr>
          <w:rFonts w:ascii="Times New Roman" w:hAnsi="Times New Roman"/>
          <w:color w:val="FF0000"/>
          <w:sz w:val="28"/>
          <w:szCs w:val="28"/>
        </w:rPr>
        <w:t xml:space="preserve">   </w:t>
      </w:r>
      <w:r w:rsidRPr="00F222E9">
        <w:rPr>
          <w:rFonts w:ascii="Times New Roman" w:hAnsi="Times New Roman"/>
          <w:sz w:val="28"/>
          <w:szCs w:val="28"/>
        </w:rPr>
        <w:t xml:space="preserve">1) предоставление актуальной и достоверной информации, представляющей собой сведения следующего состава </w:t>
      </w:r>
      <w:r w:rsidRPr="00F222E9">
        <w:rPr>
          <w:rFonts w:ascii="Times New Roman" w:eastAsia="Times New Roman" w:hAnsi="Times New Roman"/>
          <w:iCs/>
          <w:sz w:val="28"/>
          <w:szCs w:val="28"/>
        </w:rPr>
        <w:t>(далее – решение о предоставлении муниципальной услуги):</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 сведения о текущей успеваемости, промежуточной и итоговой аттестации;</w:t>
      </w:r>
    </w:p>
    <w:p w:rsidR="00F222E9" w:rsidRPr="00F222E9" w:rsidRDefault="00F222E9" w:rsidP="00F222E9">
      <w:pPr>
        <w:pStyle w:val="ConsPlusNormal"/>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 расписание занятий на текущий учебный период, перечень изучаемых тем и содержание домашних заданий текущего учебного периода;</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 сведения о посещаемости уроков учащегося за текущий учебный период;</w:t>
      </w:r>
    </w:p>
    <w:p w:rsidR="00F222E9" w:rsidRPr="00F222E9" w:rsidRDefault="00F222E9" w:rsidP="00F222E9">
      <w:pPr>
        <w:pStyle w:val="ConsPlusNormal"/>
        <w:tabs>
          <w:tab w:val="left" w:pos="709"/>
        </w:tabs>
        <w:ind w:firstLine="0"/>
        <w:jc w:val="both"/>
        <w:rPr>
          <w:rFonts w:ascii="Times New Roman" w:hAnsi="Times New Roman" w:cs="Times New Roman"/>
          <w:sz w:val="28"/>
          <w:szCs w:val="28"/>
        </w:rPr>
      </w:pPr>
      <w:r w:rsidRPr="00F222E9">
        <w:rPr>
          <w:rFonts w:ascii="Times New Roman" w:hAnsi="Times New Roman" w:cs="Times New Roman"/>
          <w:bCs/>
          <w:iCs/>
          <w:sz w:val="28"/>
          <w:szCs w:val="28"/>
        </w:rPr>
        <w:t xml:space="preserve">            2) отказ в предоставлении соответствующей информации</w:t>
      </w:r>
      <w:r w:rsidRPr="00F222E9">
        <w:rPr>
          <w:rFonts w:ascii="Times New Roman" w:hAnsi="Times New Roman" w:cs="Times New Roman"/>
          <w:sz w:val="28"/>
          <w:szCs w:val="28"/>
        </w:rPr>
        <w:t xml:space="preserve"> </w:t>
      </w:r>
      <w:r w:rsidRPr="00F222E9">
        <w:rPr>
          <w:rFonts w:ascii="Times New Roman" w:hAnsi="Times New Roman" w:cs="Times New Roman"/>
          <w:iCs/>
          <w:sz w:val="28"/>
          <w:szCs w:val="28"/>
        </w:rPr>
        <w:t>(далее - решение об отказе в  предоставлении муниципальной услуги).</w:t>
      </w:r>
      <w:r w:rsidRPr="00F222E9">
        <w:rPr>
          <w:rFonts w:ascii="Times New Roman" w:hAnsi="Times New Roman" w:cs="Times New Roman"/>
          <w:sz w:val="28"/>
          <w:szCs w:val="28"/>
        </w:rPr>
        <w:t xml:space="preserve"> </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8"/>
          <w:szCs w:val="28"/>
        </w:rPr>
      </w:pPr>
    </w:p>
    <w:p w:rsidR="00F222E9" w:rsidRPr="00F222E9" w:rsidRDefault="00F222E9" w:rsidP="00F222E9">
      <w:pPr>
        <w:pStyle w:val="ConsPlusNormal"/>
        <w:tabs>
          <w:tab w:val="left" w:pos="709"/>
        </w:tabs>
        <w:ind w:firstLine="540"/>
        <w:jc w:val="both"/>
        <w:rPr>
          <w:rFonts w:ascii="Times New Roman" w:hAnsi="Times New Roman" w:cs="Times New Roman"/>
          <w:iCs/>
          <w:sz w:val="28"/>
          <w:szCs w:val="28"/>
        </w:rPr>
      </w:pPr>
      <w:r w:rsidRPr="00F222E9">
        <w:rPr>
          <w:rFonts w:ascii="Times New Roman" w:hAnsi="Times New Roman" w:cs="Times New Roman"/>
          <w:sz w:val="28"/>
          <w:szCs w:val="28"/>
        </w:rPr>
        <w:t xml:space="preserve"> </w:t>
      </w:r>
    </w:p>
    <w:p w:rsidR="00F222E9" w:rsidRPr="00F222E9" w:rsidRDefault="00F222E9" w:rsidP="00F222E9">
      <w:pPr>
        <w:widowControl w:val="0"/>
        <w:autoSpaceDE w:val="0"/>
        <w:autoSpaceDN w:val="0"/>
        <w:adjustRightInd w:val="0"/>
        <w:spacing w:after="0" w:line="240" w:lineRule="auto"/>
        <w:ind w:firstLine="709"/>
        <w:jc w:val="center"/>
        <w:rPr>
          <w:rFonts w:ascii="Times New Roman" w:hAnsi="Times New Roman"/>
          <w:b/>
          <w:sz w:val="28"/>
          <w:szCs w:val="28"/>
        </w:rPr>
      </w:pPr>
      <w:r w:rsidRPr="00F222E9">
        <w:rPr>
          <w:rFonts w:ascii="Times New Roman" w:hAnsi="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color w:val="FF0000"/>
          <w:sz w:val="28"/>
          <w:szCs w:val="28"/>
        </w:rPr>
      </w:pPr>
      <w:r w:rsidRPr="00F222E9">
        <w:rPr>
          <w:rFonts w:ascii="Times New Roman" w:hAnsi="Times New Roman"/>
          <w:b/>
          <w:sz w:val="28"/>
          <w:szCs w:val="28"/>
        </w:rPr>
        <w:t xml:space="preserve"> </w:t>
      </w:r>
      <w:r w:rsidRPr="00F222E9">
        <w:rPr>
          <w:rFonts w:ascii="Times New Roman" w:hAnsi="Times New Roman"/>
          <w:b/>
          <w:color w:val="FF0000"/>
          <w:sz w:val="28"/>
          <w:szCs w:val="28"/>
        </w:rPr>
        <w:t xml:space="preserve"> </w:t>
      </w:r>
    </w:p>
    <w:p w:rsidR="00F222E9" w:rsidRPr="00F222E9" w:rsidRDefault="00F222E9" w:rsidP="00F222E9">
      <w:pPr>
        <w:pStyle w:val="ConsPlusNormal"/>
        <w:tabs>
          <w:tab w:val="left" w:pos="709"/>
        </w:tabs>
        <w:ind w:firstLine="540"/>
        <w:jc w:val="both"/>
        <w:rPr>
          <w:rFonts w:ascii="Times New Roman" w:hAnsi="Times New Roman" w:cs="Times New Roman"/>
          <w:color w:val="FF0000"/>
          <w:sz w:val="28"/>
          <w:szCs w:val="28"/>
        </w:rPr>
      </w:pPr>
      <w:r w:rsidRPr="00F222E9">
        <w:rPr>
          <w:rFonts w:ascii="Times New Roman" w:hAnsi="Times New Roman" w:cs="Times New Roman"/>
          <w:sz w:val="28"/>
          <w:szCs w:val="28"/>
        </w:rPr>
        <w:t xml:space="preserve">   2.4. Срок предоставления муниципальной услуги при письменном обращении  заявителя составляет 12 рабочих дней  со дня регистрации ООО документов, необходимых для предоставления муниципальной услуги.   </w:t>
      </w:r>
      <w:r w:rsidRPr="00F222E9">
        <w:rPr>
          <w:rFonts w:ascii="Times New Roman" w:hAnsi="Times New Roman" w:cs="Times New Roman"/>
          <w:color w:val="FF0000"/>
          <w:sz w:val="28"/>
          <w:szCs w:val="28"/>
        </w:rPr>
        <w:t xml:space="preserve"> </w:t>
      </w:r>
    </w:p>
    <w:p w:rsidR="00F222E9" w:rsidRPr="00F222E9" w:rsidRDefault="00F222E9" w:rsidP="00F222E9">
      <w:pPr>
        <w:widowControl w:val="0"/>
        <w:tabs>
          <w:tab w:val="left" w:pos="709"/>
          <w:tab w:val="left" w:pos="1418"/>
        </w:tabs>
        <w:autoSpaceDE w:val="0"/>
        <w:autoSpaceDN w:val="0"/>
        <w:adjustRightInd w:val="0"/>
        <w:spacing w:after="0" w:line="240" w:lineRule="auto"/>
        <w:ind w:firstLine="709"/>
        <w:jc w:val="both"/>
        <w:rPr>
          <w:rFonts w:ascii="Times New Roman" w:hAnsi="Times New Roman"/>
          <w:bCs/>
          <w:sz w:val="28"/>
          <w:szCs w:val="28"/>
          <w:shd w:val="clear" w:color="auto" w:fill="FFFFFF"/>
        </w:rPr>
      </w:pPr>
      <w:r w:rsidRPr="00F222E9">
        <w:rPr>
          <w:rFonts w:ascii="Times New Roman" w:hAnsi="Times New Roman"/>
          <w:sz w:val="28"/>
          <w:szCs w:val="28"/>
        </w:rPr>
        <w:t>Муниципальная услуга посредством ГИС ЭО при условии прохождения заявителем идентификации, аутентификации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техническое взаимодействие информационных систем, используемых для предоставления государственных и муниципальных услуг в электронной форме» (далее – ЕСИА, учетная запись портала Госуслуг)  предоставляется в момент обращения за предоставлением услуги.</w:t>
      </w:r>
      <w:r w:rsidRPr="00F222E9">
        <w:rPr>
          <w:rFonts w:ascii="Times New Roman" w:hAnsi="Times New Roman"/>
          <w:bCs/>
          <w:sz w:val="28"/>
          <w:szCs w:val="28"/>
          <w:shd w:val="clear" w:color="auto" w:fill="FFFFFF"/>
        </w:rPr>
        <w:t xml:space="preserve">  </w:t>
      </w:r>
    </w:p>
    <w:p w:rsidR="00F222E9" w:rsidRPr="00F222E9" w:rsidRDefault="00F222E9" w:rsidP="00F222E9">
      <w:pPr>
        <w:tabs>
          <w:tab w:val="left" w:pos="709"/>
        </w:tabs>
        <w:autoSpaceDE w:val="0"/>
        <w:autoSpaceDN w:val="0"/>
        <w:adjustRightInd w:val="0"/>
        <w:spacing w:after="0" w:line="240" w:lineRule="auto"/>
        <w:ind w:firstLine="540"/>
        <w:jc w:val="both"/>
        <w:rPr>
          <w:rFonts w:ascii="Times New Roman" w:hAnsi="Times New Roman"/>
          <w:sz w:val="28"/>
          <w:szCs w:val="28"/>
        </w:rPr>
      </w:pPr>
      <w:r w:rsidRPr="00F222E9">
        <w:rPr>
          <w:rFonts w:ascii="Times New Roman" w:hAnsi="Times New Roman"/>
          <w:sz w:val="28"/>
          <w:szCs w:val="28"/>
        </w:rPr>
        <w:t xml:space="preserve">   2.5. Срок приостановления предоставления муниципальной услуги законодательством Российской Федерации не предусмотрен.</w:t>
      </w:r>
    </w:p>
    <w:p w:rsidR="00F222E9" w:rsidRPr="00F222E9" w:rsidRDefault="00F222E9" w:rsidP="00F222E9">
      <w:pPr>
        <w:widowControl w:val="0"/>
        <w:tabs>
          <w:tab w:val="left" w:pos="709"/>
          <w:tab w:val="left" w:pos="1418"/>
        </w:tabs>
        <w:autoSpaceDE w:val="0"/>
        <w:autoSpaceDN w:val="0"/>
        <w:adjustRightInd w:val="0"/>
        <w:spacing w:after="0" w:line="240" w:lineRule="auto"/>
        <w:ind w:firstLine="709"/>
        <w:jc w:val="both"/>
        <w:rPr>
          <w:rFonts w:ascii="Times New Roman" w:hAnsi="Times New Roman"/>
          <w:sz w:val="28"/>
          <w:szCs w:val="28"/>
        </w:rPr>
      </w:pP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w:t>
      </w:r>
    </w:p>
    <w:p w:rsidR="00F222E9" w:rsidRPr="00F222E9" w:rsidRDefault="00F222E9" w:rsidP="00F222E9">
      <w:pPr>
        <w:widowControl w:val="0"/>
        <w:autoSpaceDE w:val="0"/>
        <w:autoSpaceDN w:val="0"/>
        <w:adjustRightInd w:val="0"/>
        <w:spacing w:after="0" w:line="240" w:lineRule="auto"/>
        <w:ind w:firstLine="709"/>
        <w:jc w:val="center"/>
        <w:rPr>
          <w:rFonts w:ascii="Times New Roman" w:hAnsi="Times New Roman"/>
          <w:b/>
          <w:sz w:val="28"/>
          <w:szCs w:val="28"/>
        </w:rPr>
      </w:pPr>
      <w:r w:rsidRPr="00F222E9">
        <w:rPr>
          <w:rFonts w:ascii="Times New Roman" w:hAnsi="Times New Roman"/>
          <w:sz w:val="28"/>
          <w:szCs w:val="28"/>
        </w:rPr>
        <w:t xml:space="preserve">  </w:t>
      </w:r>
      <w:r w:rsidRPr="00F222E9">
        <w:rPr>
          <w:rFonts w:ascii="Times New Roman" w:hAnsi="Times New Roman"/>
          <w:b/>
          <w:sz w:val="28"/>
          <w:szCs w:val="28"/>
        </w:rPr>
        <w:t>Перечень нормативных правовых актов, регулирующих отношения, возникающие в связи с предоставлением</w:t>
      </w:r>
    </w:p>
    <w:p w:rsidR="00F222E9" w:rsidRPr="00F222E9" w:rsidRDefault="00F222E9" w:rsidP="00F222E9">
      <w:pPr>
        <w:widowControl w:val="0"/>
        <w:autoSpaceDE w:val="0"/>
        <w:autoSpaceDN w:val="0"/>
        <w:adjustRightInd w:val="0"/>
        <w:spacing w:after="0" w:line="240" w:lineRule="auto"/>
        <w:ind w:firstLine="709"/>
        <w:jc w:val="center"/>
        <w:rPr>
          <w:rFonts w:ascii="Times New Roman" w:hAnsi="Times New Roman"/>
          <w:b/>
          <w:sz w:val="28"/>
          <w:szCs w:val="28"/>
        </w:rPr>
      </w:pPr>
      <w:r w:rsidRPr="00F222E9">
        <w:rPr>
          <w:rFonts w:ascii="Times New Roman" w:hAnsi="Times New Roman"/>
          <w:b/>
          <w:sz w:val="28"/>
          <w:szCs w:val="28"/>
        </w:rPr>
        <w:t xml:space="preserve"> муниципальной услуги, с указанием их реквизитов и источников официального опубликования</w:t>
      </w:r>
    </w:p>
    <w:p w:rsidR="00F222E9" w:rsidRPr="00F222E9" w:rsidRDefault="00F222E9" w:rsidP="00F222E9">
      <w:pPr>
        <w:widowControl w:val="0"/>
        <w:tabs>
          <w:tab w:val="left" w:pos="709"/>
        </w:tabs>
        <w:autoSpaceDE w:val="0"/>
        <w:autoSpaceDN w:val="0"/>
        <w:adjustRightInd w:val="0"/>
        <w:spacing w:after="0" w:line="240" w:lineRule="auto"/>
        <w:ind w:firstLine="709"/>
        <w:jc w:val="center"/>
        <w:outlineLvl w:val="2"/>
        <w:rPr>
          <w:rFonts w:ascii="Times New Roman" w:eastAsia="Times New Roman" w:hAnsi="Times New Roman"/>
          <w:sz w:val="28"/>
          <w:szCs w:val="28"/>
        </w:rPr>
      </w:pPr>
      <w:r w:rsidRPr="00F222E9">
        <w:rPr>
          <w:rFonts w:ascii="Times New Roman" w:eastAsia="Times New Roman" w:hAnsi="Times New Roman"/>
          <w:sz w:val="28"/>
          <w:szCs w:val="28"/>
        </w:rPr>
        <w:t xml:space="preserve">                                                                                                                                                                                                                                                                                                                                                                                                                                                                                                                                                                                                                                                              </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F222E9">
        <w:rPr>
          <w:rFonts w:ascii="Times New Roman" w:eastAsia="Times New Roman" w:hAnsi="Times New Roman"/>
          <w:sz w:val="28"/>
          <w:szCs w:val="28"/>
        </w:rPr>
        <w:t>2.6. Предоставление муниципальной услуги осуществляется в соответствии со следующими нормативными правовыми актами:</w:t>
      </w:r>
    </w:p>
    <w:p w:rsidR="00F222E9" w:rsidRPr="00F222E9" w:rsidRDefault="00F222E9" w:rsidP="00F222E9">
      <w:pPr>
        <w:pStyle w:val="ConsPlusNormal"/>
        <w:ind w:firstLine="708"/>
        <w:jc w:val="both"/>
        <w:rPr>
          <w:rFonts w:ascii="Times New Roman" w:hAnsi="Times New Roman" w:cs="Times New Roman"/>
          <w:sz w:val="28"/>
          <w:szCs w:val="28"/>
        </w:rPr>
      </w:pPr>
      <w:r w:rsidRPr="00F222E9">
        <w:rPr>
          <w:rFonts w:ascii="Times New Roman" w:hAnsi="Times New Roman" w:cs="Times New Roman"/>
          <w:sz w:val="28"/>
          <w:szCs w:val="28"/>
        </w:rPr>
        <w:t xml:space="preserve">1) Конституцией Российской Федерации с учетом поправок, внесенных Законами Российской Федерации о поправках к Конституции Российской Федерации </w:t>
      </w:r>
      <w:r w:rsidRPr="00F222E9">
        <w:rPr>
          <w:rFonts w:ascii="Times New Roman" w:hAnsi="Times New Roman" w:cs="Times New Roman"/>
          <w:sz w:val="28"/>
          <w:szCs w:val="28"/>
        </w:rPr>
        <w:lastRenderedPageBreak/>
        <w:t>от 30.12.2008 № 6-ФКЗ, от 30.12.2008 № 7-ФКЗ, от 05.02.2014 № 2-ФКЗ, от 21.07.2014 № 11-ФКЗ, принятой всенародным голосованием 12.12.1993   (</w:t>
      </w:r>
      <w:r w:rsidRPr="00F222E9">
        <w:rPr>
          <w:rFonts w:ascii="Times New Roman" w:eastAsiaTheme="minorEastAsia" w:hAnsi="Times New Roman" w:cs="Times New Roman"/>
          <w:sz w:val="28"/>
          <w:szCs w:val="28"/>
        </w:rPr>
        <w:t>Собрание законодательства Российской Федерации, 04.08.2014, №  31, ст. 4398</w:t>
      </w:r>
      <w:r w:rsidRPr="00F222E9">
        <w:rPr>
          <w:rFonts w:ascii="Times New Roman" w:hAnsi="Times New Roman" w:cs="Times New Roman"/>
          <w:sz w:val="28"/>
          <w:szCs w:val="28"/>
        </w:rPr>
        <w:t>);</w:t>
      </w:r>
    </w:p>
    <w:p w:rsidR="00F222E9" w:rsidRPr="00F222E9" w:rsidRDefault="00F222E9" w:rsidP="00F222E9">
      <w:pPr>
        <w:tabs>
          <w:tab w:val="left" w:pos="709"/>
        </w:tabs>
        <w:autoSpaceDE w:val="0"/>
        <w:autoSpaceDN w:val="0"/>
        <w:adjustRightInd w:val="0"/>
        <w:spacing w:after="0" w:line="240" w:lineRule="auto"/>
        <w:ind w:firstLine="540"/>
        <w:jc w:val="both"/>
        <w:rPr>
          <w:rFonts w:ascii="Times New Roman" w:eastAsiaTheme="minorHAnsi" w:hAnsi="Times New Roman"/>
          <w:sz w:val="28"/>
          <w:szCs w:val="28"/>
        </w:rPr>
      </w:pPr>
      <w:r w:rsidRPr="00F222E9">
        <w:rPr>
          <w:rFonts w:ascii="Times New Roman" w:hAnsi="Times New Roman"/>
          <w:sz w:val="28"/>
          <w:szCs w:val="28"/>
        </w:rPr>
        <w:t xml:space="preserve">   2) Федеральным законом от 24.11.1995 № 181-ФЗ «О социальной защите инвалидов в Российской Федерации» (Собрание законодательства Российской Федерации, 27.11.1995, № 48, ст. 4563</w:t>
      </w:r>
      <w:r w:rsidRPr="00F222E9">
        <w:rPr>
          <w:rFonts w:ascii="Times New Roman" w:eastAsiaTheme="minorHAnsi" w:hAnsi="Times New Roman"/>
          <w:sz w:val="28"/>
          <w:szCs w:val="28"/>
        </w:rPr>
        <w:t>);</w:t>
      </w:r>
      <w:r w:rsidRPr="00F222E9">
        <w:rPr>
          <w:rFonts w:ascii="Times New Roman" w:hAnsi="Times New Roman"/>
          <w:sz w:val="28"/>
          <w:szCs w:val="28"/>
        </w:rPr>
        <w:t xml:space="preserve">  </w:t>
      </w:r>
    </w:p>
    <w:p w:rsidR="00F222E9" w:rsidRPr="00F222E9" w:rsidRDefault="00F222E9" w:rsidP="00F222E9">
      <w:pPr>
        <w:pStyle w:val="ConsPlusNormal"/>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3) Федеральным </w:t>
      </w:r>
      <w:hyperlink r:id="rId38" w:history="1">
        <w:r w:rsidRPr="00F222E9">
          <w:rPr>
            <w:rFonts w:ascii="Times New Roman" w:hAnsi="Times New Roman" w:cs="Times New Roman"/>
            <w:sz w:val="28"/>
            <w:szCs w:val="28"/>
          </w:rPr>
          <w:t>законом</w:t>
        </w:r>
      </w:hyperlink>
      <w:r w:rsidRPr="00F222E9">
        <w:rPr>
          <w:rFonts w:ascii="Times New Roman" w:hAnsi="Times New Roman" w:cs="Times New Roman"/>
          <w:sz w:val="28"/>
          <w:szCs w:val="28"/>
        </w:rPr>
        <w:t xml:space="preserve"> от 24.07.1998 № 124-ФЗ «Об основных гарантиях прав ребенка  в Российской Федерации» (Собрание законодательства Российской Федерации, 03.08.1998, № 31, ст. 3802);</w:t>
      </w:r>
    </w:p>
    <w:p w:rsidR="00F222E9" w:rsidRPr="00F222E9" w:rsidRDefault="00F222E9" w:rsidP="00F222E9">
      <w:pPr>
        <w:widowControl w:val="0"/>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4) Федеральным законом от 06.10.2003  № 131-ФЗ  (ред. от 30.12.2015)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5) Федеральным </w:t>
      </w:r>
      <w:hyperlink r:id="rId39" w:history="1">
        <w:r w:rsidRPr="00F222E9">
          <w:rPr>
            <w:rFonts w:ascii="Times New Roman" w:hAnsi="Times New Roman" w:cs="Times New Roman"/>
            <w:sz w:val="28"/>
            <w:szCs w:val="28"/>
          </w:rPr>
          <w:t>законом</w:t>
        </w:r>
      </w:hyperlink>
      <w:r w:rsidRPr="00F222E9">
        <w:rPr>
          <w:rFonts w:ascii="Times New Roman" w:hAnsi="Times New Roman" w:cs="Times New Roman"/>
          <w:sz w:val="28"/>
          <w:szCs w:val="28"/>
        </w:rPr>
        <w:t xml:space="preserve"> от 27.07.2006 № 149-ФЗ «Об информации, информационных технологиях и о защите информации» (Собрание законодательства Российской Федерации, 31.07.2006, № 31 (1 ч.), ст. 3448);</w:t>
      </w:r>
    </w:p>
    <w:p w:rsidR="00F222E9" w:rsidRPr="00F222E9" w:rsidRDefault="00F222E9" w:rsidP="00F222E9">
      <w:pPr>
        <w:widowControl w:val="0"/>
        <w:tabs>
          <w:tab w:val="left" w:pos="709"/>
          <w:tab w:val="left" w:pos="993"/>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6) Федеральным законом от 29.12.2012 № 273-ФЗ  «Об образовании в Российской Федерации» (Собрание законодательства Российской Федерации, 31.12.2012, № 53 (ч. 1), ст. 7598);</w:t>
      </w:r>
    </w:p>
    <w:p w:rsidR="00F222E9" w:rsidRPr="00F222E9" w:rsidRDefault="00F222E9" w:rsidP="00F222E9">
      <w:pPr>
        <w:pStyle w:val="ConsPlusNormal"/>
        <w:tabs>
          <w:tab w:val="left" w:pos="709"/>
        </w:tabs>
        <w:jc w:val="both"/>
        <w:rPr>
          <w:rFonts w:ascii="Times New Roman" w:hAnsi="Times New Roman" w:cs="Times New Roman"/>
          <w:color w:val="FF0000"/>
          <w:sz w:val="28"/>
          <w:szCs w:val="28"/>
        </w:rPr>
      </w:pPr>
      <w:r w:rsidRPr="00F222E9">
        <w:rPr>
          <w:rFonts w:ascii="Times New Roman" w:hAnsi="Times New Roman" w:cs="Times New Roman"/>
          <w:sz w:val="28"/>
          <w:szCs w:val="28"/>
        </w:rPr>
        <w:t>7) Федеральным законом от 27.07.2010 № 210-ФЗ  (ред. от 13.07.2015) «Об организации предоставления государственных и муниципальных услуг» («Собрание законодательства Российской Федерации», 02.08.2010, № 31, ст. 4179);</w:t>
      </w:r>
      <w:r w:rsidRPr="00F222E9">
        <w:rPr>
          <w:rFonts w:ascii="Times New Roman" w:hAnsi="Times New Roman" w:cs="Times New Roman"/>
          <w:color w:val="FF0000"/>
          <w:sz w:val="28"/>
          <w:szCs w:val="28"/>
        </w:rPr>
        <w:t xml:space="preserve">            </w:t>
      </w:r>
    </w:p>
    <w:p w:rsidR="00F222E9" w:rsidRPr="00F222E9" w:rsidRDefault="00F222E9" w:rsidP="00F222E9">
      <w:pPr>
        <w:tabs>
          <w:tab w:val="left" w:pos="709"/>
        </w:tabs>
        <w:suppressAutoHyphens/>
        <w:spacing w:after="0" w:line="240" w:lineRule="auto"/>
        <w:ind w:firstLine="709"/>
        <w:jc w:val="both"/>
        <w:rPr>
          <w:rFonts w:ascii="Times New Roman" w:eastAsia="Times New Roman" w:hAnsi="Times New Roman"/>
          <w:color w:val="FF0000"/>
          <w:sz w:val="28"/>
          <w:szCs w:val="28"/>
        </w:rPr>
      </w:pPr>
      <w:r w:rsidRPr="00F222E9">
        <w:rPr>
          <w:rFonts w:ascii="Times New Roman" w:eastAsia="Times New Roman" w:hAnsi="Times New Roman"/>
          <w:sz w:val="28"/>
          <w:szCs w:val="28"/>
        </w:rPr>
        <w:t>8) Федеральным законом от 27.07.2006 № 152-ФЗ (ред. от 21.07.2014) «О персональных данных» (Собрание законодательства Российской Федерации,  31.07.2006, № 31 (1 ч.), ст. 3451);</w:t>
      </w:r>
      <w:r w:rsidRPr="00F222E9">
        <w:rPr>
          <w:rFonts w:ascii="Times New Roman" w:eastAsia="Times New Roman" w:hAnsi="Times New Roman"/>
          <w:color w:val="FF0000"/>
          <w:sz w:val="28"/>
          <w:szCs w:val="28"/>
        </w:rPr>
        <w:t xml:space="preserve"> </w:t>
      </w:r>
    </w:p>
    <w:p w:rsidR="00F222E9" w:rsidRPr="00F222E9" w:rsidRDefault="00F222E9" w:rsidP="00F222E9">
      <w:pPr>
        <w:tabs>
          <w:tab w:val="left" w:pos="567"/>
          <w:tab w:val="left" w:pos="709"/>
          <w:tab w:val="left" w:pos="1276"/>
        </w:tabs>
        <w:spacing w:after="0" w:line="240" w:lineRule="auto"/>
        <w:jc w:val="both"/>
        <w:rPr>
          <w:rFonts w:ascii="Times New Roman" w:eastAsia="Times New Roman" w:hAnsi="Times New Roman"/>
          <w:sz w:val="28"/>
          <w:szCs w:val="28"/>
        </w:rPr>
      </w:pPr>
      <w:r w:rsidRPr="00F222E9">
        <w:rPr>
          <w:rFonts w:ascii="Times New Roman" w:hAnsi="Times New Roman"/>
          <w:color w:val="000000"/>
          <w:sz w:val="28"/>
          <w:szCs w:val="28"/>
        </w:rPr>
        <w:t xml:space="preserve">            9) Федеральным законом от 06.04.2011 № 63-ФЗ «Об электронной подписи» (Собрание законодательства Российской Федерации, 11.04.2011, № 15, ст. 2036);</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eastAsia="Times New Roman" w:hAnsi="Times New Roman"/>
          <w:sz w:val="28"/>
          <w:szCs w:val="28"/>
        </w:rPr>
        <w:tab/>
        <w:t xml:space="preserve">10) Постановлением </w:t>
      </w:r>
      <w:r w:rsidRPr="00F222E9">
        <w:rPr>
          <w:rFonts w:ascii="Times New Roman" w:hAnsi="Times New Roman"/>
          <w:sz w:val="28"/>
          <w:szCs w:val="28"/>
        </w:rPr>
        <w:t>Правительства Республики Коми от 29.11.2011 № 532 «О разработке и утверждении административных регламентов» (Ведомости нормативных актов органов государственной власти Республики Коми,  16.12.2011, № 51, ст. 1521);</w:t>
      </w:r>
    </w:p>
    <w:p w:rsidR="00F222E9" w:rsidRPr="00F222E9" w:rsidRDefault="00F222E9" w:rsidP="00F222E9">
      <w:pPr>
        <w:tabs>
          <w:tab w:val="left" w:pos="709"/>
        </w:tabs>
        <w:autoSpaceDE w:val="0"/>
        <w:autoSpaceDN w:val="0"/>
        <w:adjustRightInd w:val="0"/>
        <w:spacing w:after="0" w:line="240" w:lineRule="auto"/>
        <w:jc w:val="both"/>
        <w:rPr>
          <w:rFonts w:ascii="Times New Roman" w:hAnsi="Times New Roman"/>
          <w:color w:val="000000" w:themeColor="text1"/>
          <w:sz w:val="28"/>
          <w:szCs w:val="28"/>
        </w:rPr>
      </w:pPr>
      <w:r w:rsidRPr="00F222E9">
        <w:rPr>
          <w:rFonts w:ascii="Times New Roman" w:hAnsi="Times New Roman"/>
          <w:sz w:val="28"/>
          <w:szCs w:val="28"/>
        </w:rPr>
        <w:t xml:space="preserve"> </w:t>
      </w:r>
      <w:r w:rsidRPr="00F222E9">
        <w:rPr>
          <w:rFonts w:ascii="Times New Roman" w:hAnsi="Times New Roman"/>
          <w:color w:val="FF0000"/>
          <w:sz w:val="28"/>
          <w:szCs w:val="28"/>
        </w:rPr>
        <w:t xml:space="preserve">           </w:t>
      </w:r>
      <w:r w:rsidRPr="00F222E9">
        <w:rPr>
          <w:rFonts w:ascii="Times New Roman" w:hAnsi="Times New Roman"/>
          <w:color w:val="000000" w:themeColor="text1"/>
          <w:sz w:val="28"/>
          <w:szCs w:val="28"/>
        </w:rPr>
        <w:t xml:space="preserve">11) Постановлением Правительства Российской Федерации от 08.06.2011 № 451 «Об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(Собрание законодательства Российской Федерации, 13.06.2011, № 24, ст. 3503); </w:t>
      </w:r>
    </w:p>
    <w:p w:rsidR="00F222E9" w:rsidRPr="00F222E9" w:rsidRDefault="00F222E9" w:rsidP="00F222E9">
      <w:pPr>
        <w:tabs>
          <w:tab w:val="left" w:pos="709"/>
          <w:tab w:val="left" w:pos="1276"/>
        </w:tabs>
        <w:autoSpaceDE w:val="0"/>
        <w:autoSpaceDN w:val="0"/>
        <w:adjustRightInd w:val="0"/>
        <w:spacing w:after="0" w:line="240" w:lineRule="auto"/>
        <w:jc w:val="both"/>
        <w:rPr>
          <w:rFonts w:ascii="Times New Roman" w:hAnsi="Times New Roman"/>
          <w:color w:val="000000" w:themeColor="text1"/>
          <w:sz w:val="28"/>
          <w:szCs w:val="28"/>
        </w:rPr>
      </w:pPr>
      <w:r w:rsidRPr="00F222E9">
        <w:rPr>
          <w:rFonts w:ascii="Times New Roman" w:hAnsi="Times New Roman"/>
          <w:color w:val="000000"/>
          <w:sz w:val="28"/>
          <w:szCs w:val="28"/>
        </w:rPr>
        <w:t xml:space="preserve">            12) Указом Президента Российской Федерации от 07.05.2012 № 599 «О мерах по реализации государственной политики в области образования и науки» (Собрание законодательства Российской Федерации, 07.05.2012, № 19, ст. 2336);</w:t>
      </w:r>
    </w:p>
    <w:p w:rsidR="00F222E9" w:rsidRPr="00F222E9" w:rsidRDefault="00F222E9" w:rsidP="00F222E9">
      <w:pPr>
        <w:tabs>
          <w:tab w:val="left" w:pos="709"/>
        </w:tabs>
        <w:autoSpaceDE w:val="0"/>
        <w:autoSpaceDN w:val="0"/>
        <w:adjustRightInd w:val="0"/>
        <w:spacing w:after="0" w:line="240" w:lineRule="auto"/>
        <w:jc w:val="both"/>
        <w:rPr>
          <w:rFonts w:ascii="Times New Roman" w:hAnsi="Times New Roman"/>
          <w:color w:val="000000" w:themeColor="text1"/>
          <w:sz w:val="28"/>
          <w:szCs w:val="28"/>
        </w:rPr>
      </w:pPr>
      <w:r w:rsidRPr="00F222E9">
        <w:rPr>
          <w:rFonts w:ascii="Times New Roman" w:hAnsi="Times New Roman"/>
          <w:color w:val="000000" w:themeColor="text1"/>
          <w:sz w:val="28"/>
          <w:szCs w:val="28"/>
        </w:rPr>
        <w:tab/>
        <w:t xml:space="preserve">13) Распоряжением Правительства Российской Федерации от 01.11.2016 № 2326-р «Об утверждении перечня документов и сведений,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w:t>
      </w:r>
      <w:r w:rsidRPr="00F222E9">
        <w:rPr>
          <w:rFonts w:ascii="Times New Roman" w:hAnsi="Times New Roman"/>
          <w:color w:val="000000" w:themeColor="text1"/>
          <w:sz w:val="28"/>
          <w:szCs w:val="28"/>
        </w:rPr>
        <w:lastRenderedPageBreak/>
        <w:t xml:space="preserve">самоуправления» (Собрание законодательства Российской Федерации, 14.11.2016, № 46, ст. 6497);  </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14) Конституцией Республики Коми (ред. от 26.12.2013) (принята Верховным Советом Республики Коми 17.02.1994) (Ведомости Верховного Совета Республики Коми, 1994, № 2, ст. 21);</w:t>
      </w:r>
    </w:p>
    <w:p w:rsidR="00F222E9" w:rsidRPr="00F222E9" w:rsidRDefault="00F222E9" w:rsidP="00F222E9">
      <w:pPr>
        <w:tabs>
          <w:tab w:val="left" w:pos="709"/>
          <w:tab w:val="left" w:pos="1276"/>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hAnsi="Times New Roman"/>
          <w:color w:val="000000"/>
          <w:sz w:val="28"/>
          <w:szCs w:val="28"/>
        </w:rPr>
        <w:t xml:space="preserve">            15) Законом Республики Коми от 06.10.2006 № 92-РЗ «Об образовании» (Ведомости нормативных актов органов государственной власти Республики Коми, 26.02.2007, № 2, ст. 4695);</w:t>
      </w:r>
    </w:p>
    <w:p w:rsidR="00F222E9" w:rsidRPr="00F222E9" w:rsidRDefault="00F222E9" w:rsidP="00F222E9">
      <w:pPr>
        <w:tabs>
          <w:tab w:val="left" w:pos="709"/>
        </w:tabs>
        <w:autoSpaceDE w:val="0"/>
        <w:autoSpaceDN w:val="0"/>
        <w:adjustRightInd w:val="0"/>
        <w:spacing w:after="0" w:line="240" w:lineRule="auto"/>
        <w:ind w:firstLine="708"/>
        <w:jc w:val="both"/>
        <w:rPr>
          <w:rFonts w:ascii="Times New Roman" w:hAnsi="Times New Roman"/>
          <w:sz w:val="28"/>
          <w:szCs w:val="28"/>
        </w:rPr>
      </w:pPr>
      <w:r w:rsidRPr="00F222E9">
        <w:rPr>
          <w:rFonts w:ascii="Times New Roman" w:hAnsi="Times New Roman"/>
          <w:sz w:val="28"/>
          <w:szCs w:val="28"/>
        </w:rPr>
        <w:t>16) Постановлением администрации муниципального района «Ижемский» от 30.09.2010 № 576 «Об утверждении Порядка разработки и утверждения административных регламентов предоставления муниципальных услуг».</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eastAsia="Times New Roman" w:hAnsi="Times New Roman"/>
          <w:sz w:val="28"/>
          <w:szCs w:val="28"/>
        </w:rPr>
      </w:pPr>
    </w:p>
    <w:p w:rsidR="00F222E9" w:rsidRPr="00F222E9" w:rsidRDefault="00F222E9" w:rsidP="00F222E9">
      <w:pPr>
        <w:tabs>
          <w:tab w:val="left" w:pos="709"/>
        </w:tabs>
        <w:autoSpaceDE w:val="0"/>
        <w:autoSpaceDN w:val="0"/>
        <w:adjustRightInd w:val="0"/>
        <w:spacing w:after="0" w:line="240" w:lineRule="auto"/>
        <w:jc w:val="both"/>
        <w:rPr>
          <w:rFonts w:ascii="Times New Roman" w:hAnsi="Times New Roman"/>
          <w:b/>
          <w:color w:val="000000" w:themeColor="text1"/>
          <w:sz w:val="28"/>
          <w:szCs w:val="28"/>
        </w:rPr>
      </w:pPr>
    </w:p>
    <w:p w:rsidR="00F222E9" w:rsidRPr="00F222E9" w:rsidRDefault="00F222E9" w:rsidP="00F222E9">
      <w:pPr>
        <w:autoSpaceDE w:val="0"/>
        <w:autoSpaceDN w:val="0"/>
        <w:adjustRightInd w:val="0"/>
        <w:spacing w:after="0" w:line="240" w:lineRule="auto"/>
        <w:ind w:left="540"/>
        <w:jc w:val="both"/>
        <w:rPr>
          <w:rFonts w:ascii="Times New Roman" w:eastAsia="Times New Roman" w:hAnsi="Times New Roman"/>
          <w:b/>
          <w:sz w:val="28"/>
          <w:szCs w:val="28"/>
        </w:rPr>
      </w:pPr>
      <w:r w:rsidRPr="00F222E9">
        <w:rPr>
          <w:rFonts w:ascii="Times New Roman" w:hAnsi="Times New Roman"/>
          <w:b/>
          <w:sz w:val="28"/>
          <w:szCs w:val="28"/>
        </w:rPr>
        <w:t xml:space="preserve"> </w:t>
      </w:r>
      <w:r w:rsidRPr="00F222E9">
        <w:rPr>
          <w:rFonts w:ascii="Times New Roman" w:eastAsia="Times New Roman" w:hAnsi="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w:t>
      </w:r>
    </w:p>
    <w:p w:rsidR="00F222E9" w:rsidRPr="00F222E9" w:rsidRDefault="00F222E9" w:rsidP="00F222E9">
      <w:pPr>
        <w:pStyle w:val="ConsPlusNormal"/>
        <w:tabs>
          <w:tab w:val="left" w:pos="567"/>
        </w:tabs>
        <w:rPr>
          <w:rFonts w:ascii="Times New Roman" w:hAnsi="Times New Roman" w:cs="Times New Roman"/>
          <w:b/>
          <w:sz w:val="28"/>
          <w:szCs w:val="28"/>
        </w:rPr>
      </w:pPr>
      <w:r w:rsidRPr="00F222E9">
        <w:rPr>
          <w:rFonts w:ascii="Times New Roman" w:hAnsi="Times New Roman" w:cs="Times New Roman"/>
          <w:b/>
          <w:sz w:val="28"/>
          <w:szCs w:val="28"/>
        </w:rPr>
        <w:t xml:space="preserve">                   которые заявитель должен представить самостоятельно</w:t>
      </w:r>
    </w:p>
    <w:p w:rsidR="00F222E9" w:rsidRPr="00F222E9" w:rsidRDefault="00F222E9" w:rsidP="00F222E9">
      <w:pPr>
        <w:widowControl w:val="0"/>
        <w:autoSpaceDE w:val="0"/>
        <w:autoSpaceDN w:val="0"/>
        <w:adjustRightInd w:val="0"/>
        <w:spacing w:after="0" w:line="240" w:lineRule="auto"/>
        <w:jc w:val="both"/>
        <w:rPr>
          <w:rFonts w:ascii="Times New Roman" w:eastAsia="Times New Roman" w:hAnsi="Times New Roman"/>
          <w:b/>
          <w:sz w:val="28"/>
          <w:szCs w:val="28"/>
        </w:rPr>
      </w:pP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2.7. Для получения муниципальной услуги заявитель самостоятельно представляет в ООО следующие документы:</w:t>
      </w:r>
    </w:p>
    <w:p w:rsidR="00F222E9" w:rsidRPr="00F222E9" w:rsidRDefault="00F222E9" w:rsidP="00F222E9">
      <w:pPr>
        <w:pStyle w:val="ConsPlusNormal"/>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1) </w:t>
      </w:r>
      <w:hyperlink w:anchor="P790" w:history="1">
        <w:r w:rsidRPr="00F222E9">
          <w:rPr>
            <w:rFonts w:ascii="Times New Roman" w:hAnsi="Times New Roman" w:cs="Times New Roman"/>
            <w:sz w:val="28"/>
            <w:szCs w:val="28"/>
          </w:rPr>
          <w:t>заявление</w:t>
        </w:r>
      </w:hyperlink>
      <w:r w:rsidRPr="00F222E9">
        <w:rPr>
          <w:rFonts w:ascii="Times New Roman" w:hAnsi="Times New Roman" w:cs="Times New Roman"/>
          <w:sz w:val="28"/>
          <w:szCs w:val="28"/>
        </w:rPr>
        <w:t xml:space="preserve"> о предоставлении муниципальной услуги по форме в соответствии с приложением  2  к настоящему Административному  регламенту (далее – заявление);</w:t>
      </w:r>
    </w:p>
    <w:p w:rsidR="00F222E9" w:rsidRPr="00F222E9" w:rsidRDefault="00F222E9" w:rsidP="00F222E9">
      <w:pPr>
        <w:tabs>
          <w:tab w:val="left" w:pos="142"/>
          <w:tab w:val="left" w:pos="709"/>
          <w:tab w:val="left" w:pos="993"/>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ab/>
        <w:t xml:space="preserve">          2) документ, удостоверяющий  личность заявителя. </w:t>
      </w:r>
    </w:p>
    <w:p w:rsidR="00F222E9" w:rsidRPr="00F222E9" w:rsidRDefault="00F222E9" w:rsidP="00F222E9">
      <w:pPr>
        <w:tabs>
          <w:tab w:val="left" w:pos="142"/>
          <w:tab w:val="left" w:pos="709"/>
          <w:tab w:val="left" w:pos="993"/>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ab/>
        <w:t xml:space="preserve">          В случае если от имени заявителя действует лицо, являющееся его представителем в соответствии с законодательством Российской Федерации, то</w:t>
      </w:r>
      <w:r w:rsidRPr="00F222E9">
        <w:rPr>
          <w:rFonts w:ascii="Times New Roman" w:hAnsi="Times New Roman"/>
          <w:color w:val="FF0000"/>
          <w:sz w:val="28"/>
          <w:szCs w:val="28"/>
        </w:rPr>
        <w:t xml:space="preserve">  </w:t>
      </w:r>
      <w:r w:rsidRPr="00F222E9">
        <w:rPr>
          <w:rFonts w:ascii="Times New Roman" w:hAnsi="Times New Roman"/>
          <w:sz w:val="28"/>
          <w:szCs w:val="28"/>
        </w:rPr>
        <w:t>также</w:t>
      </w:r>
      <w:r w:rsidRPr="00F222E9">
        <w:rPr>
          <w:rFonts w:ascii="Times New Roman" w:hAnsi="Times New Roman"/>
          <w:color w:val="FF0000"/>
          <w:sz w:val="28"/>
          <w:szCs w:val="28"/>
        </w:rPr>
        <w:t xml:space="preserve"> </w:t>
      </w:r>
      <w:r w:rsidRPr="00F222E9">
        <w:rPr>
          <w:rFonts w:ascii="Times New Roman" w:hAnsi="Times New Roman"/>
          <w:sz w:val="28"/>
          <w:szCs w:val="28"/>
        </w:rPr>
        <w:t>представляются документ, удостоверяющий личность представителя, и документ, подтверждающий соответствующие полномочия.</w:t>
      </w:r>
    </w:p>
    <w:p w:rsidR="00F222E9" w:rsidRPr="00F222E9" w:rsidRDefault="00F222E9" w:rsidP="00F222E9">
      <w:pPr>
        <w:pStyle w:val="ConsPlusNormal"/>
        <w:tabs>
          <w:tab w:val="left" w:pos="709"/>
        </w:tabs>
        <w:ind w:firstLine="540"/>
        <w:jc w:val="both"/>
        <w:rPr>
          <w:rFonts w:ascii="Times New Roman" w:eastAsia="Calibri" w:hAnsi="Times New Roman" w:cs="Times New Roman"/>
          <w:color w:val="FF0000"/>
          <w:sz w:val="28"/>
          <w:szCs w:val="28"/>
        </w:rPr>
      </w:pPr>
      <w:r w:rsidRPr="00F222E9">
        <w:rPr>
          <w:rFonts w:ascii="Times New Roman" w:hAnsi="Times New Roman" w:cs="Times New Roman"/>
          <w:sz w:val="28"/>
          <w:szCs w:val="28"/>
        </w:rPr>
        <w:t xml:space="preserve">  </w:t>
      </w:r>
      <w:bookmarkStart w:id="12" w:name="Par45"/>
      <w:bookmarkEnd w:id="12"/>
      <w:r w:rsidRPr="00F222E9">
        <w:rPr>
          <w:rFonts w:ascii="Times New Roman" w:eastAsia="Calibri" w:hAnsi="Times New Roman" w:cs="Times New Roman"/>
          <w:color w:val="FF0000"/>
          <w:sz w:val="28"/>
          <w:szCs w:val="28"/>
        </w:rPr>
        <w:t xml:space="preserve"> </w:t>
      </w:r>
      <w:r w:rsidRPr="00F222E9">
        <w:rPr>
          <w:rFonts w:ascii="Times New Roman" w:eastAsia="Calibri" w:hAnsi="Times New Roman" w:cs="Times New Roman"/>
          <w:color w:val="000000" w:themeColor="text1"/>
          <w:sz w:val="28"/>
          <w:szCs w:val="28"/>
        </w:rPr>
        <w:t xml:space="preserve">2.8. </w:t>
      </w:r>
      <w:r w:rsidRPr="00F222E9">
        <w:rPr>
          <w:rFonts w:ascii="Times New Roman" w:hAnsi="Times New Roman" w:cs="Times New Roman"/>
          <w:color w:val="000000" w:themeColor="text1"/>
          <w:sz w:val="28"/>
          <w:szCs w:val="28"/>
        </w:rPr>
        <w:t xml:space="preserve"> </w:t>
      </w:r>
      <w:r w:rsidRPr="00F222E9">
        <w:rPr>
          <w:rFonts w:ascii="Times New Roman" w:hAnsi="Times New Roman" w:cs="Times New Roman"/>
          <w:sz w:val="28"/>
          <w:szCs w:val="28"/>
        </w:rPr>
        <w:t xml:space="preserve">Для получения муниципальной </w:t>
      </w:r>
      <w:r w:rsidRPr="00F222E9">
        <w:rPr>
          <w:rFonts w:ascii="Times New Roman" w:hAnsi="Times New Roman" w:cs="Times New Roman"/>
          <w:color w:val="000000"/>
          <w:sz w:val="28"/>
          <w:szCs w:val="28"/>
        </w:rPr>
        <w:t>услуги</w:t>
      </w:r>
      <w:r w:rsidRPr="00F222E9">
        <w:rPr>
          <w:rFonts w:ascii="Times New Roman" w:hAnsi="Times New Roman" w:cs="Times New Roman"/>
          <w:sz w:val="28"/>
          <w:szCs w:val="28"/>
        </w:rPr>
        <w:t xml:space="preserve"> посредством ГИС ЭО предоставление документов не требуется. </w:t>
      </w:r>
      <w:r w:rsidRPr="00F222E9">
        <w:rPr>
          <w:rFonts w:ascii="Times New Roman" w:hAnsi="Times New Roman" w:cs="Times New Roman"/>
          <w:color w:val="000000"/>
          <w:sz w:val="28"/>
          <w:szCs w:val="28"/>
        </w:rPr>
        <w:t>Посредством ГИС ЭО муниципальная услуга</w:t>
      </w:r>
      <w:r w:rsidRPr="00F222E9">
        <w:rPr>
          <w:rFonts w:ascii="Times New Roman" w:hAnsi="Times New Roman" w:cs="Times New Roman"/>
          <w:sz w:val="28"/>
          <w:szCs w:val="28"/>
        </w:rPr>
        <w:t xml:space="preserve"> предоставляется в электронной форме с использованием государственных информационных систем при условии наличия у заявителя учетной записи портала Госуслуг с типом «подтвержденная учетная запись».  Для создания учетной записи портала Госуслуг заявителям необходимо самостоятельно пройти процедуру регистрации в ЕСИА.</w:t>
      </w:r>
      <w:r w:rsidRPr="00F222E9">
        <w:rPr>
          <w:rFonts w:ascii="Times New Roman" w:hAnsi="Times New Roman" w:cs="Times New Roman"/>
          <w:color w:val="000000" w:themeColor="text1"/>
          <w:sz w:val="28"/>
          <w:szCs w:val="28"/>
        </w:rPr>
        <w:t xml:space="preserve">  </w:t>
      </w:r>
    </w:p>
    <w:p w:rsidR="00F222E9" w:rsidRPr="00F222E9" w:rsidRDefault="00F222E9" w:rsidP="00F222E9">
      <w:pPr>
        <w:tabs>
          <w:tab w:val="left" w:pos="-284"/>
          <w:tab w:val="left" w:pos="567"/>
          <w:tab w:val="left" w:pos="1418"/>
        </w:tabs>
        <w:spacing w:after="0" w:line="240" w:lineRule="auto"/>
        <w:ind w:firstLine="709"/>
        <w:jc w:val="both"/>
        <w:rPr>
          <w:rFonts w:ascii="Times New Roman" w:hAnsi="Times New Roman"/>
          <w:color w:val="000000" w:themeColor="text1"/>
          <w:sz w:val="28"/>
          <w:szCs w:val="28"/>
        </w:rPr>
      </w:pPr>
      <w:r w:rsidRPr="00F222E9">
        <w:rPr>
          <w:rFonts w:ascii="Times New Roman" w:hAnsi="Times New Roman"/>
          <w:color w:val="000000" w:themeColor="text1"/>
          <w:sz w:val="28"/>
          <w:szCs w:val="28"/>
        </w:rPr>
        <w:t xml:space="preserve"> </w:t>
      </w: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F222E9">
        <w:rPr>
          <w:rFonts w:ascii="Times New Roman" w:eastAsia="Times New Roman" w:hAnsi="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F222E9" w:rsidRPr="00F222E9" w:rsidRDefault="00F222E9" w:rsidP="00F222E9">
      <w:pPr>
        <w:widowControl w:val="0"/>
        <w:tabs>
          <w:tab w:val="left" w:pos="567"/>
        </w:tabs>
        <w:autoSpaceDE w:val="0"/>
        <w:autoSpaceDN w:val="0"/>
        <w:adjustRightInd w:val="0"/>
        <w:spacing w:after="0" w:line="240" w:lineRule="auto"/>
        <w:ind w:firstLine="708"/>
        <w:jc w:val="both"/>
        <w:rPr>
          <w:rFonts w:ascii="Times New Roman" w:eastAsia="Times New Roman" w:hAnsi="Times New Roman"/>
          <w:sz w:val="28"/>
          <w:szCs w:val="28"/>
        </w:rPr>
      </w:pPr>
      <w:r w:rsidRPr="00F222E9">
        <w:rPr>
          <w:rFonts w:ascii="Times New Roman" w:eastAsia="Times New Roman" w:hAnsi="Times New Roman"/>
          <w:sz w:val="28"/>
          <w:szCs w:val="28"/>
        </w:rPr>
        <w:t>2.9. Документы, необходимые в соответствии с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 отсутствуют.</w:t>
      </w: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F222E9">
        <w:rPr>
          <w:rFonts w:ascii="Times New Roman" w:eastAsia="Times New Roman" w:hAnsi="Times New Roman"/>
          <w:b/>
          <w:sz w:val="28"/>
          <w:szCs w:val="28"/>
        </w:rPr>
        <w:lastRenderedPageBreak/>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заявителю по результатам предоставления указанных услуг </w:t>
      </w: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F222E9">
        <w:rPr>
          <w:rFonts w:ascii="Times New Roman" w:eastAsia="Times New Roman" w:hAnsi="Times New Roman"/>
          <w:b/>
          <w:sz w:val="28"/>
          <w:szCs w:val="28"/>
        </w:rPr>
        <w:t xml:space="preserve"> </w:t>
      </w:r>
    </w:p>
    <w:p w:rsidR="00F222E9" w:rsidRPr="00F222E9" w:rsidRDefault="00F222E9" w:rsidP="00F222E9">
      <w:pPr>
        <w:pStyle w:val="ConsPlusNormal"/>
        <w:tabs>
          <w:tab w:val="left" w:pos="709"/>
          <w:tab w:val="left" w:pos="9354"/>
        </w:tabs>
        <w:jc w:val="both"/>
        <w:rPr>
          <w:rFonts w:ascii="Times New Roman" w:hAnsi="Times New Roman" w:cs="Times New Roman"/>
          <w:sz w:val="28"/>
          <w:szCs w:val="28"/>
        </w:rPr>
      </w:pPr>
      <w:r w:rsidRPr="00F222E9">
        <w:rPr>
          <w:rFonts w:ascii="Times New Roman" w:hAnsi="Times New Roman" w:cs="Times New Roman"/>
          <w:sz w:val="28"/>
          <w:szCs w:val="28"/>
        </w:rPr>
        <w:t>2.10.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w:t>
      </w: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t>способы их получения заявителем, в том числе в электронной форме, порядок их представления</w:t>
      </w:r>
    </w:p>
    <w:p w:rsidR="00F222E9" w:rsidRPr="00F222E9" w:rsidRDefault="00F222E9" w:rsidP="00F222E9">
      <w:pPr>
        <w:pStyle w:val="ConsPlusNormal"/>
        <w:rPr>
          <w:rFonts w:ascii="Times New Roman" w:hAnsi="Times New Roman" w:cs="Times New Roman"/>
          <w:b/>
          <w:sz w:val="28"/>
          <w:szCs w:val="28"/>
        </w:rPr>
      </w:pPr>
    </w:p>
    <w:p w:rsidR="00F222E9" w:rsidRPr="00F222E9" w:rsidRDefault="00F222E9" w:rsidP="00F222E9">
      <w:pPr>
        <w:tabs>
          <w:tab w:val="left" w:pos="709"/>
        </w:tabs>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2.11.  Документы, необходимые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предоставляются, в связи с отсутствием услуг, необходимых и обязательных для предоставления муниципальной услуги.</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t>Указание на запрет требовать от заявителя</w:t>
      </w: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2.12. Запрещается требовать от заявителя:</w:t>
      </w:r>
    </w:p>
    <w:p w:rsidR="00F222E9" w:rsidRPr="00F222E9" w:rsidRDefault="00F222E9" w:rsidP="00F222E9">
      <w:pPr>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1)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222E9" w:rsidRPr="00F222E9" w:rsidRDefault="00F222E9" w:rsidP="00F222E9">
      <w:pPr>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 xml:space="preserve"> 2)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40" w:history="1">
        <w:r w:rsidRPr="00F222E9">
          <w:rPr>
            <w:rFonts w:ascii="Times New Roman" w:hAnsi="Times New Roman"/>
            <w:sz w:val="28"/>
            <w:szCs w:val="28"/>
          </w:rPr>
          <w:t>части 6 статьи 7</w:t>
        </w:r>
      </w:hyperlink>
      <w:r w:rsidRPr="00F222E9">
        <w:rPr>
          <w:rFonts w:ascii="Times New Roman" w:hAnsi="Times New Roman"/>
          <w:sz w:val="28"/>
          <w:szCs w:val="28"/>
        </w:rPr>
        <w:t xml:space="preserve"> Федерального закона от 27.07. 2010 № 210-ФЗ «Об организации предоставления государственных и муниципальных услуг».</w:t>
      </w:r>
    </w:p>
    <w:p w:rsidR="00F222E9" w:rsidRPr="00F222E9" w:rsidRDefault="00F222E9" w:rsidP="00F222E9">
      <w:pPr>
        <w:autoSpaceDE w:val="0"/>
        <w:autoSpaceDN w:val="0"/>
        <w:adjustRightInd w:val="0"/>
        <w:spacing w:after="0" w:line="240" w:lineRule="auto"/>
        <w:ind w:firstLine="709"/>
        <w:jc w:val="both"/>
        <w:rPr>
          <w:rFonts w:ascii="Times New Roman" w:hAnsi="Times New Roman"/>
          <w:color w:val="FF0000"/>
          <w:sz w:val="28"/>
          <w:szCs w:val="28"/>
        </w:rPr>
      </w:pPr>
      <w:r w:rsidRPr="00F222E9">
        <w:rPr>
          <w:rFonts w:ascii="Times New Roman" w:hAnsi="Times New Roman"/>
          <w:color w:val="FF0000"/>
          <w:sz w:val="28"/>
          <w:szCs w:val="28"/>
        </w:rPr>
        <w:t xml:space="preserve"> </w:t>
      </w:r>
    </w:p>
    <w:p w:rsid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p>
    <w:p w:rsid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p>
    <w:p w:rsid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p>
    <w:p w:rsid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p>
    <w:p w:rsidR="00F222E9" w:rsidRP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r w:rsidRPr="00F222E9">
        <w:rPr>
          <w:rFonts w:ascii="Times New Roman" w:eastAsia="Times New Roman" w:hAnsi="Times New Roman"/>
          <w:b/>
          <w:sz w:val="28"/>
          <w:szCs w:val="28"/>
        </w:rPr>
        <w:lastRenderedPageBreak/>
        <w:t>Исчерпывающий перечень оснований для отказа в приеме документов, необходимых для предоставления муниципальной услуги</w:t>
      </w:r>
    </w:p>
    <w:p w:rsidR="00F222E9" w:rsidRPr="00F222E9" w:rsidRDefault="00F222E9" w:rsidP="00F222E9">
      <w:pPr>
        <w:widowControl w:val="0"/>
        <w:autoSpaceDE w:val="0"/>
        <w:autoSpaceDN w:val="0"/>
        <w:adjustRightInd w:val="0"/>
        <w:spacing w:after="0" w:line="240" w:lineRule="auto"/>
        <w:ind w:firstLine="567"/>
        <w:jc w:val="both"/>
        <w:rPr>
          <w:rFonts w:ascii="Times New Roman" w:eastAsia="Times New Roman" w:hAnsi="Times New Roman"/>
          <w:sz w:val="28"/>
          <w:szCs w:val="28"/>
        </w:rPr>
      </w:pPr>
    </w:p>
    <w:p w:rsidR="00F222E9" w:rsidRPr="00F222E9" w:rsidRDefault="00F222E9" w:rsidP="00F222E9">
      <w:pPr>
        <w:widowControl w:val="0"/>
        <w:tabs>
          <w:tab w:val="left" w:pos="709"/>
          <w:tab w:val="left" w:pos="851"/>
        </w:tabs>
        <w:autoSpaceDE w:val="0"/>
        <w:autoSpaceDN w:val="0"/>
        <w:adjustRightInd w:val="0"/>
        <w:spacing w:after="0" w:line="240" w:lineRule="auto"/>
        <w:ind w:firstLine="567"/>
        <w:jc w:val="both"/>
        <w:rPr>
          <w:rFonts w:ascii="Times New Roman" w:hAnsi="Times New Roman"/>
          <w:b/>
          <w:sz w:val="28"/>
          <w:szCs w:val="28"/>
        </w:rPr>
      </w:pPr>
      <w:r w:rsidRPr="00F222E9">
        <w:rPr>
          <w:rFonts w:ascii="Times New Roman" w:hAnsi="Times New Roman"/>
          <w:sz w:val="28"/>
          <w:szCs w:val="28"/>
        </w:rPr>
        <w:t xml:space="preserve">  2.13.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F222E9">
        <w:rPr>
          <w:rFonts w:ascii="Times New Roman" w:eastAsia="Times New Roman" w:hAnsi="Times New Roman"/>
          <w:b/>
          <w:sz w:val="28"/>
          <w:szCs w:val="28"/>
        </w:rPr>
        <w:t>Исчерпывающий перечень оснований для приостановления или отказа в предоставлении муниципальной услуги</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b/>
          <w:sz w:val="28"/>
          <w:szCs w:val="28"/>
        </w:rPr>
      </w:pPr>
    </w:p>
    <w:p w:rsidR="00F222E9" w:rsidRPr="00F222E9" w:rsidRDefault="00F222E9" w:rsidP="00F222E9">
      <w:pPr>
        <w:widowControl w:val="0"/>
        <w:tabs>
          <w:tab w:val="left" w:pos="1418"/>
        </w:tabs>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eastAsia="Times New Roman" w:hAnsi="Times New Roman"/>
          <w:sz w:val="28"/>
          <w:szCs w:val="28"/>
        </w:rPr>
        <w:t xml:space="preserve">2.14. Основания для </w:t>
      </w:r>
      <w:r w:rsidRPr="00F222E9">
        <w:rPr>
          <w:rFonts w:ascii="Times New Roman" w:hAnsi="Times New Roman"/>
          <w:sz w:val="28"/>
          <w:szCs w:val="28"/>
        </w:rPr>
        <w:t>приостановления предоставления муниципальной услуги действующим законодательством Российской Федерации и Республики Коми  не предусмотрены.</w:t>
      </w:r>
    </w:p>
    <w:p w:rsidR="00F222E9" w:rsidRPr="00F222E9" w:rsidRDefault="00F222E9" w:rsidP="00F222E9">
      <w:pPr>
        <w:widowControl w:val="0"/>
        <w:tabs>
          <w:tab w:val="left" w:pos="1560"/>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2.15. Основаниями для отказа в предоставлении муниципальной услуги являются:</w:t>
      </w:r>
    </w:p>
    <w:p w:rsidR="00F222E9" w:rsidRPr="00F222E9" w:rsidRDefault="00F222E9" w:rsidP="00A41F3F">
      <w:pPr>
        <w:numPr>
          <w:ilvl w:val="0"/>
          <w:numId w:val="35"/>
        </w:numPr>
        <w:tabs>
          <w:tab w:val="left" w:pos="709"/>
          <w:tab w:val="left" w:pos="851"/>
          <w:tab w:val="left" w:pos="1134"/>
          <w:tab w:val="left" w:pos="1560"/>
        </w:tabs>
        <w:autoSpaceDE w:val="0"/>
        <w:autoSpaceDN w:val="0"/>
        <w:adjustRightInd w:val="0"/>
        <w:spacing w:after="0" w:line="240" w:lineRule="auto"/>
        <w:ind w:left="0" w:firstLine="709"/>
        <w:jc w:val="both"/>
        <w:rPr>
          <w:rFonts w:ascii="Times New Roman" w:hAnsi="Times New Roman"/>
          <w:sz w:val="28"/>
          <w:szCs w:val="28"/>
        </w:rPr>
      </w:pPr>
      <w:r w:rsidRPr="00F222E9">
        <w:rPr>
          <w:rFonts w:ascii="Times New Roman" w:hAnsi="Times New Roman"/>
          <w:sz w:val="28"/>
          <w:szCs w:val="28"/>
        </w:rPr>
        <w:t>заявитель не отвечает требованиям пункта 1.2 настоящего Административного регламента;</w:t>
      </w:r>
    </w:p>
    <w:p w:rsidR="00F222E9" w:rsidRPr="00F222E9" w:rsidRDefault="00F222E9" w:rsidP="00A41F3F">
      <w:pPr>
        <w:numPr>
          <w:ilvl w:val="0"/>
          <w:numId w:val="35"/>
        </w:numPr>
        <w:shd w:val="clear" w:color="auto" w:fill="FFFFFF"/>
        <w:tabs>
          <w:tab w:val="left" w:pos="1134"/>
          <w:tab w:val="left" w:pos="1560"/>
        </w:tabs>
        <w:spacing w:after="0" w:line="240" w:lineRule="auto"/>
        <w:ind w:left="0" w:firstLine="709"/>
        <w:jc w:val="both"/>
        <w:rPr>
          <w:rFonts w:ascii="Times New Roman" w:hAnsi="Times New Roman"/>
          <w:sz w:val="28"/>
          <w:szCs w:val="28"/>
        </w:rPr>
      </w:pPr>
      <w:r w:rsidRPr="00F222E9">
        <w:rPr>
          <w:rFonts w:ascii="Times New Roman" w:hAnsi="Times New Roman"/>
          <w:sz w:val="28"/>
          <w:szCs w:val="28"/>
        </w:rPr>
        <w:t>представление неполного комплекта документов, указанного в пункте 2.7. настоящего Административного регламента.</w:t>
      </w:r>
    </w:p>
    <w:p w:rsidR="00F222E9" w:rsidRPr="00F222E9" w:rsidRDefault="00F222E9" w:rsidP="00A41F3F">
      <w:pPr>
        <w:numPr>
          <w:ilvl w:val="0"/>
          <w:numId w:val="35"/>
        </w:numPr>
        <w:shd w:val="clear" w:color="auto" w:fill="FFFFFF"/>
        <w:tabs>
          <w:tab w:val="left" w:pos="1134"/>
          <w:tab w:val="left" w:pos="1560"/>
        </w:tabs>
        <w:spacing w:after="0" w:line="240" w:lineRule="auto"/>
        <w:ind w:left="0" w:firstLine="709"/>
        <w:jc w:val="both"/>
        <w:rPr>
          <w:rFonts w:ascii="Times New Roman" w:hAnsi="Times New Roman"/>
          <w:sz w:val="28"/>
          <w:szCs w:val="28"/>
        </w:rPr>
      </w:pPr>
      <w:r w:rsidRPr="00F222E9">
        <w:rPr>
          <w:rFonts w:ascii="Times New Roman" w:hAnsi="Times New Roman"/>
          <w:sz w:val="28"/>
          <w:szCs w:val="28"/>
        </w:rPr>
        <w:t xml:space="preserve"> отсутствие у заявителя учетной записи портала Госуслуг с типом «подтвержденная учетная запись» в случае получения муниципальной услуги в электронной форме с использованием ГИС ЭО.</w:t>
      </w:r>
    </w:p>
    <w:p w:rsidR="00F222E9" w:rsidRPr="00F222E9" w:rsidRDefault="00F222E9" w:rsidP="00F222E9">
      <w:pPr>
        <w:tabs>
          <w:tab w:val="left" w:pos="1276"/>
          <w:tab w:val="left" w:pos="1560"/>
        </w:tabs>
        <w:spacing w:after="0" w:line="240" w:lineRule="auto"/>
        <w:jc w:val="both"/>
        <w:rPr>
          <w:rFonts w:ascii="Times New Roman" w:eastAsia="SimSun" w:hAnsi="Times New Roman"/>
          <w:color w:val="000000"/>
          <w:sz w:val="28"/>
          <w:szCs w:val="28"/>
        </w:rPr>
      </w:pPr>
      <w:r w:rsidRPr="00F222E9">
        <w:rPr>
          <w:rFonts w:ascii="Times New Roman" w:eastAsia="SimSun" w:hAnsi="Times New Roman"/>
          <w:color w:val="000000"/>
          <w:sz w:val="28"/>
          <w:szCs w:val="28"/>
        </w:rPr>
        <w:t xml:space="preserve">             2.16. В случае отказа в предоставлении муниципальной </w:t>
      </w:r>
      <w:r w:rsidRPr="00F222E9">
        <w:rPr>
          <w:rFonts w:ascii="Times New Roman" w:hAnsi="Times New Roman"/>
          <w:color w:val="000000"/>
          <w:sz w:val="28"/>
          <w:szCs w:val="28"/>
        </w:rPr>
        <w:t>услуги</w:t>
      </w:r>
      <w:r w:rsidRPr="00F222E9">
        <w:rPr>
          <w:rFonts w:ascii="Times New Roman" w:eastAsia="SimSun" w:hAnsi="Times New Roman"/>
          <w:color w:val="000000"/>
          <w:sz w:val="28"/>
          <w:szCs w:val="28"/>
        </w:rPr>
        <w:t xml:space="preserve"> решение об отказе выдается (направляется) заявителю, следующими способами:</w:t>
      </w:r>
    </w:p>
    <w:p w:rsidR="00F222E9" w:rsidRPr="00F222E9" w:rsidRDefault="00F222E9" w:rsidP="00A41F3F">
      <w:pPr>
        <w:numPr>
          <w:ilvl w:val="0"/>
          <w:numId w:val="36"/>
        </w:numPr>
        <w:tabs>
          <w:tab w:val="left" w:pos="1134"/>
          <w:tab w:val="left" w:pos="1276"/>
          <w:tab w:val="left" w:pos="1560"/>
        </w:tabs>
        <w:spacing w:after="0" w:line="240" w:lineRule="auto"/>
        <w:ind w:left="0" w:firstLine="709"/>
        <w:jc w:val="both"/>
        <w:rPr>
          <w:rFonts w:ascii="Times New Roman" w:eastAsia="SimSun" w:hAnsi="Times New Roman"/>
          <w:color w:val="000000"/>
          <w:sz w:val="28"/>
          <w:szCs w:val="28"/>
        </w:rPr>
      </w:pPr>
      <w:r w:rsidRPr="00F222E9">
        <w:rPr>
          <w:rFonts w:ascii="Times New Roman" w:eastAsia="SimSun" w:hAnsi="Times New Roman"/>
          <w:color w:val="000000"/>
          <w:sz w:val="28"/>
          <w:szCs w:val="28"/>
        </w:rPr>
        <w:t>лично на руки заявителю под расписку при предъявлении документа, удостоверяющего личность;</w:t>
      </w:r>
    </w:p>
    <w:p w:rsidR="00F222E9" w:rsidRPr="00F222E9" w:rsidRDefault="00F222E9" w:rsidP="00A41F3F">
      <w:pPr>
        <w:numPr>
          <w:ilvl w:val="0"/>
          <w:numId w:val="36"/>
        </w:numPr>
        <w:tabs>
          <w:tab w:val="left" w:pos="1134"/>
          <w:tab w:val="left" w:pos="1276"/>
          <w:tab w:val="left" w:pos="1560"/>
        </w:tabs>
        <w:spacing w:after="0" w:line="240" w:lineRule="auto"/>
        <w:ind w:left="0" w:firstLine="709"/>
        <w:jc w:val="both"/>
        <w:rPr>
          <w:rFonts w:ascii="Times New Roman" w:eastAsia="SimSun" w:hAnsi="Times New Roman"/>
          <w:color w:val="000000"/>
          <w:sz w:val="28"/>
          <w:szCs w:val="28"/>
        </w:rPr>
      </w:pPr>
      <w:r w:rsidRPr="00F222E9">
        <w:rPr>
          <w:rFonts w:ascii="Times New Roman" w:eastAsia="SimSun" w:hAnsi="Times New Roman"/>
          <w:color w:val="000000"/>
          <w:sz w:val="28"/>
          <w:szCs w:val="28"/>
        </w:rPr>
        <w:t>направлением почтового отправления;</w:t>
      </w:r>
    </w:p>
    <w:p w:rsidR="00F222E9" w:rsidRPr="00F222E9" w:rsidRDefault="00F222E9" w:rsidP="00A41F3F">
      <w:pPr>
        <w:numPr>
          <w:ilvl w:val="0"/>
          <w:numId w:val="36"/>
        </w:numPr>
        <w:tabs>
          <w:tab w:val="left" w:pos="1134"/>
          <w:tab w:val="left" w:pos="1276"/>
          <w:tab w:val="left" w:pos="1560"/>
        </w:tabs>
        <w:spacing w:after="0" w:line="240" w:lineRule="auto"/>
        <w:ind w:left="0" w:firstLine="709"/>
        <w:jc w:val="both"/>
        <w:rPr>
          <w:rFonts w:ascii="Times New Roman" w:eastAsia="SimSun" w:hAnsi="Times New Roman"/>
          <w:color w:val="000000"/>
          <w:sz w:val="28"/>
          <w:szCs w:val="28"/>
        </w:rPr>
      </w:pPr>
      <w:r w:rsidRPr="00F222E9">
        <w:rPr>
          <w:rFonts w:ascii="Times New Roman" w:hAnsi="Times New Roman"/>
          <w:sz w:val="28"/>
          <w:szCs w:val="28"/>
        </w:rPr>
        <w:t>уведомлением заявителя через ГИС ЭО.</w:t>
      </w:r>
    </w:p>
    <w:p w:rsidR="00F222E9" w:rsidRPr="00F222E9" w:rsidRDefault="00F222E9" w:rsidP="00F222E9">
      <w:pPr>
        <w:tabs>
          <w:tab w:val="left" w:pos="709"/>
          <w:tab w:val="left" w:pos="1134"/>
          <w:tab w:val="left" w:pos="1276"/>
          <w:tab w:val="left" w:pos="1560"/>
        </w:tabs>
        <w:spacing w:after="0" w:line="240" w:lineRule="auto"/>
        <w:jc w:val="both"/>
        <w:rPr>
          <w:rFonts w:ascii="Times New Roman" w:eastAsia="SimSun" w:hAnsi="Times New Roman"/>
          <w:color w:val="000000"/>
          <w:sz w:val="28"/>
          <w:szCs w:val="28"/>
        </w:rPr>
      </w:pPr>
      <w:r w:rsidRPr="00F222E9">
        <w:rPr>
          <w:rFonts w:ascii="Times New Roman" w:eastAsia="SimSun" w:hAnsi="Times New Roman"/>
          <w:color w:val="000000"/>
          <w:sz w:val="28"/>
          <w:szCs w:val="28"/>
        </w:rPr>
        <w:t xml:space="preserve">            2.17. </w:t>
      </w:r>
      <w:r w:rsidRPr="00F222E9">
        <w:rPr>
          <w:rFonts w:ascii="Times New Roman" w:hAnsi="Times New Roman"/>
          <w:sz w:val="28"/>
          <w:szCs w:val="28"/>
        </w:rPr>
        <w:t>После устранения оснований, предусмотренных подпунктами 2, 3 пункта 2.15. настоящего Административного регламента, заявитель вправе обратиться повторно за получением муниципальной услуги.</w:t>
      </w:r>
    </w:p>
    <w:p w:rsidR="00F222E9" w:rsidRPr="00F222E9" w:rsidRDefault="00F222E9" w:rsidP="00F222E9">
      <w:pPr>
        <w:widowControl w:val="0"/>
        <w:autoSpaceDE w:val="0"/>
        <w:autoSpaceDN w:val="0"/>
        <w:adjustRightInd w:val="0"/>
        <w:spacing w:after="0"/>
        <w:ind w:firstLine="709"/>
        <w:jc w:val="center"/>
        <w:rPr>
          <w:rFonts w:ascii="Times New Roman" w:hAnsi="Times New Roman"/>
          <w:sz w:val="28"/>
          <w:szCs w:val="28"/>
        </w:rPr>
      </w:pPr>
    </w:p>
    <w:p w:rsidR="00F222E9" w:rsidRPr="00F222E9" w:rsidRDefault="00F222E9" w:rsidP="00F222E9">
      <w:pPr>
        <w:widowControl w:val="0"/>
        <w:autoSpaceDE w:val="0"/>
        <w:autoSpaceDN w:val="0"/>
        <w:adjustRightInd w:val="0"/>
        <w:spacing w:after="0"/>
        <w:ind w:firstLine="709"/>
        <w:jc w:val="center"/>
        <w:rPr>
          <w:rFonts w:ascii="Times New Roman" w:hAnsi="Times New Roman"/>
          <w:sz w:val="28"/>
          <w:szCs w:val="28"/>
        </w:rPr>
      </w:pPr>
    </w:p>
    <w:p w:rsidR="00F222E9" w:rsidRPr="00F222E9" w:rsidRDefault="00F222E9" w:rsidP="00F222E9">
      <w:pPr>
        <w:widowControl w:val="0"/>
        <w:autoSpaceDE w:val="0"/>
        <w:autoSpaceDN w:val="0"/>
        <w:adjustRightInd w:val="0"/>
        <w:spacing w:after="0"/>
        <w:ind w:firstLine="709"/>
        <w:jc w:val="center"/>
        <w:rPr>
          <w:rFonts w:ascii="Times New Roman" w:hAnsi="Times New Roman"/>
          <w:sz w:val="28"/>
          <w:szCs w:val="28"/>
        </w:rPr>
      </w:pPr>
    </w:p>
    <w:p w:rsidR="00F222E9" w:rsidRP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r w:rsidRPr="00F222E9">
        <w:rPr>
          <w:rFonts w:ascii="Times New Roman" w:eastAsia="Times New Roman" w:hAnsi="Times New Roman"/>
          <w:b/>
          <w:sz w:val="28"/>
          <w:szCs w:val="28"/>
        </w:rPr>
        <w:t>Порядок, размер и основания взимания государственной пошлины или иной платы за  предоставление  муниципальной услуги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Республики Коми</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F222E9">
        <w:rPr>
          <w:rFonts w:ascii="Times New Roman" w:eastAsia="Times New Roman" w:hAnsi="Times New Roman"/>
          <w:sz w:val="28"/>
          <w:szCs w:val="28"/>
        </w:rPr>
        <w:t>2.18. Государственная пошлина или иная плата за предоставление муниципальной услуги не взимается.</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F222E9" w:rsidRDefault="00F222E9" w:rsidP="00F222E9">
      <w:pPr>
        <w:widowControl w:val="0"/>
        <w:autoSpaceDE w:val="0"/>
        <w:autoSpaceDN w:val="0"/>
        <w:adjustRightInd w:val="0"/>
        <w:spacing w:after="0" w:line="240" w:lineRule="auto"/>
        <w:jc w:val="center"/>
        <w:outlineLvl w:val="2"/>
        <w:rPr>
          <w:rFonts w:ascii="Times New Roman" w:eastAsia="Times New Roman" w:hAnsi="Times New Roman"/>
          <w:b/>
          <w:sz w:val="28"/>
          <w:szCs w:val="28"/>
        </w:rPr>
      </w:pPr>
    </w:p>
    <w:p w:rsidR="00F222E9" w:rsidRPr="00F222E9" w:rsidRDefault="00F222E9" w:rsidP="00F222E9">
      <w:pPr>
        <w:widowControl w:val="0"/>
        <w:autoSpaceDE w:val="0"/>
        <w:autoSpaceDN w:val="0"/>
        <w:adjustRightInd w:val="0"/>
        <w:spacing w:after="0" w:line="240" w:lineRule="auto"/>
        <w:jc w:val="center"/>
        <w:outlineLvl w:val="2"/>
        <w:rPr>
          <w:rFonts w:ascii="Times New Roman" w:eastAsia="Times New Roman" w:hAnsi="Times New Roman"/>
          <w:b/>
          <w:sz w:val="28"/>
          <w:szCs w:val="28"/>
        </w:rPr>
      </w:pPr>
      <w:r w:rsidRPr="00F222E9">
        <w:rPr>
          <w:rFonts w:ascii="Times New Roman" w:eastAsia="Times New Roman" w:hAnsi="Times New Roman"/>
          <w:b/>
          <w:sz w:val="28"/>
          <w:szCs w:val="28"/>
        </w:rPr>
        <w:lastRenderedPageBreak/>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методиках расчета такой платы</w:t>
      </w:r>
    </w:p>
    <w:p w:rsidR="00F222E9" w:rsidRPr="00F222E9" w:rsidRDefault="00F222E9" w:rsidP="00F222E9">
      <w:pPr>
        <w:widowControl w:val="0"/>
        <w:autoSpaceDE w:val="0"/>
        <w:autoSpaceDN w:val="0"/>
        <w:adjustRightInd w:val="0"/>
        <w:spacing w:after="0"/>
        <w:ind w:firstLine="709"/>
        <w:jc w:val="both"/>
        <w:rPr>
          <w:rFonts w:ascii="Times New Roman" w:hAnsi="Times New Roman"/>
          <w:b/>
          <w:sz w:val="28"/>
          <w:szCs w:val="28"/>
        </w:rPr>
      </w:pPr>
      <w:r w:rsidRPr="00F222E9">
        <w:rPr>
          <w:rFonts w:ascii="Times New Roman" w:eastAsia="Times New Roman" w:hAnsi="Times New Roman"/>
          <w:sz w:val="28"/>
          <w:szCs w:val="28"/>
        </w:rPr>
        <w:t xml:space="preserve"> </w:t>
      </w:r>
    </w:p>
    <w:p w:rsidR="00F222E9" w:rsidRPr="00F222E9" w:rsidRDefault="00F222E9" w:rsidP="00F222E9">
      <w:pPr>
        <w:widowControl w:val="0"/>
        <w:autoSpaceDE w:val="0"/>
        <w:autoSpaceDN w:val="0"/>
        <w:adjustRightInd w:val="0"/>
        <w:spacing w:after="0"/>
        <w:ind w:firstLine="709"/>
        <w:jc w:val="both"/>
        <w:rPr>
          <w:rFonts w:ascii="Times New Roman" w:hAnsi="Times New Roman"/>
          <w:sz w:val="28"/>
          <w:szCs w:val="28"/>
        </w:rPr>
      </w:pPr>
      <w:r w:rsidRPr="00F222E9">
        <w:rPr>
          <w:rFonts w:ascii="Times New Roman" w:hAnsi="Times New Roman"/>
          <w:sz w:val="28"/>
          <w:szCs w:val="28"/>
        </w:rPr>
        <w:t>2.19.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b/>
          <w:sz w:val="28"/>
          <w:szCs w:val="28"/>
        </w:rPr>
      </w:pPr>
    </w:p>
    <w:p w:rsidR="00F222E9" w:rsidRPr="00F222E9" w:rsidRDefault="00F222E9" w:rsidP="00F222E9">
      <w:pPr>
        <w:widowControl w:val="0"/>
        <w:tabs>
          <w:tab w:val="left" w:pos="709"/>
        </w:tabs>
        <w:autoSpaceDE w:val="0"/>
        <w:autoSpaceDN w:val="0"/>
        <w:adjustRightInd w:val="0"/>
        <w:spacing w:after="0" w:line="240" w:lineRule="auto"/>
        <w:ind w:firstLine="709"/>
        <w:jc w:val="center"/>
        <w:outlineLvl w:val="2"/>
        <w:rPr>
          <w:rFonts w:ascii="Times New Roman" w:eastAsia="Times New Roman" w:hAnsi="Times New Roman"/>
          <w:b/>
          <w:sz w:val="28"/>
          <w:szCs w:val="28"/>
        </w:rPr>
      </w:pPr>
      <w:r w:rsidRPr="00F222E9">
        <w:rPr>
          <w:rFonts w:ascii="Times New Roman" w:eastAsia="Times New Roman" w:hAnsi="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2.20.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F222E9" w:rsidRP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p>
    <w:p w:rsidR="00F222E9" w:rsidRP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r w:rsidRPr="00F222E9">
        <w:rPr>
          <w:rFonts w:ascii="Times New Roman" w:eastAsia="Times New Roman" w:hAnsi="Times New Roman"/>
          <w:b/>
          <w:sz w:val="28"/>
          <w:szCs w:val="28"/>
        </w:rPr>
        <w:t>Срок и порядок регистрации запроса заявителя о предоставлении муниципальной услуги</w:t>
      </w:r>
    </w:p>
    <w:p w:rsidR="00F222E9" w:rsidRPr="00F222E9" w:rsidRDefault="00F222E9" w:rsidP="00F222E9">
      <w:pPr>
        <w:widowControl w:val="0"/>
        <w:autoSpaceDE w:val="0"/>
        <w:autoSpaceDN w:val="0"/>
        <w:adjustRightInd w:val="0"/>
        <w:spacing w:after="0"/>
        <w:outlineLvl w:val="2"/>
        <w:rPr>
          <w:rFonts w:ascii="Times New Roman" w:hAnsi="Times New Roman"/>
          <w:b/>
          <w:sz w:val="28"/>
          <w:szCs w:val="28"/>
        </w:rPr>
      </w:pPr>
    </w:p>
    <w:p w:rsidR="00F222E9" w:rsidRPr="00F222E9" w:rsidRDefault="00F222E9" w:rsidP="00F222E9">
      <w:pPr>
        <w:tabs>
          <w:tab w:val="left" w:pos="1560"/>
        </w:tabs>
        <w:spacing w:after="0" w:line="240" w:lineRule="auto"/>
        <w:jc w:val="both"/>
        <w:rPr>
          <w:rFonts w:ascii="Times New Roman" w:hAnsi="Times New Roman"/>
          <w:sz w:val="28"/>
          <w:szCs w:val="28"/>
        </w:rPr>
      </w:pPr>
      <w:r w:rsidRPr="00F222E9">
        <w:rPr>
          <w:rFonts w:ascii="Times New Roman" w:hAnsi="Times New Roman"/>
          <w:sz w:val="28"/>
          <w:szCs w:val="28"/>
        </w:rPr>
        <w:t xml:space="preserve">            2.21. Заявление о предоставлении муниципальной услуги и прилагаемые к нему документы регистрируются ООО в день их поступления.</w:t>
      </w:r>
    </w:p>
    <w:p w:rsidR="00F222E9" w:rsidRPr="00F222E9" w:rsidRDefault="00F222E9" w:rsidP="00F222E9">
      <w:pPr>
        <w:tabs>
          <w:tab w:val="left" w:pos="1560"/>
          <w:tab w:val="left" w:pos="9360"/>
        </w:tabs>
        <w:spacing w:after="0" w:line="240" w:lineRule="auto"/>
        <w:jc w:val="both"/>
        <w:rPr>
          <w:rFonts w:ascii="Times New Roman" w:hAnsi="Times New Roman"/>
          <w:sz w:val="28"/>
          <w:szCs w:val="28"/>
        </w:rPr>
      </w:pPr>
      <w:r w:rsidRPr="00F222E9">
        <w:rPr>
          <w:rFonts w:ascii="Times New Roman" w:hAnsi="Times New Roman"/>
          <w:color w:val="000000"/>
          <w:sz w:val="28"/>
          <w:szCs w:val="28"/>
        </w:rPr>
        <w:t xml:space="preserve">            2.22. Регистрация запроса заявителя о предоставлении муниципальной услуги производится ООО в порядке, установленном пунктом 3.2. настоящего Административного регламента.</w:t>
      </w:r>
    </w:p>
    <w:p w:rsidR="00F222E9" w:rsidRP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color w:val="FF0000"/>
          <w:sz w:val="28"/>
          <w:szCs w:val="28"/>
        </w:rPr>
      </w:pP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b/>
          <w:sz w:val="28"/>
          <w:szCs w:val="28"/>
        </w:rPr>
      </w:pPr>
      <w:r w:rsidRPr="00F222E9">
        <w:rPr>
          <w:rFonts w:ascii="Times New Roman" w:eastAsia="Times New Roman" w:hAnsi="Times New Roman"/>
          <w:color w:val="FF0000"/>
          <w:sz w:val="28"/>
          <w:szCs w:val="28"/>
        </w:rPr>
        <w:t xml:space="preserve"> </w:t>
      </w:r>
    </w:p>
    <w:p w:rsidR="00F222E9" w:rsidRPr="00F222E9" w:rsidRDefault="00F222E9" w:rsidP="00F222E9">
      <w:pPr>
        <w:widowControl w:val="0"/>
        <w:autoSpaceDE w:val="0"/>
        <w:autoSpaceDN w:val="0"/>
        <w:adjustRightInd w:val="0"/>
        <w:spacing w:after="0" w:line="240" w:lineRule="auto"/>
        <w:jc w:val="center"/>
        <w:outlineLvl w:val="2"/>
        <w:rPr>
          <w:rFonts w:ascii="Times New Roman" w:eastAsia="Times New Roman" w:hAnsi="Times New Roman"/>
          <w:b/>
          <w:sz w:val="28"/>
          <w:szCs w:val="28"/>
        </w:rPr>
      </w:pPr>
      <w:r w:rsidRPr="00F222E9">
        <w:rPr>
          <w:rFonts w:ascii="Times New Roman" w:eastAsia="Times New Roman" w:hAnsi="Times New Roman"/>
          <w:b/>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sz w:val="28"/>
          <w:szCs w:val="28"/>
        </w:rPr>
      </w:pP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2.23. Здания (помещения) ООО оборудуются информационной табличкой (вывеской) с указанием полного наименования.</w:t>
      </w:r>
    </w:p>
    <w:p w:rsidR="00F222E9" w:rsidRPr="00F222E9" w:rsidRDefault="00F222E9" w:rsidP="00F222E9">
      <w:pPr>
        <w:pStyle w:val="ConsPlusNormal"/>
        <w:tabs>
          <w:tab w:val="left" w:pos="709"/>
        </w:tabs>
        <w:ind w:firstLine="709"/>
        <w:jc w:val="both"/>
        <w:rPr>
          <w:rFonts w:ascii="Times New Roman" w:hAnsi="Times New Roman" w:cs="Times New Roman"/>
          <w:sz w:val="28"/>
          <w:szCs w:val="28"/>
        </w:rPr>
      </w:pPr>
      <w:r w:rsidRPr="00F222E9">
        <w:rPr>
          <w:rFonts w:ascii="Times New Roman" w:hAnsi="Times New Roman" w:cs="Times New Roman"/>
          <w:sz w:val="28"/>
          <w:szCs w:val="28"/>
        </w:rPr>
        <w:t>Требования к обеспечению доступности для инвалидов объектов, в которых предоставляются муниципальные услуги, определены частью 1 статьи 15 Федерального закона от 24.11.1995 № 181-ФЗ «О социальной защите инвалидов в Российской Федерации». Помещения, в которых осуществляется прием заявителей, оборудуются таким  образом,  чтобы  обеспечить  возможность  реализации  прав инвалидов  и лиц с ограниченными возможностями на получение  по  их  заявлению муниципальной  услуги.</w:t>
      </w:r>
    </w:p>
    <w:p w:rsidR="00F222E9" w:rsidRPr="00F222E9" w:rsidRDefault="00F222E9" w:rsidP="00F222E9">
      <w:pPr>
        <w:pStyle w:val="ConsPlusNormal"/>
        <w:tabs>
          <w:tab w:val="left" w:pos="709"/>
        </w:tabs>
        <w:ind w:firstLine="709"/>
        <w:jc w:val="both"/>
        <w:rPr>
          <w:rFonts w:ascii="Times New Roman" w:hAnsi="Times New Roman" w:cs="Times New Roman"/>
          <w:sz w:val="28"/>
          <w:szCs w:val="28"/>
        </w:rPr>
      </w:pPr>
      <w:r w:rsidRPr="00F222E9">
        <w:rPr>
          <w:rFonts w:ascii="Times New Roman" w:hAnsi="Times New Roman" w:cs="Times New Roman"/>
          <w:sz w:val="28"/>
          <w:szCs w:val="28"/>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color w:val="FF0000"/>
          <w:sz w:val="28"/>
          <w:szCs w:val="28"/>
        </w:rPr>
        <w:t xml:space="preserve">   </w:t>
      </w:r>
      <w:r w:rsidRPr="00F222E9">
        <w:rPr>
          <w:rFonts w:ascii="Times New Roman"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Информационные стенды должны содержать:</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1) сведения о местонахождении, контактных телефонах, графике (режиме) работы</w:t>
      </w:r>
      <w:r w:rsidRPr="00F222E9">
        <w:rPr>
          <w:rFonts w:ascii="Times New Roman" w:eastAsia="Calibri" w:hAnsi="Times New Roman" w:cs="Times New Roman"/>
          <w:sz w:val="28"/>
          <w:szCs w:val="28"/>
        </w:rPr>
        <w:t xml:space="preserve"> </w:t>
      </w:r>
      <w:r w:rsidRPr="00F222E9">
        <w:rPr>
          <w:rFonts w:ascii="Times New Roman" w:hAnsi="Times New Roman" w:cs="Times New Roman"/>
          <w:sz w:val="28"/>
          <w:szCs w:val="28"/>
        </w:rPr>
        <w:t xml:space="preserve"> ООО;</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2) контактную информацию (телефон, адрес электронной почты, номер кабинета) должностных лиц, ответственных за прием документов;</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3) контактную информацию (телефон, адрес электронной почты) должностных лиц, ответственных за информирование;</w:t>
      </w:r>
    </w:p>
    <w:p w:rsidR="00F222E9" w:rsidRPr="00F222E9" w:rsidRDefault="00F222E9" w:rsidP="00F222E9">
      <w:pPr>
        <w:pStyle w:val="ConsPlusNormal"/>
        <w:tabs>
          <w:tab w:val="left" w:pos="709"/>
        </w:tabs>
        <w:ind w:firstLine="709"/>
        <w:jc w:val="both"/>
        <w:rPr>
          <w:rFonts w:ascii="Times New Roman" w:hAnsi="Times New Roman" w:cs="Times New Roman"/>
          <w:sz w:val="28"/>
          <w:szCs w:val="28"/>
        </w:rPr>
      </w:pPr>
      <w:r w:rsidRPr="00F222E9">
        <w:rPr>
          <w:rFonts w:ascii="Times New Roman" w:hAnsi="Times New Roman" w:cs="Times New Roman"/>
          <w:sz w:val="28"/>
          <w:szCs w:val="28"/>
        </w:rPr>
        <w:t>4)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Образец заполнения заявления о предоставлении муниципальной услуги.</w:t>
      </w: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222E9" w:rsidRPr="00F222E9" w:rsidRDefault="00F222E9" w:rsidP="00F222E9">
      <w:pPr>
        <w:pStyle w:val="ConsPlusNormal"/>
        <w:rPr>
          <w:rFonts w:ascii="Times New Roman" w:hAnsi="Times New Roman" w:cs="Times New Roman"/>
          <w:color w:val="FF0000"/>
          <w:sz w:val="28"/>
          <w:szCs w:val="28"/>
        </w:rPr>
      </w:pPr>
      <w:r w:rsidRPr="00F222E9">
        <w:rPr>
          <w:rFonts w:ascii="Times New Roman" w:hAnsi="Times New Roman" w:cs="Times New Roman"/>
          <w:color w:val="FF0000"/>
          <w:sz w:val="28"/>
          <w:szCs w:val="28"/>
        </w:rPr>
        <w:t xml:space="preserve"> </w:t>
      </w: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t>Показатели доступности и качества муниципальных услуг</w:t>
      </w:r>
    </w:p>
    <w:p w:rsidR="00F222E9" w:rsidRPr="00F222E9" w:rsidRDefault="00F222E9" w:rsidP="00F222E9">
      <w:pPr>
        <w:pStyle w:val="ConsPlusNormal"/>
        <w:ind w:firstLine="709"/>
        <w:jc w:val="both"/>
        <w:rPr>
          <w:rFonts w:ascii="Times New Roman" w:hAnsi="Times New Roman" w:cs="Times New Roman"/>
          <w:sz w:val="28"/>
          <w:szCs w:val="28"/>
        </w:rPr>
      </w:pPr>
    </w:p>
    <w:p w:rsidR="00F222E9" w:rsidRPr="00F222E9" w:rsidRDefault="00F222E9" w:rsidP="00F222E9">
      <w:pPr>
        <w:pStyle w:val="ConsPlusNormal"/>
        <w:ind w:firstLine="709"/>
        <w:jc w:val="both"/>
        <w:rPr>
          <w:rFonts w:ascii="Times New Roman" w:hAnsi="Times New Roman" w:cs="Times New Roman"/>
          <w:sz w:val="28"/>
          <w:szCs w:val="28"/>
        </w:rPr>
      </w:pPr>
      <w:r w:rsidRPr="00F222E9">
        <w:rPr>
          <w:rFonts w:ascii="Times New Roman" w:hAnsi="Times New Roman" w:cs="Times New Roman"/>
          <w:sz w:val="28"/>
          <w:szCs w:val="28"/>
        </w:rPr>
        <w:t>2.24. Показатели доступности и качества муниципальной услуги:</w:t>
      </w:r>
    </w:p>
    <w:p w:rsidR="00F222E9" w:rsidRPr="00F222E9" w:rsidRDefault="00F222E9" w:rsidP="00F222E9">
      <w:pPr>
        <w:pStyle w:val="ConsPlusNormal"/>
        <w:ind w:firstLine="709"/>
        <w:jc w:val="both"/>
        <w:rPr>
          <w:rFonts w:ascii="Times New Roman" w:hAnsi="Times New Roman" w:cs="Times New Roman"/>
          <w:sz w:val="28"/>
          <w:szCs w:val="28"/>
        </w:rPr>
      </w:pPr>
    </w:p>
    <w:tbl>
      <w:tblPr>
        <w:tblW w:w="964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6241"/>
        <w:gridCol w:w="1579"/>
        <w:gridCol w:w="1825"/>
      </w:tblGrid>
      <w:tr w:rsidR="00F222E9" w:rsidRPr="00F222E9" w:rsidTr="007F7168">
        <w:trPr>
          <w:trHeight w:val="540"/>
        </w:trPr>
        <w:tc>
          <w:tcPr>
            <w:tcW w:w="6241" w:type="dxa"/>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Показатели</w:t>
            </w:r>
          </w:p>
        </w:tc>
        <w:tc>
          <w:tcPr>
            <w:tcW w:w="1579" w:type="dxa"/>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Единица </w:t>
            </w:r>
            <w:r w:rsidRPr="00F222E9">
              <w:rPr>
                <w:rFonts w:ascii="Times New Roman" w:hAnsi="Times New Roman"/>
                <w:sz w:val="28"/>
                <w:szCs w:val="28"/>
              </w:rPr>
              <w:br/>
              <w:t>измерения</w:t>
            </w:r>
          </w:p>
        </w:tc>
        <w:tc>
          <w:tcPr>
            <w:tcW w:w="1825" w:type="dxa"/>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Нормативное</w:t>
            </w:r>
            <w:r w:rsidRPr="00F222E9">
              <w:rPr>
                <w:rFonts w:ascii="Times New Roman" w:hAnsi="Times New Roman"/>
                <w:sz w:val="28"/>
                <w:szCs w:val="28"/>
              </w:rPr>
              <w:br/>
              <w:t xml:space="preserve"> значение  </w:t>
            </w:r>
            <w:r w:rsidRPr="00F222E9">
              <w:rPr>
                <w:rFonts w:ascii="Times New Roman" w:hAnsi="Times New Roman"/>
                <w:sz w:val="28"/>
                <w:szCs w:val="28"/>
              </w:rPr>
              <w:br/>
              <w:t>показателя</w:t>
            </w:r>
          </w:p>
        </w:tc>
      </w:tr>
      <w:tr w:rsidR="00F222E9" w:rsidRPr="00F222E9" w:rsidTr="007F7168">
        <w:tc>
          <w:tcPr>
            <w:tcW w:w="9645" w:type="dxa"/>
            <w:gridSpan w:val="3"/>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Показатели доступности                          </w:t>
            </w:r>
          </w:p>
        </w:tc>
      </w:tr>
      <w:tr w:rsidR="00F222E9" w:rsidRPr="00F222E9" w:rsidTr="007F7168">
        <w:trPr>
          <w:trHeight w:val="274"/>
        </w:trPr>
        <w:tc>
          <w:tcPr>
            <w:tcW w:w="6241" w:type="dxa"/>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Наличие возможности получения муниципальной  услуги в  электронном  виде  (в  соответствии  с   этапами перевода муниципальных услуг  на  предоставление  в электронном виде)                             </w:t>
            </w:r>
          </w:p>
        </w:tc>
        <w:tc>
          <w:tcPr>
            <w:tcW w:w="1579"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да/нет</w:t>
            </w:r>
          </w:p>
        </w:tc>
        <w:tc>
          <w:tcPr>
            <w:tcW w:w="1825"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да</w:t>
            </w:r>
          </w:p>
        </w:tc>
      </w:tr>
      <w:tr w:rsidR="00F222E9" w:rsidRPr="00F222E9" w:rsidTr="007F7168">
        <w:tc>
          <w:tcPr>
            <w:tcW w:w="9645" w:type="dxa"/>
            <w:gridSpan w:val="3"/>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Показатели качества                           </w:t>
            </w:r>
          </w:p>
        </w:tc>
      </w:tr>
      <w:tr w:rsidR="00F222E9" w:rsidRPr="00F222E9" w:rsidTr="007F7168">
        <w:trPr>
          <w:trHeight w:val="720"/>
        </w:trPr>
        <w:tc>
          <w:tcPr>
            <w:tcW w:w="6241" w:type="dxa"/>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Удельный вес    заявлений граждан, рассмотренных  в  установленный  срок,  в общем  </w:t>
            </w:r>
            <w:r w:rsidRPr="00F222E9">
              <w:rPr>
                <w:rFonts w:ascii="Times New Roman" w:hAnsi="Times New Roman"/>
                <w:sz w:val="28"/>
                <w:szCs w:val="28"/>
              </w:rPr>
              <w:lastRenderedPageBreak/>
              <w:t xml:space="preserve">количестве   обращений граждан                             </w:t>
            </w:r>
          </w:p>
        </w:tc>
        <w:tc>
          <w:tcPr>
            <w:tcW w:w="1579"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lastRenderedPageBreak/>
              <w:t>%</w:t>
            </w:r>
          </w:p>
        </w:tc>
        <w:tc>
          <w:tcPr>
            <w:tcW w:w="1825"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100</w:t>
            </w:r>
          </w:p>
        </w:tc>
      </w:tr>
      <w:tr w:rsidR="00F222E9" w:rsidRPr="00F222E9" w:rsidTr="007F7168">
        <w:trPr>
          <w:trHeight w:val="375"/>
        </w:trPr>
        <w:tc>
          <w:tcPr>
            <w:tcW w:w="6241" w:type="dxa"/>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lastRenderedPageBreak/>
              <w:t xml:space="preserve">Удельный вес обоснованных жалоб в  общем количестве     заявлений     о      предоставлении муниципальной услуги  в ООО                              </w:t>
            </w:r>
          </w:p>
        </w:tc>
        <w:tc>
          <w:tcPr>
            <w:tcW w:w="1579"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w:t>
            </w:r>
          </w:p>
        </w:tc>
        <w:tc>
          <w:tcPr>
            <w:tcW w:w="1825"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0</w:t>
            </w:r>
          </w:p>
        </w:tc>
      </w:tr>
      <w:tr w:rsidR="00F222E9" w:rsidRPr="00F222E9" w:rsidTr="007F7168">
        <w:trPr>
          <w:trHeight w:val="423"/>
        </w:trPr>
        <w:tc>
          <w:tcPr>
            <w:tcW w:w="6241" w:type="dxa"/>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В ООО ведется учет проверок качества оказания муниципальных услуг, имеется книга (журнал) регистрации жалоб на качество оказания муниципальных услуг</w:t>
            </w:r>
          </w:p>
        </w:tc>
        <w:tc>
          <w:tcPr>
            <w:tcW w:w="1579"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да/нет</w:t>
            </w:r>
          </w:p>
        </w:tc>
        <w:tc>
          <w:tcPr>
            <w:tcW w:w="1825"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да</w:t>
            </w:r>
          </w:p>
        </w:tc>
      </w:tr>
      <w:tr w:rsidR="00F222E9" w:rsidRPr="00F222E9" w:rsidTr="007F7168">
        <w:trPr>
          <w:trHeight w:val="540"/>
        </w:trPr>
        <w:tc>
          <w:tcPr>
            <w:tcW w:w="6241" w:type="dxa"/>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Доля уроков, для которых предоставлены сведения об изучаемых темах</w:t>
            </w:r>
          </w:p>
        </w:tc>
        <w:tc>
          <w:tcPr>
            <w:tcW w:w="1579"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w:t>
            </w:r>
          </w:p>
        </w:tc>
        <w:tc>
          <w:tcPr>
            <w:tcW w:w="1825"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не менее 80</w:t>
            </w:r>
          </w:p>
        </w:tc>
      </w:tr>
      <w:tr w:rsidR="00F222E9" w:rsidRPr="00F222E9" w:rsidTr="007F7168">
        <w:trPr>
          <w:trHeight w:val="540"/>
        </w:trPr>
        <w:tc>
          <w:tcPr>
            <w:tcW w:w="6241" w:type="dxa"/>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Срок размещения в электронном журнале (электронном дневнике) информации об оценках на уровне начального и основного общего образования от даты проведения урока или даты выполнения учащимся работы, по итогам которых выставлена оценка</w:t>
            </w:r>
          </w:p>
        </w:tc>
        <w:tc>
          <w:tcPr>
            <w:tcW w:w="1579"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дни</w:t>
            </w:r>
          </w:p>
        </w:tc>
        <w:tc>
          <w:tcPr>
            <w:tcW w:w="1825"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не более 3</w:t>
            </w:r>
          </w:p>
        </w:tc>
      </w:tr>
      <w:tr w:rsidR="00F222E9" w:rsidRPr="00F222E9" w:rsidTr="007F7168">
        <w:trPr>
          <w:trHeight w:val="274"/>
        </w:trPr>
        <w:tc>
          <w:tcPr>
            <w:tcW w:w="6241" w:type="dxa"/>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Срок размещения в электронном журнале (электронном дневнике) информации об оценках на уровне среднего общего образования от даты проведения урока или даты выполнения учащимся работы, по итогам которых выставлена оценка</w:t>
            </w:r>
          </w:p>
        </w:tc>
        <w:tc>
          <w:tcPr>
            <w:tcW w:w="1579"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дни</w:t>
            </w:r>
          </w:p>
        </w:tc>
        <w:tc>
          <w:tcPr>
            <w:tcW w:w="1825"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не более 3</w:t>
            </w:r>
          </w:p>
        </w:tc>
      </w:tr>
      <w:tr w:rsidR="00F222E9" w:rsidRPr="00F222E9" w:rsidTr="007F7168">
        <w:trPr>
          <w:trHeight w:val="540"/>
        </w:trPr>
        <w:tc>
          <w:tcPr>
            <w:tcW w:w="6241" w:type="dxa"/>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Срок размещения в электронном журнале (электронном дневнике) информации об оценках по итогам учебного периода (четверти, полугодия,  учебного года) от даты окончания учебного периода</w:t>
            </w:r>
          </w:p>
        </w:tc>
        <w:tc>
          <w:tcPr>
            <w:tcW w:w="1579"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дни</w:t>
            </w:r>
          </w:p>
        </w:tc>
        <w:tc>
          <w:tcPr>
            <w:tcW w:w="1825"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не более 2</w:t>
            </w:r>
          </w:p>
        </w:tc>
      </w:tr>
      <w:tr w:rsidR="00F222E9" w:rsidRPr="00F222E9" w:rsidTr="007F7168">
        <w:trPr>
          <w:trHeight w:val="540"/>
        </w:trPr>
        <w:tc>
          <w:tcPr>
            <w:tcW w:w="6241" w:type="dxa"/>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Срок размещения в электронном журнале (электронном дневнике) информации о пропусках уроков от даты проведения урока</w:t>
            </w:r>
          </w:p>
        </w:tc>
        <w:tc>
          <w:tcPr>
            <w:tcW w:w="1579"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дни</w:t>
            </w:r>
          </w:p>
        </w:tc>
        <w:tc>
          <w:tcPr>
            <w:tcW w:w="1825"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не более 2</w:t>
            </w:r>
          </w:p>
        </w:tc>
      </w:tr>
      <w:tr w:rsidR="00F222E9" w:rsidRPr="00F222E9" w:rsidTr="007F7168">
        <w:trPr>
          <w:trHeight w:val="540"/>
        </w:trPr>
        <w:tc>
          <w:tcPr>
            <w:tcW w:w="6241" w:type="dxa"/>
            <w:hideMark/>
          </w:tcPr>
          <w:p w:rsidR="00F222E9" w:rsidRPr="00F222E9" w:rsidRDefault="00F222E9" w:rsidP="00A67F13">
            <w:pPr>
              <w:tabs>
                <w:tab w:val="left" w:pos="615"/>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Доля оценок и отметок пропусков уроков, выставленных своевременно в электронный журнал (электронный дневник), от общего количества оценок и отметок пропусков уроков, выставленных в электронный журнал (электронный дневник) за рассматриваемый период</w:t>
            </w:r>
          </w:p>
        </w:tc>
        <w:tc>
          <w:tcPr>
            <w:tcW w:w="1579"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w:t>
            </w:r>
          </w:p>
        </w:tc>
        <w:tc>
          <w:tcPr>
            <w:tcW w:w="1825"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не менее 100</w:t>
            </w:r>
          </w:p>
        </w:tc>
      </w:tr>
      <w:tr w:rsidR="00F222E9" w:rsidRPr="00F222E9" w:rsidTr="007F7168">
        <w:trPr>
          <w:trHeight w:val="1073"/>
        </w:trPr>
        <w:tc>
          <w:tcPr>
            <w:tcW w:w="6241" w:type="dxa"/>
            <w:hideMark/>
          </w:tcPr>
          <w:p w:rsidR="00F222E9" w:rsidRPr="00F222E9" w:rsidRDefault="00F222E9" w:rsidP="00A67F13">
            <w:pPr>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Соответствие сведений, отражаемых в электронном журнале, электронном журнале) сведениям в другой учебно-педагогической документации ООО, которая ведется в том числе и в традиционной бумажной форме</w:t>
            </w:r>
          </w:p>
        </w:tc>
        <w:tc>
          <w:tcPr>
            <w:tcW w:w="1579"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w:t>
            </w:r>
          </w:p>
        </w:tc>
        <w:tc>
          <w:tcPr>
            <w:tcW w:w="1825" w:type="dxa"/>
            <w:vAlign w:val="center"/>
            <w:hideMark/>
          </w:tcPr>
          <w:p w:rsidR="00F222E9" w:rsidRPr="00F222E9" w:rsidRDefault="00F222E9" w:rsidP="00A67F13">
            <w:pPr>
              <w:autoSpaceDE w:val="0"/>
              <w:autoSpaceDN w:val="0"/>
              <w:adjustRightInd w:val="0"/>
              <w:spacing w:after="0" w:line="240" w:lineRule="auto"/>
              <w:jc w:val="center"/>
              <w:rPr>
                <w:rFonts w:ascii="Times New Roman" w:hAnsi="Times New Roman"/>
                <w:sz w:val="28"/>
                <w:szCs w:val="28"/>
              </w:rPr>
            </w:pPr>
            <w:r w:rsidRPr="00F222E9">
              <w:rPr>
                <w:rFonts w:ascii="Times New Roman" w:hAnsi="Times New Roman"/>
                <w:sz w:val="28"/>
                <w:szCs w:val="28"/>
              </w:rPr>
              <w:t>100</w:t>
            </w:r>
          </w:p>
        </w:tc>
      </w:tr>
    </w:tbl>
    <w:p w:rsidR="00F222E9" w:rsidRPr="00F222E9" w:rsidRDefault="00F222E9" w:rsidP="00F222E9">
      <w:pPr>
        <w:pStyle w:val="ConsPlusNormal"/>
        <w:ind w:firstLine="709"/>
        <w:jc w:val="both"/>
        <w:rPr>
          <w:rFonts w:ascii="Times New Roman" w:hAnsi="Times New Roman" w:cs="Times New Roman"/>
          <w:sz w:val="28"/>
          <w:szCs w:val="28"/>
        </w:rPr>
      </w:pPr>
    </w:p>
    <w:p w:rsidR="00F222E9" w:rsidRDefault="00F222E9" w:rsidP="00F222E9">
      <w:pPr>
        <w:widowControl w:val="0"/>
        <w:autoSpaceDE w:val="0"/>
        <w:autoSpaceDN w:val="0"/>
        <w:adjustRightInd w:val="0"/>
        <w:spacing w:after="0" w:line="240" w:lineRule="auto"/>
        <w:jc w:val="center"/>
        <w:outlineLvl w:val="2"/>
        <w:rPr>
          <w:rFonts w:ascii="Times New Roman" w:hAnsi="Times New Roman"/>
          <w:b/>
          <w:sz w:val="28"/>
          <w:szCs w:val="28"/>
        </w:rPr>
      </w:pPr>
    </w:p>
    <w:p w:rsidR="00F222E9" w:rsidRPr="00F222E9" w:rsidRDefault="00F222E9" w:rsidP="00F222E9">
      <w:pPr>
        <w:widowControl w:val="0"/>
        <w:autoSpaceDE w:val="0"/>
        <w:autoSpaceDN w:val="0"/>
        <w:adjustRightInd w:val="0"/>
        <w:spacing w:after="0" w:line="240" w:lineRule="auto"/>
        <w:jc w:val="center"/>
        <w:outlineLvl w:val="2"/>
        <w:rPr>
          <w:rFonts w:ascii="Times New Roman" w:hAnsi="Times New Roman"/>
          <w:b/>
          <w:sz w:val="28"/>
          <w:szCs w:val="28"/>
        </w:rPr>
      </w:pPr>
      <w:r w:rsidRPr="00F222E9">
        <w:rPr>
          <w:rFonts w:ascii="Times New Roman" w:hAnsi="Times New Roman"/>
          <w:b/>
          <w:sz w:val="28"/>
          <w:szCs w:val="28"/>
        </w:rPr>
        <w:lastRenderedPageBreak/>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222E9" w:rsidRPr="00F222E9" w:rsidRDefault="00F222E9" w:rsidP="00F222E9">
      <w:pPr>
        <w:widowControl w:val="0"/>
        <w:autoSpaceDE w:val="0"/>
        <w:autoSpaceDN w:val="0"/>
        <w:adjustRightInd w:val="0"/>
        <w:spacing w:after="0" w:line="240" w:lineRule="auto"/>
        <w:jc w:val="center"/>
        <w:outlineLvl w:val="2"/>
        <w:rPr>
          <w:rFonts w:ascii="Times New Roman" w:hAnsi="Times New Roman"/>
          <w:sz w:val="28"/>
          <w:szCs w:val="28"/>
        </w:rPr>
      </w:pPr>
    </w:p>
    <w:p w:rsidR="00F222E9" w:rsidRPr="00F222E9" w:rsidRDefault="00F222E9" w:rsidP="00F222E9">
      <w:pPr>
        <w:tabs>
          <w:tab w:val="left" w:pos="1560"/>
        </w:tabs>
        <w:autoSpaceDE w:val="0"/>
        <w:autoSpaceDN w:val="0"/>
        <w:spacing w:after="0" w:line="240" w:lineRule="auto"/>
        <w:jc w:val="both"/>
        <w:rPr>
          <w:rFonts w:ascii="Times New Roman" w:hAnsi="Times New Roman"/>
          <w:sz w:val="28"/>
          <w:szCs w:val="28"/>
        </w:rPr>
      </w:pPr>
      <w:r w:rsidRPr="00F222E9">
        <w:rPr>
          <w:rFonts w:ascii="Times New Roman" w:hAnsi="Times New Roman"/>
          <w:sz w:val="28"/>
          <w:szCs w:val="28"/>
        </w:rPr>
        <w:t xml:space="preserve">            2.25. Муниципальная услуга в многофункциональных центрах предоставления государственных и муниципальных услуг (далее – МФЦ) не предоставляется. </w:t>
      </w:r>
    </w:p>
    <w:p w:rsidR="00F222E9" w:rsidRPr="00F222E9" w:rsidRDefault="00F222E9" w:rsidP="00F222E9">
      <w:pPr>
        <w:tabs>
          <w:tab w:val="left" w:pos="709"/>
          <w:tab w:val="left" w:pos="1560"/>
        </w:tabs>
        <w:autoSpaceDE w:val="0"/>
        <w:autoSpaceDN w:val="0"/>
        <w:spacing w:after="0" w:line="240" w:lineRule="auto"/>
        <w:jc w:val="both"/>
        <w:rPr>
          <w:rFonts w:ascii="Times New Roman" w:hAnsi="Times New Roman"/>
          <w:sz w:val="28"/>
          <w:szCs w:val="28"/>
        </w:rPr>
      </w:pPr>
      <w:r w:rsidRPr="00F222E9">
        <w:rPr>
          <w:rFonts w:ascii="Times New Roman" w:hAnsi="Times New Roman"/>
          <w:sz w:val="28"/>
          <w:szCs w:val="28"/>
        </w:rPr>
        <w:t xml:space="preserve">            2.26. Получение муниципальной </w:t>
      </w:r>
      <w:r w:rsidRPr="00F222E9">
        <w:rPr>
          <w:rFonts w:ascii="Times New Roman" w:hAnsi="Times New Roman"/>
          <w:color w:val="000000"/>
          <w:sz w:val="28"/>
          <w:szCs w:val="28"/>
        </w:rPr>
        <w:t>услуги</w:t>
      </w:r>
      <w:r w:rsidRPr="00F222E9">
        <w:rPr>
          <w:rFonts w:ascii="Times New Roman" w:hAnsi="Times New Roman"/>
          <w:sz w:val="28"/>
          <w:szCs w:val="28"/>
        </w:rPr>
        <w:t xml:space="preserve"> в электронной форме посредством ГИС ЭО заявителем осуществляется без участия ООО после прохождения заявителем идентификации, аутентификации и авторизации в ГИС ЭО с использованием учетной записи портала Госуслуг с типом «подтвержденная учетная запись». </w:t>
      </w:r>
    </w:p>
    <w:p w:rsidR="00F222E9" w:rsidRPr="00F222E9" w:rsidRDefault="00F222E9" w:rsidP="00F222E9">
      <w:pPr>
        <w:tabs>
          <w:tab w:val="left" w:pos="709"/>
          <w:tab w:val="left" w:pos="1560"/>
        </w:tabs>
        <w:autoSpaceDE w:val="0"/>
        <w:autoSpaceDN w:val="0"/>
        <w:spacing w:after="0" w:line="240" w:lineRule="auto"/>
        <w:jc w:val="both"/>
        <w:rPr>
          <w:rFonts w:ascii="Times New Roman" w:hAnsi="Times New Roman"/>
          <w:sz w:val="28"/>
          <w:szCs w:val="28"/>
        </w:rPr>
      </w:pPr>
      <w:r w:rsidRPr="00F222E9">
        <w:rPr>
          <w:rFonts w:ascii="Times New Roman" w:hAnsi="Times New Roman"/>
          <w:sz w:val="28"/>
          <w:szCs w:val="28"/>
        </w:rPr>
        <w:t xml:space="preserve">            2.27. Получение </w:t>
      </w:r>
      <w:r w:rsidRPr="00F222E9">
        <w:rPr>
          <w:rFonts w:ascii="Times New Roman" w:hAnsi="Times New Roman"/>
          <w:color w:val="000000"/>
          <w:sz w:val="28"/>
          <w:szCs w:val="28"/>
        </w:rPr>
        <w:t>услуги</w:t>
      </w:r>
      <w:r w:rsidRPr="00F222E9">
        <w:rPr>
          <w:rFonts w:ascii="Times New Roman" w:hAnsi="Times New Roman"/>
          <w:sz w:val="28"/>
          <w:szCs w:val="28"/>
        </w:rPr>
        <w:t xml:space="preserve"> посредством ГИС ЭО предусматривает:</w:t>
      </w:r>
    </w:p>
    <w:p w:rsidR="00F222E9" w:rsidRPr="00F222E9" w:rsidRDefault="00F222E9" w:rsidP="00F222E9">
      <w:pPr>
        <w:pStyle w:val="ConsPlusNormal"/>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1) ознакомление заявителя с локальными актами ООО, определяющими порядок ведения электронного дневника и электронного журнала;</w:t>
      </w:r>
    </w:p>
    <w:p w:rsidR="00F222E9" w:rsidRPr="00F222E9" w:rsidRDefault="00F222E9" w:rsidP="00F222E9">
      <w:pPr>
        <w:widowControl w:val="0"/>
        <w:tabs>
          <w:tab w:val="left" w:pos="993"/>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2) самостоятельное получение заявителем учетной записи портала Госуслуг с типом «подтвержденная учетная запись» для доступа в ГИС ЭО;</w:t>
      </w:r>
    </w:p>
    <w:p w:rsidR="00F222E9" w:rsidRPr="00F222E9" w:rsidRDefault="00F222E9" w:rsidP="00F222E9">
      <w:pPr>
        <w:tabs>
          <w:tab w:val="left" w:pos="709"/>
        </w:tabs>
        <w:spacing w:after="0" w:line="240" w:lineRule="auto"/>
        <w:jc w:val="both"/>
        <w:rPr>
          <w:rFonts w:ascii="Times New Roman" w:hAnsi="Times New Roman"/>
          <w:sz w:val="28"/>
          <w:szCs w:val="28"/>
        </w:rPr>
      </w:pPr>
      <w:r w:rsidRPr="00F222E9">
        <w:rPr>
          <w:rFonts w:ascii="Times New Roman" w:hAnsi="Times New Roman"/>
          <w:bCs/>
          <w:color w:val="000000"/>
          <w:sz w:val="28"/>
          <w:szCs w:val="28"/>
        </w:rPr>
        <w:t xml:space="preserve">            2.28. </w:t>
      </w:r>
      <w:r w:rsidRPr="00F222E9">
        <w:rPr>
          <w:rFonts w:ascii="Times New Roman" w:hAnsi="Times New Roman"/>
          <w:sz w:val="28"/>
          <w:szCs w:val="28"/>
        </w:rPr>
        <w:t>Основанием для начала предоставления муниципальной услуги посредством ГИС ЭО является идентификация, аутентификация и авторизация заявителя в ГИС ЭО с использованием учетной записи портала Госуслуг.</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2.29. Предоставление  муниципальной услуги посредством ГИС ЭО включает в себя:</w:t>
      </w:r>
    </w:p>
    <w:p w:rsidR="00F222E9" w:rsidRPr="00F222E9" w:rsidRDefault="00F222E9" w:rsidP="00F222E9">
      <w:pPr>
        <w:widowControl w:val="0"/>
        <w:tabs>
          <w:tab w:val="left" w:pos="709"/>
          <w:tab w:val="left" w:pos="1418"/>
        </w:tabs>
        <w:autoSpaceDE w:val="0"/>
        <w:autoSpaceDN w:val="0"/>
        <w:adjustRightInd w:val="0"/>
        <w:spacing w:after="0" w:line="240" w:lineRule="auto"/>
        <w:ind w:firstLine="709"/>
        <w:jc w:val="both"/>
        <w:rPr>
          <w:rFonts w:ascii="Times New Roman" w:hAnsi="Times New Roman"/>
          <w:color w:val="000000" w:themeColor="text1"/>
          <w:sz w:val="28"/>
          <w:szCs w:val="28"/>
        </w:rPr>
      </w:pPr>
      <w:r w:rsidRPr="00F222E9">
        <w:rPr>
          <w:rFonts w:ascii="Times New Roman" w:hAnsi="Times New Roman"/>
          <w:sz w:val="28"/>
          <w:szCs w:val="28"/>
        </w:rPr>
        <w:t>1) организацию доступа к ГИС ЭО заявителям через общедоступный web-адрес https://giseo.rkomi.</w:t>
      </w:r>
      <w:r w:rsidRPr="00F222E9">
        <w:rPr>
          <w:rFonts w:ascii="Times New Roman" w:hAnsi="Times New Roman"/>
          <w:color w:val="000000" w:themeColor="text1"/>
          <w:sz w:val="28"/>
          <w:szCs w:val="28"/>
        </w:rPr>
        <w:t>ru/ с возможностью использования заявителями для идентификации, аутентификации и авторизации в ГИС ЭО  учетной записи портала Госуслуг;</w:t>
      </w:r>
      <w:r w:rsidRPr="00F222E9">
        <w:rPr>
          <w:rFonts w:ascii="Times New Roman" w:hAnsi="Times New Roman"/>
          <w:bCs/>
          <w:color w:val="000000" w:themeColor="text1"/>
          <w:sz w:val="28"/>
          <w:szCs w:val="28"/>
          <w:shd w:val="clear" w:color="auto" w:fill="FFFFFF"/>
        </w:rPr>
        <w:t xml:space="preserve">  </w:t>
      </w:r>
    </w:p>
    <w:p w:rsidR="00F222E9" w:rsidRPr="00F222E9" w:rsidRDefault="00F222E9" w:rsidP="00F222E9">
      <w:pPr>
        <w:pStyle w:val="ConsPlusNormal"/>
        <w:ind w:firstLine="540"/>
        <w:jc w:val="both"/>
        <w:rPr>
          <w:rFonts w:ascii="Times New Roman" w:hAnsi="Times New Roman" w:cs="Times New Roman"/>
          <w:sz w:val="28"/>
          <w:szCs w:val="28"/>
        </w:rPr>
      </w:pPr>
      <w:r w:rsidRPr="00F222E9">
        <w:rPr>
          <w:rFonts w:ascii="Times New Roman" w:hAnsi="Times New Roman" w:cs="Times New Roman"/>
          <w:color w:val="000000" w:themeColor="text1"/>
          <w:sz w:val="28"/>
          <w:szCs w:val="28"/>
        </w:rPr>
        <w:t xml:space="preserve">   2) предоставление заявителям возможности</w:t>
      </w:r>
      <w:r w:rsidRPr="00F222E9">
        <w:rPr>
          <w:rFonts w:ascii="Times New Roman" w:hAnsi="Times New Roman" w:cs="Times New Roman"/>
          <w:sz w:val="28"/>
          <w:szCs w:val="28"/>
        </w:rPr>
        <w:t xml:space="preserve"> доступа к ГИС ЭО с любого компьютера, подключенного к  информационно-телекоммуникационной сети «Интернет», без установки на клиентском компьютере дополнительного программного обеспечения, кроме операционной системы и интернет-браузера;</w:t>
      </w:r>
    </w:p>
    <w:p w:rsidR="00F222E9" w:rsidRPr="00F222E9" w:rsidRDefault="00F222E9" w:rsidP="00F222E9">
      <w:pPr>
        <w:pStyle w:val="ConsPlusNormal"/>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3) обеспечение защиты информации от несанкционированного доступа и копирования, передачу данных через информационно-телекоммуникационную  сеть «Интернет»  с использованием защищенных  протоколов передачи данных; </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4) обеспечение авторизированного доступа получателям</w:t>
      </w:r>
      <w:r w:rsidRPr="00F222E9">
        <w:rPr>
          <w:rFonts w:ascii="Times New Roman" w:hAnsi="Times New Roman" w:cs="Times New Roman"/>
          <w:color w:val="FF0000"/>
          <w:sz w:val="28"/>
          <w:szCs w:val="28"/>
        </w:rPr>
        <w:t xml:space="preserve"> </w:t>
      </w:r>
      <w:r w:rsidRPr="00F222E9">
        <w:rPr>
          <w:rFonts w:ascii="Times New Roman" w:hAnsi="Times New Roman" w:cs="Times New Roman"/>
          <w:sz w:val="28"/>
          <w:szCs w:val="28"/>
        </w:rPr>
        <w:t>муниципальной услуги  к информации, ограниченной сведениями, которые являются персональными данными только того учащегося, чьим родителем или законным представителем является получатель муниципальной услуги;</w:t>
      </w:r>
    </w:p>
    <w:p w:rsidR="00F222E9" w:rsidRPr="00F222E9" w:rsidRDefault="00F222E9" w:rsidP="00F222E9">
      <w:pPr>
        <w:pStyle w:val="affffff4"/>
        <w:tabs>
          <w:tab w:val="left" w:pos="709"/>
          <w:tab w:val="left" w:pos="993"/>
        </w:tabs>
        <w:spacing w:after="0"/>
        <w:rPr>
          <w:sz w:val="28"/>
          <w:szCs w:val="28"/>
        </w:rPr>
      </w:pPr>
      <w:r w:rsidRPr="00F222E9">
        <w:rPr>
          <w:sz w:val="28"/>
          <w:szCs w:val="28"/>
        </w:rPr>
        <w:t xml:space="preserve">            5)  ведение ООО в ГИС ЭО электронного дневника и электронного журнала успеваемости; </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6) предоставление получателю муниципальной услуги в электронной форме  информации и сведений, содержащихся в ГИС ЭО:</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 информации о текущей успеваемости учащегося;</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 сведений  о расписании занятий на текущий учебный период, перечне изучаемых тем и содержании выдаваемых учащемуся домашних заданий на уроках текущего учебного периода;</w:t>
      </w:r>
    </w:p>
    <w:p w:rsidR="00F222E9" w:rsidRPr="00F222E9" w:rsidRDefault="00F222E9" w:rsidP="00F222E9">
      <w:pPr>
        <w:pStyle w:val="ConsPlusNormal"/>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 информации о  результатах текущего контроля успеваемости, промежуточной </w:t>
      </w:r>
      <w:r w:rsidRPr="00F222E9">
        <w:rPr>
          <w:rFonts w:ascii="Times New Roman" w:hAnsi="Times New Roman" w:cs="Times New Roman"/>
          <w:sz w:val="28"/>
          <w:szCs w:val="28"/>
        </w:rPr>
        <w:lastRenderedPageBreak/>
        <w:t>и итоговой аттестации учащегося, включая сведения об успеваемости;</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 сведений о посещаемости уроков учащимися за текущий учебный период.</w:t>
      </w:r>
    </w:p>
    <w:p w:rsidR="00F222E9" w:rsidRPr="00F222E9" w:rsidRDefault="00F222E9" w:rsidP="00F222E9">
      <w:pPr>
        <w:pStyle w:val="ConsPlusNormal"/>
        <w:tabs>
          <w:tab w:val="left" w:pos="709"/>
        </w:tabs>
        <w:ind w:firstLine="540"/>
        <w:jc w:val="both"/>
        <w:rPr>
          <w:rFonts w:ascii="Times New Roman" w:hAnsi="Times New Roman" w:cs="Times New Roman"/>
          <w:color w:val="FF0000"/>
          <w:sz w:val="28"/>
          <w:szCs w:val="28"/>
        </w:rPr>
      </w:pPr>
      <w:r w:rsidRPr="00F222E9">
        <w:rPr>
          <w:rFonts w:ascii="Times New Roman" w:hAnsi="Times New Roman" w:cs="Times New Roman"/>
          <w:sz w:val="28"/>
          <w:szCs w:val="28"/>
        </w:rPr>
        <w:t xml:space="preserve"> </w:t>
      </w: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hAnsi="Times New Roman"/>
          <w:color w:val="FF0000"/>
          <w:sz w:val="28"/>
          <w:szCs w:val="28"/>
        </w:rPr>
      </w:pPr>
      <w:r w:rsidRPr="00F222E9">
        <w:rPr>
          <w:rFonts w:ascii="Times New Roman" w:hAnsi="Times New Roman"/>
          <w:sz w:val="28"/>
          <w:szCs w:val="28"/>
        </w:rPr>
        <w:t xml:space="preserve">  </w:t>
      </w:r>
    </w:p>
    <w:p w:rsidR="00F222E9" w:rsidRPr="00F222E9" w:rsidRDefault="00F222E9" w:rsidP="00F222E9">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F222E9">
        <w:rPr>
          <w:rFonts w:ascii="Times New Roman" w:hAnsi="Times New Roman"/>
          <w:b/>
          <w:sz w:val="28"/>
          <w:szCs w:val="28"/>
          <w:lang w:val="en-US"/>
        </w:rPr>
        <w:t>III</w:t>
      </w:r>
      <w:r w:rsidRPr="00F222E9">
        <w:rPr>
          <w:rFonts w:ascii="Times New Roman" w:hAnsi="Times New Roman"/>
          <w:b/>
          <w:sz w:val="28"/>
          <w:szCs w:val="28"/>
        </w:rPr>
        <w:t>. Состав, последовательность и сроки выполнения</w:t>
      </w:r>
    </w:p>
    <w:p w:rsidR="00F222E9" w:rsidRPr="00F222E9" w:rsidRDefault="00F222E9" w:rsidP="00F222E9">
      <w:pPr>
        <w:widowControl w:val="0"/>
        <w:autoSpaceDE w:val="0"/>
        <w:autoSpaceDN w:val="0"/>
        <w:adjustRightInd w:val="0"/>
        <w:spacing w:after="0" w:line="240" w:lineRule="auto"/>
        <w:ind w:firstLine="709"/>
        <w:jc w:val="center"/>
        <w:rPr>
          <w:rFonts w:ascii="Times New Roman" w:hAnsi="Times New Roman"/>
          <w:b/>
          <w:sz w:val="28"/>
          <w:szCs w:val="28"/>
        </w:rPr>
      </w:pPr>
      <w:r w:rsidRPr="00F222E9">
        <w:rPr>
          <w:rFonts w:ascii="Times New Roman" w:hAnsi="Times New Roman"/>
          <w:b/>
          <w:sz w:val="28"/>
          <w:szCs w:val="28"/>
        </w:rPr>
        <w:t xml:space="preserve">административных процедур, требования к порядку их выполнения, </w:t>
      </w:r>
      <w:r w:rsidRPr="00F222E9">
        <w:rPr>
          <w:rFonts w:ascii="Times New Roman" w:hAnsi="Times New Roman"/>
          <w:b/>
          <w:color w:val="2D2D2D"/>
          <w:spacing w:val="2"/>
          <w:sz w:val="28"/>
          <w:szCs w:val="28"/>
          <w:shd w:val="clear" w:color="auto" w:fill="FFFFFF"/>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222E9" w:rsidRPr="00F222E9" w:rsidRDefault="00F222E9" w:rsidP="00F222E9">
      <w:pPr>
        <w:widowControl w:val="0"/>
        <w:autoSpaceDE w:val="0"/>
        <w:autoSpaceDN w:val="0"/>
        <w:adjustRightInd w:val="0"/>
        <w:spacing w:after="0" w:line="240" w:lineRule="auto"/>
        <w:ind w:firstLine="709"/>
        <w:jc w:val="center"/>
        <w:rPr>
          <w:rFonts w:ascii="Times New Roman" w:hAnsi="Times New Roman"/>
          <w:sz w:val="28"/>
          <w:szCs w:val="28"/>
        </w:rPr>
      </w:pP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F222E9">
        <w:rPr>
          <w:rFonts w:ascii="Times New Roman" w:eastAsia="Times New Roman" w:hAnsi="Times New Roman"/>
          <w:b/>
          <w:sz w:val="28"/>
          <w:szCs w:val="28"/>
        </w:rPr>
        <w:t>Состав административных процедур  по предоставлению муниципальной услуги</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b/>
          <w:sz w:val="28"/>
          <w:szCs w:val="28"/>
        </w:rPr>
      </w:pP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3.1. Предоставление муниципальной услуги включает в себя следующие административные процедуры:</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  прием и регистрация заявления о предоставлении муниципальной услуги;</w:t>
      </w: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 принятие</w:t>
      </w:r>
      <w:r w:rsidRPr="00F222E9">
        <w:rPr>
          <w:rFonts w:ascii="Times New Roman" w:hAnsi="Times New Roman"/>
          <w:sz w:val="28"/>
          <w:szCs w:val="28"/>
        </w:rPr>
        <w:t xml:space="preserve">  </w:t>
      </w:r>
      <w:r w:rsidRPr="00F222E9">
        <w:rPr>
          <w:rFonts w:ascii="Times New Roman" w:eastAsia="Times New Roman" w:hAnsi="Times New Roman"/>
          <w:sz w:val="28"/>
          <w:szCs w:val="28"/>
        </w:rPr>
        <w:t xml:space="preserve"> решения о предоставлении муниципальной услуги или решения об отказе в предоставлении муниципальной услуги;</w:t>
      </w: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 выдача заявителю результата предоставления муниципальной услуги.</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eastAsia="Times New Roman" w:hAnsi="Times New Roman"/>
          <w:sz w:val="28"/>
          <w:szCs w:val="28"/>
        </w:rPr>
        <w:t xml:space="preserve"> </w:t>
      </w:r>
      <w:r w:rsidRPr="00F222E9">
        <w:rPr>
          <w:rFonts w:ascii="Times New Roman" w:hAnsi="Times New Roman"/>
          <w:sz w:val="28"/>
          <w:szCs w:val="28"/>
        </w:rPr>
        <w:t xml:space="preserve">           Блок-схема предоставления муниципальной услуги приведена в Приложении 3 к настоящему  Административному регламенту. </w:t>
      </w:r>
    </w:p>
    <w:p w:rsidR="00F222E9" w:rsidRPr="00F222E9" w:rsidRDefault="00F222E9" w:rsidP="00F222E9">
      <w:pPr>
        <w:widowControl w:val="0"/>
        <w:tabs>
          <w:tab w:val="left" w:pos="709"/>
          <w:tab w:val="left" w:pos="1418"/>
        </w:tabs>
        <w:autoSpaceDE w:val="0"/>
        <w:autoSpaceDN w:val="0"/>
        <w:adjustRightInd w:val="0"/>
        <w:spacing w:after="0" w:line="240" w:lineRule="auto"/>
        <w:ind w:firstLine="709"/>
        <w:jc w:val="both"/>
        <w:rPr>
          <w:rFonts w:ascii="Times New Roman" w:eastAsia="Times New Roman" w:hAnsi="Times New Roman"/>
          <w:sz w:val="28"/>
          <w:szCs w:val="28"/>
        </w:rPr>
      </w:pPr>
      <w:r w:rsidRPr="00F222E9">
        <w:rPr>
          <w:rFonts w:ascii="Times New Roman" w:hAnsi="Times New Roman"/>
          <w:color w:val="FF0000"/>
          <w:sz w:val="28"/>
          <w:szCs w:val="28"/>
        </w:rPr>
        <w:t xml:space="preserve">  </w:t>
      </w:r>
      <w:r w:rsidRPr="00F222E9">
        <w:rPr>
          <w:rFonts w:ascii="Times New Roman" w:eastAsia="Times New Roman" w:hAnsi="Times New Roman"/>
          <w:sz w:val="28"/>
          <w:szCs w:val="28"/>
        </w:rPr>
        <w:t xml:space="preserve"> </w:t>
      </w: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F222E9">
        <w:rPr>
          <w:rFonts w:ascii="Times New Roman" w:eastAsia="Times New Roman" w:hAnsi="Times New Roman"/>
          <w:b/>
          <w:sz w:val="28"/>
          <w:szCs w:val="28"/>
        </w:rPr>
        <w:t>Прием и регистрация заявления о  предоставлении муниципальной услуги</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b/>
          <w:sz w:val="28"/>
          <w:szCs w:val="28"/>
        </w:rPr>
      </w:pPr>
    </w:p>
    <w:p w:rsidR="00F222E9" w:rsidRPr="00F222E9" w:rsidRDefault="00F222E9" w:rsidP="00F222E9">
      <w:pPr>
        <w:widowControl w:val="0"/>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3.2. Основанием для начала исполнения административной процедуры является обращение заявителя в </w:t>
      </w:r>
      <w:r w:rsidRPr="00F222E9">
        <w:rPr>
          <w:rFonts w:ascii="Times New Roman" w:hAnsi="Times New Roman"/>
          <w:sz w:val="28"/>
          <w:szCs w:val="28"/>
        </w:rPr>
        <w:t xml:space="preserve"> </w:t>
      </w:r>
      <w:r w:rsidRPr="00F222E9">
        <w:rPr>
          <w:rFonts w:ascii="Times New Roman" w:eastAsia="Times New Roman" w:hAnsi="Times New Roman"/>
          <w:sz w:val="28"/>
          <w:szCs w:val="28"/>
        </w:rPr>
        <w:t>ООО  о предоставлении муниципальной услуги.</w:t>
      </w:r>
    </w:p>
    <w:p w:rsidR="00F222E9" w:rsidRPr="00F222E9" w:rsidRDefault="00F222E9" w:rsidP="00F222E9">
      <w:pPr>
        <w:widowControl w:val="0"/>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Обращение заявителя может осуществляться в очной и заочной форме путем подачи заявления и иных документов.</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Очная форма подачи документов – подача заявления о предоставлении муниципальной услуги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настоящего Административного регламента, в бумажном виде, то есть документы установленной формы, сформированные на бумажном носителе.</w:t>
      </w: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color w:val="FF0000"/>
          <w:sz w:val="28"/>
          <w:szCs w:val="28"/>
        </w:rPr>
        <w:t xml:space="preserve"> </w:t>
      </w:r>
      <w:r w:rsidRPr="00F222E9">
        <w:rPr>
          <w:rFonts w:ascii="Times New Roman" w:hAnsi="Times New Roman"/>
          <w:color w:val="FF0000"/>
          <w:sz w:val="28"/>
          <w:szCs w:val="28"/>
        </w:rPr>
        <w:tab/>
        <w:t xml:space="preserve">   </w:t>
      </w:r>
      <w:r w:rsidRPr="00F222E9">
        <w:rPr>
          <w:rFonts w:ascii="Times New Roman" w:hAnsi="Times New Roman"/>
          <w:sz w:val="28"/>
          <w:szCs w:val="28"/>
        </w:rPr>
        <w:t xml:space="preserve">При очной форме подачи документов заявление о предоставлении муниципальной услуги может быть оформлено заявителем в ходе приема в  ООО  либо оформлено заранее. </w:t>
      </w:r>
    </w:p>
    <w:p w:rsidR="00F222E9" w:rsidRPr="00F222E9" w:rsidRDefault="00F222E9" w:rsidP="00F222E9">
      <w:pPr>
        <w:widowControl w:val="0"/>
        <w:tabs>
          <w:tab w:val="left" w:pos="142"/>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По просьбе обратившегося лица заявление может быть оформлено специалистом  ООО,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F222E9" w:rsidRPr="00F222E9" w:rsidRDefault="00F222E9" w:rsidP="00F222E9">
      <w:pPr>
        <w:widowControl w:val="0"/>
        <w:tabs>
          <w:tab w:val="left" w:pos="142"/>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color w:val="FF0000"/>
          <w:sz w:val="28"/>
          <w:szCs w:val="28"/>
        </w:rPr>
        <w:t xml:space="preserve">  </w:t>
      </w:r>
      <w:r w:rsidRPr="00F222E9">
        <w:rPr>
          <w:rFonts w:ascii="Times New Roman" w:hAnsi="Times New Roman"/>
          <w:sz w:val="28"/>
          <w:szCs w:val="28"/>
        </w:rPr>
        <w:t>Специалист   ООО, ответственный за прием документов, осуществляет следующие действия в ходе приема заявителя:</w:t>
      </w:r>
    </w:p>
    <w:p w:rsidR="00F222E9" w:rsidRPr="00F222E9" w:rsidRDefault="00F222E9" w:rsidP="00F222E9">
      <w:pPr>
        <w:widowControl w:val="0"/>
        <w:tabs>
          <w:tab w:val="left" w:pos="0"/>
          <w:tab w:val="left" w:pos="142"/>
          <w:tab w:val="left" w:pos="993"/>
        </w:tabs>
        <w:suppressAutoHyphens/>
        <w:spacing w:after="0" w:line="240" w:lineRule="auto"/>
        <w:jc w:val="both"/>
        <w:rPr>
          <w:rFonts w:ascii="Times New Roman" w:hAnsi="Times New Roman"/>
          <w:sz w:val="28"/>
          <w:szCs w:val="28"/>
        </w:rPr>
      </w:pPr>
      <w:r w:rsidRPr="00F222E9">
        <w:rPr>
          <w:rFonts w:ascii="Times New Roman" w:hAnsi="Times New Roman"/>
          <w:sz w:val="28"/>
          <w:szCs w:val="28"/>
        </w:rPr>
        <w:t xml:space="preserve">            1) устанавливает предмет обращения, проверяет документ, удостоверяющий </w:t>
      </w:r>
      <w:r w:rsidRPr="00F222E9">
        <w:rPr>
          <w:rFonts w:ascii="Times New Roman" w:hAnsi="Times New Roman"/>
          <w:sz w:val="28"/>
          <w:szCs w:val="28"/>
        </w:rPr>
        <w:lastRenderedPageBreak/>
        <w:t>личность заявителя;</w:t>
      </w:r>
    </w:p>
    <w:p w:rsidR="00F222E9" w:rsidRPr="00F222E9" w:rsidRDefault="00F222E9" w:rsidP="00F222E9">
      <w:pPr>
        <w:widowControl w:val="0"/>
        <w:tabs>
          <w:tab w:val="left" w:pos="0"/>
          <w:tab w:val="left" w:pos="142"/>
          <w:tab w:val="left" w:pos="993"/>
        </w:tabs>
        <w:suppressAutoHyphens/>
        <w:spacing w:after="0" w:line="240" w:lineRule="auto"/>
        <w:jc w:val="both"/>
        <w:rPr>
          <w:rFonts w:ascii="Times New Roman" w:hAnsi="Times New Roman"/>
          <w:sz w:val="28"/>
          <w:szCs w:val="28"/>
        </w:rPr>
      </w:pPr>
      <w:r w:rsidRPr="00F222E9">
        <w:rPr>
          <w:rFonts w:ascii="Times New Roman" w:hAnsi="Times New Roman"/>
          <w:sz w:val="28"/>
          <w:szCs w:val="28"/>
        </w:rPr>
        <w:t xml:space="preserve">            2) проверяет полномочия заявителя на получение муниципальной услуги;</w:t>
      </w:r>
    </w:p>
    <w:p w:rsidR="00F222E9" w:rsidRPr="00F222E9" w:rsidRDefault="00F222E9" w:rsidP="00F222E9">
      <w:pPr>
        <w:widowControl w:val="0"/>
        <w:tabs>
          <w:tab w:val="left" w:pos="0"/>
          <w:tab w:val="left" w:pos="142"/>
          <w:tab w:val="left" w:pos="993"/>
        </w:tabs>
        <w:suppressAutoHyphens/>
        <w:spacing w:after="0" w:line="240" w:lineRule="auto"/>
        <w:jc w:val="both"/>
        <w:rPr>
          <w:rFonts w:ascii="Times New Roman" w:hAnsi="Times New Roman"/>
          <w:sz w:val="28"/>
          <w:szCs w:val="28"/>
        </w:rPr>
      </w:pPr>
      <w:r w:rsidRPr="00F222E9">
        <w:rPr>
          <w:rFonts w:ascii="Times New Roman" w:hAnsi="Times New Roman"/>
          <w:sz w:val="28"/>
          <w:szCs w:val="28"/>
        </w:rPr>
        <w:t xml:space="preserve">            3)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 настоящего Административного регламента;</w:t>
      </w:r>
    </w:p>
    <w:p w:rsidR="00F222E9" w:rsidRPr="00F222E9" w:rsidRDefault="00F222E9" w:rsidP="00F222E9">
      <w:pPr>
        <w:widowControl w:val="0"/>
        <w:tabs>
          <w:tab w:val="left" w:pos="0"/>
          <w:tab w:val="left" w:pos="142"/>
          <w:tab w:val="left" w:pos="709"/>
          <w:tab w:val="left" w:pos="993"/>
        </w:tabs>
        <w:suppressAutoHyphens/>
        <w:spacing w:after="0" w:line="240" w:lineRule="auto"/>
        <w:jc w:val="both"/>
        <w:rPr>
          <w:rFonts w:ascii="Times New Roman" w:hAnsi="Times New Roman"/>
          <w:sz w:val="28"/>
          <w:szCs w:val="28"/>
        </w:rPr>
      </w:pPr>
      <w:r w:rsidRPr="00F222E9">
        <w:rPr>
          <w:rFonts w:ascii="Times New Roman" w:hAnsi="Times New Roman"/>
          <w:sz w:val="28"/>
          <w:szCs w:val="28"/>
        </w:rPr>
        <w:t xml:space="preserve">            4) проверяет соответствие представленных документов требованиям, удостоверяясь, что:</w:t>
      </w:r>
    </w:p>
    <w:p w:rsidR="00F222E9" w:rsidRPr="00F222E9" w:rsidRDefault="00F222E9" w:rsidP="00F222E9">
      <w:pPr>
        <w:widowControl w:val="0"/>
        <w:tabs>
          <w:tab w:val="left" w:pos="0"/>
          <w:tab w:val="left" w:pos="142"/>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F222E9" w:rsidRPr="00F222E9" w:rsidRDefault="00F222E9" w:rsidP="00F222E9">
      <w:pPr>
        <w:widowControl w:val="0"/>
        <w:tabs>
          <w:tab w:val="left" w:pos="0"/>
          <w:tab w:val="left" w:pos="142"/>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 тексты документов написаны разборчиво, наименования юридических лиц - без сокращения, с указанием их мест нахождения;</w:t>
      </w:r>
    </w:p>
    <w:p w:rsidR="00F222E9" w:rsidRPr="00F222E9" w:rsidRDefault="00F222E9" w:rsidP="00F222E9">
      <w:pPr>
        <w:widowControl w:val="0"/>
        <w:tabs>
          <w:tab w:val="left" w:pos="0"/>
          <w:tab w:val="left" w:pos="142"/>
          <w:tab w:val="left" w:pos="993"/>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 фамилии, имена и отчества физических лиц, контактные телефоны, адреса их мест жительства написаны полностью;</w:t>
      </w:r>
    </w:p>
    <w:p w:rsidR="00F222E9" w:rsidRPr="00F222E9" w:rsidRDefault="00F222E9" w:rsidP="00F222E9">
      <w:pPr>
        <w:widowControl w:val="0"/>
        <w:tabs>
          <w:tab w:val="left" w:pos="0"/>
          <w:tab w:val="left" w:pos="142"/>
          <w:tab w:val="left" w:pos="993"/>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 в документах нет подчисток, приписок, зачеркнутых слов и иных неоговоренных исправлений;</w:t>
      </w:r>
    </w:p>
    <w:p w:rsidR="00F222E9" w:rsidRPr="00F222E9" w:rsidRDefault="00F222E9" w:rsidP="00F222E9">
      <w:pPr>
        <w:widowControl w:val="0"/>
        <w:tabs>
          <w:tab w:val="left" w:pos="0"/>
          <w:tab w:val="left" w:pos="142"/>
          <w:tab w:val="left" w:pos="993"/>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 документы не исполнены карандашом;</w:t>
      </w:r>
    </w:p>
    <w:p w:rsidR="00F222E9" w:rsidRPr="00F222E9" w:rsidRDefault="00F222E9" w:rsidP="00F222E9">
      <w:pPr>
        <w:widowControl w:val="0"/>
        <w:tabs>
          <w:tab w:val="left" w:pos="0"/>
          <w:tab w:val="left" w:pos="142"/>
          <w:tab w:val="left" w:pos="993"/>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 документы не имеют серьезных повреждений, наличие которых не позволяет однозначно истолковать их содержание;</w:t>
      </w:r>
    </w:p>
    <w:p w:rsidR="00F222E9" w:rsidRPr="00F222E9" w:rsidRDefault="00F222E9" w:rsidP="00F222E9">
      <w:pPr>
        <w:widowControl w:val="0"/>
        <w:tabs>
          <w:tab w:val="left" w:pos="0"/>
          <w:tab w:val="left" w:pos="142"/>
          <w:tab w:val="left" w:pos="709"/>
          <w:tab w:val="left" w:pos="993"/>
        </w:tabs>
        <w:suppressAutoHyphens/>
        <w:spacing w:after="0" w:line="240" w:lineRule="auto"/>
        <w:jc w:val="both"/>
        <w:rPr>
          <w:rFonts w:ascii="Times New Roman" w:hAnsi="Times New Roman"/>
          <w:sz w:val="28"/>
          <w:szCs w:val="28"/>
        </w:rPr>
      </w:pPr>
      <w:r w:rsidRPr="00F222E9">
        <w:rPr>
          <w:rFonts w:ascii="Times New Roman" w:hAnsi="Times New Roman"/>
          <w:sz w:val="28"/>
          <w:szCs w:val="28"/>
        </w:rPr>
        <w:tab/>
        <w:t xml:space="preserve">          5) принимает решение о приеме у заявителя представленных документов;</w:t>
      </w:r>
    </w:p>
    <w:p w:rsidR="00F222E9" w:rsidRPr="00F222E9" w:rsidRDefault="00F222E9" w:rsidP="00F222E9">
      <w:pPr>
        <w:widowControl w:val="0"/>
        <w:tabs>
          <w:tab w:val="left" w:pos="0"/>
          <w:tab w:val="left" w:pos="142"/>
          <w:tab w:val="left" w:pos="993"/>
        </w:tabs>
        <w:suppressAutoHyphens/>
        <w:spacing w:after="0" w:line="240" w:lineRule="auto"/>
        <w:jc w:val="both"/>
        <w:rPr>
          <w:rFonts w:ascii="Times New Roman" w:hAnsi="Times New Roman"/>
          <w:sz w:val="28"/>
          <w:szCs w:val="28"/>
        </w:rPr>
      </w:pPr>
      <w:r w:rsidRPr="00F222E9">
        <w:rPr>
          <w:rFonts w:ascii="Times New Roman" w:hAnsi="Times New Roman"/>
          <w:sz w:val="28"/>
          <w:szCs w:val="28"/>
        </w:rPr>
        <w:t xml:space="preserve">            6)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F222E9" w:rsidRPr="00F222E9" w:rsidRDefault="00F222E9" w:rsidP="00F222E9">
      <w:pPr>
        <w:widowControl w:val="0"/>
        <w:tabs>
          <w:tab w:val="left" w:pos="0"/>
          <w:tab w:val="left" w:pos="142"/>
          <w:tab w:val="left" w:pos="709"/>
        </w:tabs>
        <w:suppressAutoHyphens/>
        <w:spacing w:after="0" w:line="240" w:lineRule="auto"/>
        <w:jc w:val="both"/>
        <w:rPr>
          <w:rFonts w:ascii="Times New Roman" w:hAnsi="Times New Roman"/>
          <w:sz w:val="28"/>
          <w:szCs w:val="28"/>
        </w:rPr>
      </w:pPr>
      <w:r w:rsidRPr="00F222E9">
        <w:rPr>
          <w:rFonts w:ascii="Times New Roman" w:hAnsi="Times New Roman"/>
          <w:sz w:val="28"/>
          <w:szCs w:val="28"/>
        </w:rPr>
        <w:t xml:space="preserve">            7)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F222E9" w:rsidRPr="00F222E9" w:rsidRDefault="00F222E9" w:rsidP="00F222E9">
      <w:pPr>
        <w:widowControl w:val="0"/>
        <w:tabs>
          <w:tab w:val="left" w:pos="0"/>
          <w:tab w:val="left" w:pos="142"/>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При отсутствии у заявителя заполненного заявления или неправильном его заполнении  специалист  ООО, ответственный за прием документов, помогает заявителю заполнить заявление.</w:t>
      </w:r>
    </w:p>
    <w:p w:rsidR="00F222E9" w:rsidRPr="00F222E9" w:rsidRDefault="00F222E9" w:rsidP="00F222E9">
      <w:pPr>
        <w:widowControl w:val="0"/>
        <w:tabs>
          <w:tab w:val="left" w:pos="0"/>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Длительность осуществления всех необходимых действий не может превышать 15 минут.</w:t>
      </w:r>
    </w:p>
    <w:p w:rsidR="00F222E9" w:rsidRPr="00F222E9" w:rsidRDefault="00F222E9" w:rsidP="00F222E9">
      <w:pPr>
        <w:spacing w:after="0" w:line="240" w:lineRule="auto"/>
        <w:ind w:firstLine="567"/>
        <w:jc w:val="both"/>
        <w:rPr>
          <w:rFonts w:ascii="Times New Roman" w:hAnsi="Times New Roman"/>
          <w:sz w:val="28"/>
          <w:szCs w:val="28"/>
        </w:rPr>
      </w:pPr>
      <w:r w:rsidRPr="00F222E9">
        <w:rPr>
          <w:rFonts w:ascii="Times New Roman" w:hAnsi="Times New Roman"/>
          <w:sz w:val="28"/>
          <w:szCs w:val="28"/>
        </w:rPr>
        <w:tab/>
        <w:t>3.3. 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F222E9" w:rsidRPr="00F222E9" w:rsidRDefault="00F222E9" w:rsidP="00F222E9">
      <w:pPr>
        <w:widowControl w:val="0"/>
        <w:tabs>
          <w:tab w:val="left" w:pos="142"/>
          <w:tab w:val="left" w:pos="567"/>
          <w:tab w:val="left" w:pos="709"/>
          <w:tab w:val="left" w:pos="851"/>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При заочной форме подачи документов заявитель может направить заявление  и документы, указанные в пункте 2.7. настоящего административного регламента, в бумажном виде, в виде копий документов на бумажном носителе.  </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При направлении заявления и документов, указанных пункте 2.7. настоящего Административного регламента, через организацию почтовой связи удостоверение верности копий документов осуществляется в порядке, установленном федеральным законодательством.</w:t>
      </w:r>
    </w:p>
    <w:p w:rsidR="00F222E9" w:rsidRPr="00F222E9" w:rsidRDefault="00F222E9" w:rsidP="00F222E9">
      <w:pPr>
        <w:tabs>
          <w:tab w:val="left" w:pos="709"/>
        </w:tabs>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ООО.</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lastRenderedPageBreak/>
        <w:t xml:space="preserve">  Если заявитель обратился заочно, специалист ООО, ответственный за прием документов:</w:t>
      </w:r>
    </w:p>
    <w:p w:rsidR="00F222E9" w:rsidRPr="00F222E9" w:rsidRDefault="00F222E9" w:rsidP="00F222E9">
      <w:pPr>
        <w:widowControl w:val="0"/>
        <w:tabs>
          <w:tab w:val="left" w:pos="0"/>
          <w:tab w:val="left" w:pos="1134"/>
        </w:tabs>
        <w:suppressAutoHyphens/>
        <w:spacing w:after="0" w:line="240" w:lineRule="auto"/>
        <w:jc w:val="both"/>
        <w:rPr>
          <w:rFonts w:ascii="Times New Roman" w:hAnsi="Times New Roman"/>
          <w:sz w:val="28"/>
          <w:szCs w:val="28"/>
        </w:rPr>
      </w:pPr>
      <w:r w:rsidRPr="00F222E9">
        <w:rPr>
          <w:rFonts w:ascii="Times New Roman" w:hAnsi="Times New Roman"/>
          <w:sz w:val="28"/>
          <w:szCs w:val="28"/>
        </w:rPr>
        <w:t xml:space="preserve">            1) регистрирует заявление и документы под индивидуальным порядковым номером в день поступления документов;</w:t>
      </w:r>
    </w:p>
    <w:p w:rsidR="00F222E9" w:rsidRPr="00F222E9" w:rsidRDefault="00F222E9" w:rsidP="00F222E9">
      <w:pPr>
        <w:widowControl w:val="0"/>
        <w:tabs>
          <w:tab w:val="left" w:pos="0"/>
          <w:tab w:val="left" w:pos="709"/>
          <w:tab w:val="left" w:pos="1134"/>
        </w:tabs>
        <w:suppressAutoHyphens/>
        <w:spacing w:after="0" w:line="240" w:lineRule="auto"/>
        <w:jc w:val="both"/>
        <w:rPr>
          <w:rFonts w:ascii="Times New Roman" w:hAnsi="Times New Roman"/>
          <w:sz w:val="28"/>
          <w:szCs w:val="28"/>
        </w:rPr>
      </w:pPr>
      <w:r w:rsidRPr="00F222E9">
        <w:rPr>
          <w:rFonts w:ascii="Times New Roman" w:hAnsi="Times New Roman"/>
          <w:sz w:val="28"/>
          <w:szCs w:val="28"/>
        </w:rPr>
        <w:t xml:space="preserve">            2) проверяет правильность оформления заявления и правильность оформления иных документов, поступивших от заявителя;</w:t>
      </w:r>
    </w:p>
    <w:p w:rsidR="00F222E9" w:rsidRPr="00F222E9" w:rsidRDefault="00F222E9" w:rsidP="00F222E9">
      <w:pPr>
        <w:widowControl w:val="0"/>
        <w:tabs>
          <w:tab w:val="left" w:pos="0"/>
          <w:tab w:val="left" w:pos="1134"/>
        </w:tabs>
        <w:suppressAutoHyphens/>
        <w:spacing w:after="0" w:line="240" w:lineRule="auto"/>
        <w:jc w:val="both"/>
        <w:rPr>
          <w:rFonts w:ascii="Times New Roman" w:hAnsi="Times New Roman"/>
          <w:sz w:val="28"/>
          <w:szCs w:val="28"/>
        </w:rPr>
      </w:pPr>
      <w:r w:rsidRPr="00F222E9">
        <w:rPr>
          <w:rFonts w:ascii="Times New Roman" w:hAnsi="Times New Roman"/>
          <w:sz w:val="28"/>
          <w:szCs w:val="28"/>
        </w:rPr>
        <w:t xml:space="preserve">            3) проверяет представленные документы на предмет комплектности;</w:t>
      </w:r>
    </w:p>
    <w:p w:rsidR="00F222E9" w:rsidRPr="00F222E9" w:rsidRDefault="00F222E9" w:rsidP="00F222E9">
      <w:pPr>
        <w:widowControl w:val="0"/>
        <w:tabs>
          <w:tab w:val="left" w:pos="0"/>
          <w:tab w:val="left" w:pos="709"/>
          <w:tab w:val="left" w:pos="1134"/>
        </w:tabs>
        <w:suppressAutoHyphens/>
        <w:spacing w:after="0" w:line="240" w:lineRule="auto"/>
        <w:jc w:val="both"/>
        <w:rPr>
          <w:rFonts w:ascii="Times New Roman" w:hAnsi="Times New Roman"/>
          <w:sz w:val="28"/>
          <w:szCs w:val="28"/>
        </w:rPr>
      </w:pPr>
      <w:r w:rsidRPr="00F222E9">
        <w:rPr>
          <w:rFonts w:ascii="Times New Roman" w:hAnsi="Times New Roman"/>
          <w:sz w:val="28"/>
          <w:szCs w:val="28"/>
        </w:rPr>
        <w:t xml:space="preserve">            4) отправляет заявителю уведомление с описью принятых документов и указанием даты их принятия, подтверждающее принятие документов. 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способом, который заявитель указал при направлении заявления и документов, необходимых для предоставления услуги: электронная почта, контактный телефон).</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3.4. Ответственным лицом за административные действия, входящие в состав административной процедуры, является специалист ООО, ответственный за прием документов.</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3.5. Критерием принятия решения о приеме и регистрации заявления является поступление  заявления и прилагаемых к нему документов от заявителя.</w:t>
      </w:r>
    </w:p>
    <w:p w:rsidR="00F222E9" w:rsidRPr="00F222E9" w:rsidRDefault="00F222E9" w:rsidP="00F222E9">
      <w:pPr>
        <w:widowControl w:val="0"/>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3.6. Максимальный срок исполнения административной процедуры составляет 1 рабочий день со дня обращения заявителя о предоставлении муниципальной услуги. </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3.7.  Результатом административной процедуры является прием и регистрация заявления (документов), представленных заявителем, и передача зарегистрированных  заявления (документов) специалисту ООО,  ответственному за подготовку  решения о предоставлении муниципальной услуги.</w:t>
      </w:r>
    </w:p>
    <w:p w:rsidR="00F222E9" w:rsidRPr="00F222E9" w:rsidRDefault="00F222E9" w:rsidP="00F222E9">
      <w:pPr>
        <w:autoSpaceDE w:val="0"/>
        <w:autoSpaceDN w:val="0"/>
        <w:adjustRightInd w:val="0"/>
        <w:spacing w:after="0" w:line="240" w:lineRule="auto"/>
        <w:ind w:firstLine="540"/>
        <w:jc w:val="both"/>
        <w:rPr>
          <w:rFonts w:ascii="Times New Roman" w:hAnsi="Times New Roman"/>
          <w:sz w:val="28"/>
          <w:szCs w:val="28"/>
        </w:rPr>
      </w:pPr>
      <w:r w:rsidRPr="00F222E9">
        <w:rPr>
          <w:rFonts w:ascii="Times New Roman" w:hAnsi="Times New Roman"/>
          <w:sz w:val="28"/>
          <w:szCs w:val="28"/>
        </w:rPr>
        <w:t xml:space="preserve">   Результат выполнения административной процедуры фиксируется специалистом Органа, ООО, ответственным за прием документов, в журнале регистрации входящих  документов.</w:t>
      </w:r>
    </w:p>
    <w:p w:rsidR="00F222E9" w:rsidRPr="00F222E9" w:rsidRDefault="00F222E9" w:rsidP="00F222E9">
      <w:pPr>
        <w:widowControl w:val="0"/>
        <w:tabs>
          <w:tab w:val="left" w:pos="1418"/>
          <w:tab w:val="left" w:pos="1701"/>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3.8. В случае получения заявителем муниципальной </w:t>
      </w:r>
      <w:r w:rsidRPr="00F222E9">
        <w:rPr>
          <w:rFonts w:ascii="Times New Roman" w:hAnsi="Times New Roman"/>
          <w:color w:val="000000"/>
          <w:sz w:val="28"/>
          <w:szCs w:val="28"/>
        </w:rPr>
        <w:t>услуги</w:t>
      </w:r>
      <w:r w:rsidRPr="00F222E9">
        <w:rPr>
          <w:rFonts w:ascii="Times New Roman" w:hAnsi="Times New Roman"/>
          <w:sz w:val="28"/>
          <w:szCs w:val="28"/>
        </w:rPr>
        <w:t xml:space="preserve"> посредством ГИС ЭО административная процедура не исполняется, поскольку для получения муниципальной услуги посредством ГИС ЭО представление заявителем заявления и документов в ООО не требуется. </w:t>
      </w:r>
    </w:p>
    <w:p w:rsidR="00F222E9" w:rsidRPr="00F222E9" w:rsidRDefault="00F222E9" w:rsidP="00F222E9">
      <w:pPr>
        <w:widowControl w:val="0"/>
        <w:tabs>
          <w:tab w:val="left" w:pos="0"/>
          <w:tab w:val="left" w:pos="709"/>
          <w:tab w:val="left" w:pos="1134"/>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w:t>
      </w:r>
      <w:r w:rsidRPr="00F222E9">
        <w:rPr>
          <w:rFonts w:ascii="Times New Roman" w:hAnsi="Times New Roman"/>
          <w:sz w:val="28"/>
          <w:szCs w:val="28"/>
        </w:rPr>
        <w:tab/>
        <w:t xml:space="preserve"> </w:t>
      </w:r>
      <w:r w:rsidRPr="00F222E9">
        <w:rPr>
          <w:rFonts w:ascii="Times New Roman" w:hAnsi="Times New Roman"/>
          <w:sz w:val="28"/>
          <w:szCs w:val="28"/>
        </w:rPr>
        <w:tab/>
        <w:t xml:space="preserve"> </w:t>
      </w: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F222E9">
        <w:rPr>
          <w:rFonts w:ascii="Times New Roman" w:eastAsia="Times New Roman" w:hAnsi="Times New Roman"/>
          <w:b/>
          <w:sz w:val="28"/>
          <w:szCs w:val="28"/>
        </w:rPr>
        <w:t xml:space="preserve">Принятие  решения о предоставлении муниципальной услуги или решения </w:t>
      </w: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F222E9">
        <w:rPr>
          <w:rFonts w:ascii="Times New Roman" w:eastAsia="Times New Roman" w:hAnsi="Times New Roman"/>
          <w:b/>
          <w:sz w:val="28"/>
          <w:szCs w:val="28"/>
        </w:rPr>
        <w:t>об отказе в предоставлении муниципальной услуги</w:t>
      </w: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sz w:val="28"/>
          <w:szCs w:val="28"/>
        </w:rPr>
      </w:pP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3.9. Основанием для начала исполнения административной процедуры является передача специалисту ООО, ответственному за подготовку решения о предоставлении  муниципальной услуги, документов, необходимых для принятия решения.</w:t>
      </w:r>
      <w:r w:rsidRPr="00F222E9">
        <w:rPr>
          <w:rFonts w:ascii="Times New Roman" w:hAnsi="Times New Roman"/>
          <w:sz w:val="28"/>
          <w:szCs w:val="28"/>
        </w:rPr>
        <w:tab/>
        <w:t xml:space="preserve">   </w:t>
      </w: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hAnsi="Times New Roman"/>
          <w:sz w:val="28"/>
          <w:szCs w:val="28"/>
        </w:rPr>
        <w:t xml:space="preserve">           </w:t>
      </w:r>
      <w:r w:rsidRPr="00F222E9">
        <w:rPr>
          <w:rFonts w:ascii="Times New Roman" w:eastAsia="Times New Roman" w:hAnsi="Times New Roman"/>
          <w:sz w:val="28"/>
          <w:szCs w:val="28"/>
        </w:rPr>
        <w:t xml:space="preserve"> </w:t>
      </w:r>
      <w:r w:rsidRPr="00F222E9">
        <w:rPr>
          <w:rFonts w:ascii="Times New Roman" w:hAnsi="Times New Roman"/>
          <w:sz w:val="28"/>
          <w:szCs w:val="28"/>
        </w:rPr>
        <w:t>Специалист ООО</w:t>
      </w:r>
      <w:r w:rsidRPr="00F222E9">
        <w:rPr>
          <w:rFonts w:ascii="Times New Roman" w:eastAsia="Times New Roman" w:hAnsi="Times New Roman"/>
          <w:sz w:val="28"/>
          <w:szCs w:val="28"/>
        </w:rPr>
        <w:t>, ответственный за подготовку решения о предоставлении муниципальной услуги</w:t>
      </w:r>
      <w:r w:rsidRPr="00F222E9">
        <w:rPr>
          <w:rFonts w:ascii="Times New Roman" w:hAnsi="Times New Roman"/>
          <w:sz w:val="28"/>
          <w:szCs w:val="28"/>
        </w:rPr>
        <w:t>,</w:t>
      </w:r>
      <w:r w:rsidRPr="00F222E9">
        <w:rPr>
          <w:rFonts w:ascii="Times New Roman" w:eastAsia="Times New Roman" w:hAnsi="Times New Roman"/>
          <w:sz w:val="28"/>
          <w:szCs w:val="28"/>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2.15. настоящего  административного регламента.</w:t>
      </w:r>
    </w:p>
    <w:p w:rsidR="00F222E9" w:rsidRPr="00F222E9" w:rsidRDefault="00F222E9" w:rsidP="00F222E9">
      <w:pPr>
        <w:widowControl w:val="0"/>
        <w:tabs>
          <w:tab w:val="left" w:pos="567"/>
          <w:tab w:val="left" w:pos="709"/>
        </w:tabs>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lastRenderedPageBreak/>
        <w:tab/>
        <w:t>Специалист ООО, ответственный за подготовку решения о предоставлении муниципальной услуги, по результатам проверки готовит  одно из следующих решений:</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iCs/>
          <w:sz w:val="28"/>
          <w:szCs w:val="28"/>
        </w:rPr>
      </w:pPr>
      <w:r w:rsidRPr="00F222E9">
        <w:rPr>
          <w:rFonts w:ascii="Times New Roman" w:hAnsi="Times New Roman"/>
          <w:iCs/>
          <w:sz w:val="28"/>
          <w:szCs w:val="28"/>
        </w:rPr>
        <w:t xml:space="preserve">            1) решение о предоставлении муниципальной услуги;</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color w:val="FF0000"/>
          <w:sz w:val="28"/>
          <w:szCs w:val="28"/>
        </w:rPr>
      </w:pPr>
      <w:r w:rsidRPr="00F222E9">
        <w:rPr>
          <w:rFonts w:ascii="Times New Roman" w:hAnsi="Times New Roman"/>
          <w:bCs/>
          <w:iCs/>
          <w:sz w:val="28"/>
          <w:szCs w:val="28"/>
        </w:rPr>
        <w:t xml:space="preserve">  2) решение об отказе  в предоставлении муниципальной услуги</w:t>
      </w:r>
      <w:r w:rsidRPr="00F222E9">
        <w:rPr>
          <w:rFonts w:ascii="Times New Roman" w:eastAsia="Times New Roman" w:hAnsi="Times New Roman"/>
          <w:iCs/>
          <w:sz w:val="28"/>
          <w:szCs w:val="28"/>
        </w:rPr>
        <w:t xml:space="preserve"> </w:t>
      </w:r>
      <w:r w:rsidRPr="00F222E9">
        <w:rPr>
          <w:rFonts w:ascii="Times New Roman" w:eastAsia="Times New Roman" w:hAnsi="Times New Roman"/>
          <w:sz w:val="28"/>
          <w:szCs w:val="28"/>
        </w:rPr>
        <w:t xml:space="preserve">(в случае наличия оснований, предусмотренных пунктом 2.14. настоящего административного регламента). </w:t>
      </w:r>
      <w:r w:rsidRPr="00F222E9">
        <w:rPr>
          <w:rFonts w:ascii="Times New Roman" w:hAnsi="Times New Roman"/>
          <w:sz w:val="28"/>
          <w:szCs w:val="28"/>
        </w:rPr>
        <w:t xml:space="preserve"> </w:t>
      </w:r>
      <w:r w:rsidRPr="00F222E9">
        <w:rPr>
          <w:rFonts w:ascii="Times New Roman" w:eastAsia="Times New Roman" w:hAnsi="Times New Roman"/>
          <w:sz w:val="28"/>
          <w:szCs w:val="28"/>
        </w:rPr>
        <w:t xml:space="preserve">   </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Специалист ООО, ответственный за подготовку решения о предоставлении муниципальной услуги</w:t>
      </w:r>
      <w:r w:rsidRPr="00F222E9">
        <w:rPr>
          <w:rFonts w:ascii="Times New Roman" w:eastAsia="Calibri" w:hAnsi="Times New Roman" w:cs="Times New Roman"/>
          <w:sz w:val="28"/>
          <w:szCs w:val="28"/>
        </w:rPr>
        <w:t>,</w:t>
      </w:r>
      <w:r w:rsidRPr="00F222E9">
        <w:rPr>
          <w:rFonts w:ascii="Times New Roman" w:hAnsi="Times New Roman" w:cs="Times New Roman"/>
          <w:i/>
          <w:sz w:val="28"/>
          <w:szCs w:val="28"/>
        </w:rPr>
        <w:t xml:space="preserve"> </w:t>
      </w:r>
      <w:r w:rsidRPr="00F222E9">
        <w:rPr>
          <w:rFonts w:ascii="Times New Roman" w:hAnsi="Times New Roman" w:cs="Times New Roman"/>
          <w:sz w:val="28"/>
          <w:szCs w:val="28"/>
        </w:rPr>
        <w:t>в течение 5 рабочих дней со дня  получении документов, необходимых для принятия решения,    в двух экземплярах осуществляет оформление решения о предоставлении муниципальной услуги или решения об отказе в предоставлении муниципальной услуги и передает его на подпись руководителю ООО.</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Руководитель ООО подписывает решение о предоставлении муниципальной услуги или решение об отказе в предоставлении муниципальной услуги в течение 3 рабочих дней со дня  получения соответствующего  оформленного  решения.</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Специалист  ООО, ответственный за подготовку решения о предоставлении муниципальной услуги</w:t>
      </w:r>
      <w:r w:rsidRPr="00F222E9">
        <w:rPr>
          <w:rFonts w:ascii="Times New Roman" w:eastAsia="Calibri" w:hAnsi="Times New Roman" w:cs="Times New Roman"/>
          <w:sz w:val="28"/>
          <w:szCs w:val="28"/>
        </w:rPr>
        <w:t>,</w:t>
      </w:r>
      <w:r w:rsidRPr="00F222E9">
        <w:rPr>
          <w:rFonts w:ascii="Times New Roman" w:hAnsi="Times New Roman" w:cs="Times New Roman"/>
          <w:sz w:val="28"/>
          <w:szCs w:val="28"/>
        </w:rPr>
        <w:t xml:space="preserve"> в течение 2 рабочих дней со дня подписания  решения о предоставлении муниципальной услуги или решения  об отказе в предоставлении муниципальной услуги направляет один экземпляр решения о предоставлении муниципальной услуги или решения об отказе в предоставлении муниципальной услуги специалисту ООО, ответственному за выдачу результата предоставления муниципальной услуги,  для выдачи его заявителю, а второй экземпляр передается в архив ООО.  </w:t>
      </w:r>
    </w:p>
    <w:p w:rsidR="00F222E9" w:rsidRPr="00F222E9" w:rsidRDefault="00F222E9" w:rsidP="00F222E9">
      <w:pPr>
        <w:pStyle w:val="a4"/>
        <w:tabs>
          <w:tab w:val="left" w:pos="709"/>
        </w:tabs>
        <w:ind w:firstLine="540"/>
        <w:jc w:val="both"/>
        <w:rPr>
          <w:rFonts w:cs="Times New Roman"/>
          <w:sz w:val="28"/>
          <w:szCs w:val="28"/>
        </w:rPr>
      </w:pPr>
      <w:r w:rsidRPr="00F222E9">
        <w:rPr>
          <w:rFonts w:cs="Times New Roman"/>
          <w:sz w:val="28"/>
          <w:szCs w:val="28"/>
        </w:rPr>
        <w:t xml:space="preserve">   3.10. Ответственными лицами за административные действия, входящие в состав административной процедуры, являются специалист ООО, ответственный за подготовку решения о предоставлении муниципальной </w:t>
      </w:r>
      <w:r w:rsidRPr="00F222E9">
        <w:rPr>
          <w:rFonts w:cs="Times New Roman"/>
          <w:color w:val="000000"/>
          <w:sz w:val="28"/>
          <w:szCs w:val="28"/>
        </w:rPr>
        <w:t>услуги</w:t>
      </w:r>
      <w:r w:rsidRPr="00F222E9">
        <w:rPr>
          <w:rFonts w:cs="Times New Roman"/>
          <w:sz w:val="28"/>
          <w:szCs w:val="28"/>
        </w:rPr>
        <w:t xml:space="preserve"> или решения об отказе в предоставлении муниципальной </w:t>
      </w:r>
      <w:r w:rsidRPr="00F222E9">
        <w:rPr>
          <w:rFonts w:cs="Times New Roman"/>
          <w:color w:val="000000"/>
          <w:sz w:val="28"/>
          <w:szCs w:val="28"/>
        </w:rPr>
        <w:t>услуги, руководитель ООО</w:t>
      </w:r>
      <w:r w:rsidRPr="00F222E9">
        <w:rPr>
          <w:rFonts w:cs="Times New Roman"/>
          <w:sz w:val="28"/>
          <w:szCs w:val="28"/>
        </w:rPr>
        <w:t>.</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color w:val="FF0000"/>
          <w:sz w:val="28"/>
          <w:szCs w:val="28"/>
        </w:rPr>
      </w:pPr>
      <w:r w:rsidRPr="00F222E9">
        <w:rPr>
          <w:rFonts w:ascii="Times New Roman" w:eastAsia="Times New Roman" w:hAnsi="Times New Roman"/>
          <w:sz w:val="28"/>
          <w:szCs w:val="28"/>
        </w:rPr>
        <w:t xml:space="preserve"> </w:t>
      </w:r>
      <w:r w:rsidRPr="00F222E9">
        <w:rPr>
          <w:rFonts w:ascii="Times New Roman" w:hAnsi="Times New Roman"/>
          <w:sz w:val="28"/>
          <w:szCs w:val="28"/>
        </w:rPr>
        <w:t xml:space="preserve">  3.11. Критерием принятия решения о предоставлении муниципальной услуги  или решения об отказе в предоставлении муниципальной услуги является отсутствие или наличие оснований, указанных в пункте</w:t>
      </w:r>
      <w:r w:rsidRPr="00F222E9">
        <w:rPr>
          <w:rFonts w:ascii="Times New Roman" w:hAnsi="Times New Roman"/>
          <w:color w:val="FF0000"/>
          <w:sz w:val="28"/>
          <w:szCs w:val="28"/>
        </w:rPr>
        <w:t xml:space="preserve"> ? </w:t>
      </w:r>
      <w:r w:rsidRPr="00F222E9">
        <w:rPr>
          <w:rFonts w:ascii="Times New Roman" w:hAnsi="Times New Roman"/>
          <w:sz w:val="28"/>
          <w:szCs w:val="28"/>
        </w:rPr>
        <w:t>настоящего Административного регламента</w:t>
      </w:r>
      <w:r w:rsidRPr="00F222E9">
        <w:rPr>
          <w:rFonts w:ascii="Times New Roman" w:hAnsi="Times New Roman"/>
          <w:color w:val="FF0000"/>
          <w:sz w:val="28"/>
          <w:szCs w:val="28"/>
        </w:rPr>
        <w:t>.</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3.12. Максимальный срок исполнения административной процедуры составляет не более 10  рабочих дней со дня получения документов, необходимых для принятия решения о предоставлении муниципальной услуги.</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3.13. Результатом административной процедуры является оформление решения о предоставлении муниципальной услуги или решения об отказе в предоставлении муниципальной услуги и  направление принятого решения о предоставлении муниципальной услуги или решения об отказе в предоставлении муниципальной услуги специалисту  ООО, ответственному за выдачу результата предоставления муниципальной услуги. </w:t>
      </w:r>
    </w:p>
    <w:p w:rsidR="00F222E9" w:rsidRPr="00F222E9" w:rsidRDefault="00F222E9" w:rsidP="00F222E9">
      <w:pPr>
        <w:pStyle w:val="ConsPlusNormal"/>
        <w:tabs>
          <w:tab w:val="left" w:pos="709"/>
        </w:tabs>
        <w:ind w:firstLine="540"/>
        <w:jc w:val="both"/>
        <w:rPr>
          <w:rFonts w:ascii="Times New Roman" w:hAnsi="Times New Roman" w:cs="Times New Roman"/>
          <w:color w:val="FF0000"/>
          <w:sz w:val="28"/>
          <w:szCs w:val="28"/>
        </w:rPr>
      </w:pPr>
      <w:r w:rsidRPr="00F222E9">
        <w:rPr>
          <w:rFonts w:ascii="Times New Roman" w:hAnsi="Times New Roman" w:cs="Times New Roman"/>
          <w:sz w:val="28"/>
          <w:szCs w:val="28"/>
        </w:rPr>
        <w:t xml:space="preserve">   Фиксацией результата выполненной административной процедуры является подписанный документ,  подтверждающий решение о предоставлении муниципальной услуги или решение об отказе в предоставлении муниципальной услуги.</w:t>
      </w:r>
    </w:p>
    <w:p w:rsidR="00F222E9" w:rsidRPr="00F222E9" w:rsidRDefault="00F222E9" w:rsidP="00F222E9">
      <w:pPr>
        <w:widowControl w:val="0"/>
        <w:tabs>
          <w:tab w:val="left" w:pos="709"/>
          <w:tab w:val="left" w:pos="1418"/>
          <w:tab w:val="left" w:pos="1701"/>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lastRenderedPageBreak/>
        <w:t xml:space="preserve">            3.14. В случае получения заявителем </w:t>
      </w:r>
      <w:r w:rsidRPr="00F222E9">
        <w:rPr>
          <w:rFonts w:ascii="Times New Roman" w:hAnsi="Times New Roman"/>
          <w:color w:val="000000"/>
          <w:sz w:val="28"/>
          <w:szCs w:val="28"/>
        </w:rPr>
        <w:t>услуги</w:t>
      </w:r>
      <w:r w:rsidRPr="00F222E9">
        <w:rPr>
          <w:rFonts w:ascii="Times New Roman" w:hAnsi="Times New Roman"/>
          <w:sz w:val="28"/>
          <w:szCs w:val="28"/>
        </w:rPr>
        <w:t xml:space="preserve"> посредством ГИС ЭО административная процедура не исполняется, поскольку решение о предоставлении услуги либо решение об отказе в предоставлении услуги принимается на основе результатов идентификации, аутентификации и авторизации заявителя в ГИС ЭО с использованием учетной записи портала Госуслуг. </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eastAsia="Times New Roman" w:hAnsi="Times New Roman"/>
          <w:sz w:val="28"/>
          <w:szCs w:val="28"/>
        </w:rPr>
      </w:pP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F222E9">
        <w:rPr>
          <w:rFonts w:ascii="Times New Roman" w:eastAsia="Times New Roman" w:hAnsi="Times New Roman"/>
          <w:b/>
          <w:sz w:val="28"/>
          <w:szCs w:val="28"/>
        </w:rPr>
        <w:t xml:space="preserve">Выдача или направление заявителю результата предоставления </w:t>
      </w:r>
    </w:p>
    <w:p w:rsidR="00F222E9" w:rsidRPr="00F222E9" w:rsidRDefault="00F222E9" w:rsidP="00F222E9">
      <w:pPr>
        <w:widowControl w:val="0"/>
        <w:tabs>
          <w:tab w:val="left" w:pos="709"/>
        </w:tabs>
        <w:autoSpaceDE w:val="0"/>
        <w:autoSpaceDN w:val="0"/>
        <w:adjustRightInd w:val="0"/>
        <w:spacing w:after="0" w:line="240" w:lineRule="auto"/>
        <w:ind w:firstLine="709"/>
        <w:jc w:val="center"/>
        <w:rPr>
          <w:rFonts w:ascii="Times New Roman" w:eastAsia="Times New Roman" w:hAnsi="Times New Roman"/>
          <w:b/>
          <w:sz w:val="28"/>
          <w:szCs w:val="28"/>
        </w:rPr>
      </w:pPr>
      <w:r w:rsidRPr="00F222E9">
        <w:rPr>
          <w:rFonts w:ascii="Times New Roman" w:eastAsia="Times New Roman" w:hAnsi="Times New Roman"/>
          <w:b/>
          <w:sz w:val="28"/>
          <w:szCs w:val="28"/>
        </w:rPr>
        <w:t>муниципальной услуги</w:t>
      </w:r>
    </w:p>
    <w:p w:rsidR="00F222E9" w:rsidRPr="00F222E9" w:rsidRDefault="00F222E9" w:rsidP="00F222E9">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3.15. Основанием начала исполнения административной процедуры является поступление </w:t>
      </w:r>
      <w:r w:rsidRPr="00F222E9">
        <w:rPr>
          <w:rFonts w:ascii="Times New Roman" w:hAnsi="Times New Roman"/>
          <w:sz w:val="28"/>
          <w:szCs w:val="28"/>
        </w:rPr>
        <w:t>специалисту</w:t>
      </w:r>
      <w:r w:rsidRPr="00F222E9">
        <w:rPr>
          <w:rFonts w:ascii="Times New Roman" w:eastAsia="Times New Roman" w:hAnsi="Times New Roman"/>
          <w:sz w:val="28"/>
          <w:szCs w:val="28"/>
        </w:rPr>
        <w:t xml:space="preserve"> ООО, ответственному за выдачу результата предоставления муниципальной услуги, </w:t>
      </w:r>
      <w:r w:rsidRPr="00F222E9">
        <w:rPr>
          <w:rFonts w:ascii="Times New Roman" w:hAnsi="Times New Roman"/>
          <w:sz w:val="28"/>
          <w:szCs w:val="28"/>
        </w:rPr>
        <w:t>решения о предоставлении муниципальной услуги или решения об отказе в предоставлении муниципальной услуги</w:t>
      </w:r>
      <w:r w:rsidRPr="00F222E9">
        <w:rPr>
          <w:rFonts w:ascii="Times New Roman" w:eastAsia="Times New Roman" w:hAnsi="Times New Roman"/>
          <w:sz w:val="28"/>
          <w:szCs w:val="28"/>
        </w:rPr>
        <w:t xml:space="preserve"> (далее - документ, являющийся результатом предоставления муниципальной услуги).</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3.16. В случае если заявитель изъявил желание получить результат муниципальной услуги в   ООО при поступлении документа, являющегося результатом предоставления муниципальной  услуги, специалист ООО, ответственный за выдачу результата предоставления муниципальной услуги, информирует заявителя о наличии принятого решения   и согласует дату и время  выдачи документа, являющегося результатом предоставления муниципальной  услуги.</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ab/>
        <w:t xml:space="preserve">  Выдачу документа, являющегося результатом предоставления муниципальной услуги, осуществляет специалист ООО, ответственный  за выдачу результата предоставления муниципальной услуги:</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1) при личном приеме, под подпись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2) документ, являющийся результатом предоставления муниципальной услуги, направляется через организацию почтовой связи  заказным письмом с уведомлением.</w:t>
      </w:r>
    </w:p>
    <w:p w:rsidR="00F222E9" w:rsidRPr="00F222E9" w:rsidRDefault="00F222E9" w:rsidP="00F222E9">
      <w:pPr>
        <w:pStyle w:val="a4"/>
        <w:tabs>
          <w:tab w:val="left" w:pos="709"/>
          <w:tab w:val="left" w:pos="1701"/>
        </w:tabs>
        <w:jc w:val="both"/>
        <w:rPr>
          <w:rFonts w:cs="Times New Roman"/>
          <w:sz w:val="28"/>
          <w:szCs w:val="28"/>
        </w:rPr>
      </w:pPr>
      <w:r w:rsidRPr="00F222E9">
        <w:rPr>
          <w:rFonts w:cs="Times New Roman"/>
          <w:sz w:val="28"/>
          <w:szCs w:val="28"/>
        </w:rPr>
        <w:t xml:space="preserve">            3.17. Ответственным лицом за административные действия, входящие в состав административной процедуры, является сотрудник ОО, ответственный за выдачу результата предоставления</w:t>
      </w:r>
      <w:r w:rsidRPr="00F222E9">
        <w:rPr>
          <w:rFonts w:cs="Times New Roman"/>
          <w:color w:val="000000"/>
          <w:sz w:val="28"/>
          <w:szCs w:val="28"/>
        </w:rPr>
        <w:t xml:space="preserve"> услуги</w:t>
      </w:r>
      <w:r w:rsidRPr="00F222E9">
        <w:rPr>
          <w:rFonts w:cs="Times New Roman"/>
          <w:sz w:val="28"/>
          <w:szCs w:val="28"/>
        </w:rPr>
        <w:t>.</w:t>
      </w:r>
    </w:p>
    <w:p w:rsidR="00F222E9" w:rsidRPr="00F222E9" w:rsidRDefault="00F222E9" w:rsidP="00F222E9">
      <w:pPr>
        <w:tabs>
          <w:tab w:val="left" w:pos="709"/>
        </w:tabs>
        <w:autoSpaceDE w:val="0"/>
        <w:autoSpaceDN w:val="0"/>
        <w:adjustRightInd w:val="0"/>
        <w:spacing w:after="0" w:line="240" w:lineRule="auto"/>
        <w:ind w:firstLine="540"/>
        <w:jc w:val="both"/>
        <w:rPr>
          <w:rFonts w:ascii="Times New Roman" w:hAnsi="Times New Roman"/>
          <w:sz w:val="28"/>
          <w:szCs w:val="28"/>
        </w:rPr>
      </w:pPr>
      <w:r w:rsidRPr="00F222E9">
        <w:rPr>
          <w:rFonts w:ascii="Times New Roman" w:hAnsi="Times New Roman"/>
          <w:sz w:val="28"/>
          <w:szCs w:val="28"/>
        </w:rPr>
        <w:t xml:space="preserve">   3.18.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ab/>
        <w:t>3.19. Максимальный срок исполнения административной процедуры составляет 1 рабочий день со дня поступления специалисту ООО, ответственному за выдачу результата предоставления муниципальной услуги, документа, являющегося результатом предоставления муниципальной услуги.</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3.20. Результатом исполнения административной процедуры является уведомление заявителя о принятом решении,  выдача заявителю документа, </w:t>
      </w:r>
      <w:r w:rsidRPr="00F222E9">
        <w:rPr>
          <w:rFonts w:ascii="Times New Roman" w:hAnsi="Times New Roman"/>
          <w:sz w:val="28"/>
          <w:szCs w:val="28"/>
        </w:rPr>
        <w:lastRenderedPageBreak/>
        <w:t>являющегося результатом предоставления муниципальной услуги.</w:t>
      </w:r>
    </w:p>
    <w:p w:rsidR="00F222E9" w:rsidRPr="00F222E9" w:rsidRDefault="00F222E9" w:rsidP="00F222E9">
      <w:pPr>
        <w:tabs>
          <w:tab w:val="left" w:pos="709"/>
        </w:tabs>
        <w:autoSpaceDE w:val="0"/>
        <w:autoSpaceDN w:val="0"/>
        <w:adjustRightInd w:val="0"/>
        <w:spacing w:after="0" w:line="240" w:lineRule="auto"/>
        <w:ind w:firstLine="540"/>
        <w:jc w:val="both"/>
        <w:rPr>
          <w:rFonts w:ascii="Times New Roman" w:hAnsi="Times New Roman"/>
          <w:sz w:val="28"/>
          <w:szCs w:val="28"/>
        </w:rPr>
      </w:pPr>
      <w:r w:rsidRPr="00F222E9">
        <w:rPr>
          <w:rFonts w:ascii="Times New Roman" w:hAnsi="Times New Roman"/>
          <w:sz w:val="28"/>
          <w:szCs w:val="28"/>
        </w:rPr>
        <w:t xml:space="preserve">   Результат выполнения административной процедуры фиксируется в журнале регистрации исходящих документов.</w:t>
      </w:r>
    </w:p>
    <w:p w:rsidR="00F222E9" w:rsidRPr="00F222E9" w:rsidRDefault="00F222E9" w:rsidP="00F222E9">
      <w:pPr>
        <w:pStyle w:val="a4"/>
        <w:widowControl w:val="0"/>
        <w:tabs>
          <w:tab w:val="left" w:pos="709"/>
          <w:tab w:val="left" w:pos="1701"/>
        </w:tabs>
        <w:autoSpaceDE w:val="0"/>
        <w:autoSpaceDN w:val="0"/>
        <w:adjustRightInd w:val="0"/>
        <w:jc w:val="both"/>
        <w:rPr>
          <w:rFonts w:cs="Times New Roman"/>
          <w:sz w:val="28"/>
          <w:szCs w:val="28"/>
        </w:rPr>
      </w:pPr>
      <w:r w:rsidRPr="00F222E9">
        <w:rPr>
          <w:rFonts w:cs="Times New Roman"/>
          <w:sz w:val="28"/>
          <w:szCs w:val="28"/>
        </w:rPr>
        <w:t xml:space="preserve">             3.21. В случае получения заявителем </w:t>
      </w:r>
      <w:r w:rsidRPr="00F222E9">
        <w:rPr>
          <w:rFonts w:cs="Times New Roman"/>
          <w:color w:val="000000"/>
          <w:sz w:val="28"/>
          <w:szCs w:val="28"/>
        </w:rPr>
        <w:t>услуги</w:t>
      </w:r>
      <w:r w:rsidRPr="00F222E9">
        <w:rPr>
          <w:rFonts w:cs="Times New Roman"/>
          <w:sz w:val="28"/>
          <w:szCs w:val="28"/>
        </w:rPr>
        <w:t xml:space="preserve"> посредством ГИС ЭО административная процедура не исполняется, поскольку уведомление заявителя о принятом решении, выдача заявителю решения о предоставлении или решения об отказе в предоставлении услуги, предоставление заявителю информации о текущей успеваемости учащегося осуществляется средствами ГИС ЭО без участия ОО.</w:t>
      </w:r>
    </w:p>
    <w:p w:rsidR="00F222E9" w:rsidRPr="00F222E9" w:rsidRDefault="00F222E9" w:rsidP="00F222E9">
      <w:pPr>
        <w:tabs>
          <w:tab w:val="left" w:pos="709"/>
        </w:tabs>
        <w:autoSpaceDE w:val="0"/>
        <w:autoSpaceDN w:val="0"/>
        <w:adjustRightInd w:val="0"/>
        <w:spacing w:after="0" w:line="240" w:lineRule="auto"/>
        <w:ind w:firstLine="540"/>
        <w:jc w:val="both"/>
        <w:rPr>
          <w:rFonts w:ascii="Times New Roman" w:hAnsi="Times New Roman"/>
          <w:sz w:val="28"/>
          <w:szCs w:val="28"/>
        </w:rPr>
      </w:pP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b/>
          <w:sz w:val="28"/>
          <w:szCs w:val="28"/>
        </w:rPr>
      </w:pPr>
      <w:r w:rsidRPr="00F222E9">
        <w:rPr>
          <w:rFonts w:ascii="Times New Roman" w:eastAsia="Times New Roman" w:hAnsi="Times New Roman"/>
          <w:sz w:val="28"/>
          <w:szCs w:val="28"/>
        </w:rPr>
        <w:t xml:space="preserve"> </w:t>
      </w:r>
      <w:r w:rsidRPr="00F222E9">
        <w:rPr>
          <w:rFonts w:ascii="Times New Roman" w:eastAsia="Times New Roman" w:hAnsi="Times New Roman"/>
          <w:iCs/>
          <w:sz w:val="28"/>
          <w:szCs w:val="28"/>
        </w:rPr>
        <w:t xml:space="preserve"> </w:t>
      </w:r>
    </w:p>
    <w:p w:rsidR="00F222E9" w:rsidRPr="00F222E9" w:rsidRDefault="00F222E9" w:rsidP="00F222E9">
      <w:pPr>
        <w:widowControl w:val="0"/>
        <w:autoSpaceDE w:val="0"/>
        <w:autoSpaceDN w:val="0"/>
        <w:adjustRightInd w:val="0"/>
        <w:spacing w:after="0" w:line="240" w:lineRule="auto"/>
        <w:jc w:val="center"/>
        <w:outlineLvl w:val="1"/>
        <w:rPr>
          <w:rFonts w:ascii="Times New Roman" w:eastAsia="Times New Roman" w:hAnsi="Times New Roman"/>
          <w:b/>
          <w:sz w:val="28"/>
          <w:szCs w:val="28"/>
        </w:rPr>
      </w:pPr>
      <w:r w:rsidRPr="00F222E9">
        <w:rPr>
          <w:rFonts w:ascii="Times New Roman" w:eastAsia="Times New Roman" w:hAnsi="Times New Roman"/>
          <w:b/>
          <w:sz w:val="28"/>
          <w:szCs w:val="28"/>
          <w:lang w:val="en-US"/>
        </w:rPr>
        <w:t>IV</w:t>
      </w:r>
      <w:r w:rsidRPr="00F222E9">
        <w:rPr>
          <w:rFonts w:ascii="Times New Roman" w:eastAsia="Times New Roman" w:hAnsi="Times New Roman"/>
          <w:b/>
          <w:sz w:val="28"/>
          <w:szCs w:val="28"/>
        </w:rPr>
        <w:t>. Формы контроля за  исполнением административного  регламента</w:t>
      </w:r>
    </w:p>
    <w:p w:rsidR="00F222E9" w:rsidRPr="00F222E9" w:rsidRDefault="00F222E9" w:rsidP="00F222E9">
      <w:pPr>
        <w:widowControl w:val="0"/>
        <w:autoSpaceDE w:val="0"/>
        <w:autoSpaceDN w:val="0"/>
        <w:adjustRightInd w:val="0"/>
        <w:spacing w:after="0" w:line="240" w:lineRule="auto"/>
        <w:jc w:val="center"/>
        <w:outlineLvl w:val="1"/>
        <w:rPr>
          <w:rFonts w:ascii="Times New Roman" w:eastAsia="Times New Roman" w:hAnsi="Times New Roman"/>
          <w:b/>
          <w:sz w:val="28"/>
          <w:szCs w:val="28"/>
        </w:rPr>
      </w:pPr>
    </w:p>
    <w:p w:rsidR="00F222E9" w:rsidRPr="00F222E9" w:rsidRDefault="00F222E9" w:rsidP="00F222E9">
      <w:pPr>
        <w:widowControl w:val="0"/>
        <w:autoSpaceDE w:val="0"/>
        <w:autoSpaceDN w:val="0"/>
        <w:adjustRightInd w:val="0"/>
        <w:spacing w:after="0" w:line="240" w:lineRule="auto"/>
        <w:jc w:val="center"/>
        <w:outlineLvl w:val="1"/>
        <w:rPr>
          <w:rFonts w:ascii="Times New Roman" w:eastAsia="Times New Roman" w:hAnsi="Times New Roman"/>
          <w:b/>
          <w:sz w:val="28"/>
          <w:szCs w:val="28"/>
        </w:rPr>
      </w:pPr>
      <w:r w:rsidRPr="00F222E9">
        <w:rPr>
          <w:rFonts w:ascii="Times New Roman" w:eastAsia="Times New Roman" w:hAnsi="Times New Roman"/>
          <w:b/>
          <w:sz w:val="28"/>
          <w:szCs w:val="28"/>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 устанавливающих требования к предоставлению муниципальной услуги, </w:t>
      </w:r>
    </w:p>
    <w:p w:rsidR="00F222E9" w:rsidRPr="00F222E9" w:rsidRDefault="00F222E9" w:rsidP="00F222E9">
      <w:pPr>
        <w:widowControl w:val="0"/>
        <w:autoSpaceDE w:val="0"/>
        <w:autoSpaceDN w:val="0"/>
        <w:adjustRightInd w:val="0"/>
        <w:spacing w:after="0" w:line="240" w:lineRule="auto"/>
        <w:jc w:val="center"/>
        <w:outlineLvl w:val="1"/>
        <w:rPr>
          <w:rFonts w:ascii="Times New Roman" w:eastAsia="Times New Roman" w:hAnsi="Times New Roman"/>
          <w:b/>
          <w:sz w:val="28"/>
          <w:szCs w:val="28"/>
        </w:rPr>
      </w:pPr>
      <w:r w:rsidRPr="00F222E9">
        <w:rPr>
          <w:rFonts w:ascii="Times New Roman" w:eastAsia="Times New Roman" w:hAnsi="Times New Roman"/>
          <w:b/>
          <w:sz w:val="28"/>
          <w:szCs w:val="28"/>
        </w:rPr>
        <w:t>а также принятием ими решений</w:t>
      </w:r>
    </w:p>
    <w:p w:rsidR="00F222E9" w:rsidRPr="00F222E9" w:rsidRDefault="00F222E9" w:rsidP="00F222E9">
      <w:pPr>
        <w:widowControl w:val="0"/>
        <w:autoSpaceDE w:val="0"/>
        <w:autoSpaceDN w:val="0"/>
        <w:adjustRightInd w:val="0"/>
        <w:spacing w:after="0" w:line="240" w:lineRule="auto"/>
        <w:ind w:firstLine="567"/>
        <w:jc w:val="center"/>
        <w:outlineLvl w:val="1"/>
        <w:rPr>
          <w:rFonts w:ascii="Times New Roman" w:eastAsia="Times New Roman" w:hAnsi="Times New Roman"/>
          <w:sz w:val="28"/>
          <w:szCs w:val="28"/>
        </w:rPr>
      </w:pP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w:t>
      </w:r>
      <w:r w:rsidRPr="00F222E9">
        <w:rPr>
          <w:rFonts w:ascii="Times New Roman" w:hAnsi="Times New Roman"/>
          <w:sz w:val="28"/>
          <w:szCs w:val="28"/>
        </w:rPr>
        <w:t xml:space="preserve"> </w:t>
      </w:r>
      <w:r w:rsidRPr="00F222E9">
        <w:rPr>
          <w:rFonts w:ascii="Times New Roman" w:eastAsia="Times New Roman" w:hAnsi="Times New Roman"/>
          <w:sz w:val="28"/>
          <w:szCs w:val="28"/>
        </w:rPr>
        <w:t>ООО.</w:t>
      </w:r>
    </w:p>
    <w:p w:rsidR="00F222E9" w:rsidRPr="00F222E9" w:rsidRDefault="00F222E9" w:rsidP="00F222E9">
      <w:pPr>
        <w:widowControl w:val="0"/>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Контроль за деятельностью ООО по предоставлению муниципальной услуги осуществляется </w:t>
      </w:r>
      <w:r w:rsidRPr="00F222E9">
        <w:rPr>
          <w:rFonts w:ascii="Times New Roman" w:hAnsi="Times New Roman"/>
          <w:sz w:val="28"/>
          <w:szCs w:val="28"/>
        </w:rPr>
        <w:t>Управлением образования.</w:t>
      </w:r>
      <w:r w:rsidRPr="00F222E9">
        <w:rPr>
          <w:rFonts w:ascii="Times New Roman" w:eastAsia="Times New Roman" w:hAnsi="Times New Roman"/>
          <w:sz w:val="28"/>
          <w:szCs w:val="28"/>
        </w:rPr>
        <w:t xml:space="preserve">  </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b/>
          <w:sz w:val="28"/>
          <w:szCs w:val="28"/>
        </w:rPr>
      </w:pPr>
      <w:r w:rsidRPr="00F222E9">
        <w:rPr>
          <w:rFonts w:ascii="Times New Roman" w:eastAsia="Times New Roman" w:hAnsi="Times New Roman"/>
          <w:sz w:val="28"/>
          <w:szCs w:val="28"/>
        </w:rPr>
        <w:t xml:space="preserve">    </w:t>
      </w:r>
    </w:p>
    <w:p w:rsidR="00F222E9" w:rsidRPr="00F222E9" w:rsidRDefault="00F222E9" w:rsidP="00F222E9">
      <w:pPr>
        <w:widowControl w:val="0"/>
        <w:autoSpaceDE w:val="0"/>
        <w:autoSpaceDN w:val="0"/>
        <w:adjustRightInd w:val="0"/>
        <w:spacing w:after="0" w:line="240" w:lineRule="auto"/>
        <w:jc w:val="center"/>
        <w:rPr>
          <w:rFonts w:ascii="Times New Roman" w:eastAsia="Times New Roman" w:hAnsi="Times New Roman"/>
          <w:b/>
          <w:sz w:val="28"/>
          <w:szCs w:val="28"/>
        </w:rPr>
      </w:pPr>
      <w:r w:rsidRPr="00F222E9">
        <w:rPr>
          <w:rFonts w:ascii="Times New Roman" w:eastAsia="Times New Roman" w:hAnsi="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F222E9" w:rsidRPr="00F222E9" w:rsidRDefault="00F222E9" w:rsidP="00F222E9">
      <w:pPr>
        <w:widowControl w:val="0"/>
        <w:autoSpaceDE w:val="0"/>
        <w:autoSpaceDN w:val="0"/>
        <w:adjustRightInd w:val="0"/>
        <w:spacing w:after="0" w:line="240" w:lineRule="auto"/>
        <w:jc w:val="center"/>
        <w:rPr>
          <w:rFonts w:ascii="Times New Roman" w:eastAsia="Times New Roman" w:hAnsi="Times New Roman"/>
          <w:b/>
          <w:sz w:val="28"/>
          <w:szCs w:val="28"/>
        </w:rPr>
      </w:pP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F222E9">
        <w:rPr>
          <w:rFonts w:ascii="Times New Roman" w:eastAsia="Times New Roman" w:hAnsi="Times New Roman"/>
          <w:sz w:val="28"/>
          <w:szCs w:val="28"/>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F222E9" w:rsidRPr="00F222E9" w:rsidRDefault="00F222E9" w:rsidP="00F222E9">
      <w:pPr>
        <w:tabs>
          <w:tab w:val="left" w:pos="709"/>
        </w:tabs>
        <w:spacing w:after="0" w:line="240" w:lineRule="auto"/>
        <w:ind w:firstLine="708"/>
        <w:jc w:val="both"/>
        <w:rPr>
          <w:rFonts w:ascii="Times New Roman" w:eastAsia="Times New Roman" w:hAnsi="Times New Roman"/>
          <w:sz w:val="28"/>
          <w:szCs w:val="28"/>
        </w:rPr>
      </w:pPr>
      <w:r w:rsidRPr="00F222E9">
        <w:rPr>
          <w:rFonts w:ascii="Times New Roman" w:hAnsi="Times New Roman"/>
          <w:sz w:val="28"/>
          <w:szCs w:val="28"/>
        </w:rPr>
        <w:t>Руководитель ООО устанавливает периодичность осуществления текущего контроля (не менее одного раза в месяц) за ведением электронных журналов (электронных дневников) и определяет должностное лицо, осуществляющее текущий контроль.</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Плановые проверки проводятся в соответствии с планом работы </w:t>
      </w:r>
      <w:r w:rsidRPr="00F222E9">
        <w:rPr>
          <w:rFonts w:ascii="Times New Roman" w:hAnsi="Times New Roman"/>
          <w:sz w:val="28"/>
          <w:szCs w:val="28"/>
        </w:rPr>
        <w:t>Управления образования</w:t>
      </w:r>
      <w:r w:rsidRPr="00F222E9">
        <w:rPr>
          <w:rFonts w:ascii="Times New Roman" w:eastAsia="Times New Roman" w:hAnsi="Times New Roman"/>
          <w:sz w:val="28"/>
          <w:szCs w:val="28"/>
        </w:rPr>
        <w:t>,  но не реже 1 раза в 3 года.</w:t>
      </w:r>
    </w:p>
    <w:p w:rsidR="00F222E9" w:rsidRPr="00F222E9" w:rsidRDefault="00F222E9" w:rsidP="00F222E9">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Внеплановые проверки проводятся в случае поступления в ООО или </w:t>
      </w:r>
      <w:r w:rsidRPr="00F222E9">
        <w:rPr>
          <w:rFonts w:ascii="Times New Roman" w:hAnsi="Times New Roman"/>
          <w:sz w:val="28"/>
          <w:szCs w:val="28"/>
        </w:rPr>
        <w:t>Управление образования</w:t>
      </w:r>
      <w:r w:rsidRPr="00F222E9">
        <w:rPr>
          <w:rFonts w:ascii="Times New Roman" w:eastAsia="Times New Roman" w:hAnsi="Times New Roman"/>
          <w:sz w:val="28"/>
          <w:szCs w:val="28"/>
        </w:rPr>
        <w:t xml:space="preserve"> обращений физических и юридических лиц с жалобами на нарушения их </w:t>
      </w:r>
      <w:r w:rsidRPr="00F222E9">
        <w:rPr>
          <w:rFonts w:ascii="Times New Roman" w:eastAsia="Times New Roman" w:hAnsi="Times New Roman"/>
          <w:sz w:val="28"/>
          <w:szCs w:val="28"/>
        </w:rPr>
        <w:lastRenderedPageBreak/>
        <w:t>прав и законных интересов.</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F222E9">
        <w:rPr>
          <w:rFonts w:ascii="Times New Roman" w:eastAsia="Times New Roman" w:hAnsi="Times New Roman"/>
          <w:sz w:val="28"/>
          <w:szCs w:val="28"/>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F222E9" w:rsidRPr="00F222E9" w:rsidRDefault="00F222E9" w:rsidP="00F222E9">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F222E9">
        <w:rPr>
          <w:rFonts w:ascii="Times New Roman" w:eastAsia="Times New Roman" w:hAnsi="Times New Roman"/>
          <w:sz w:val="28"/>
          <w:szCs w:val="28"/>
        </w:rPr>
        <w:t>По результатам проверок в случае выявления нарушений прав обучающихся, заявителей должностное лицо, осуществляющее  контроль, дает указания по устранению выявленных отклонений и нарушений и контролирует их исполнение.</w:t>
      </w:r>
    </w:p>
    <w:p w:rsidR="00F222E9" w:rsidRPr="00F222E9" w:rsidRDefault="00F222E9" w:rsidP="00F222E9">
      <w:pPr>
        <w:pStyle w:val="ConsPlusNormal"/>
        <w:tabs>
          <w:tab w:val="left" w:pos="709"/>
        </w:tabs>
        <w:ind w:firstLine="540"/>
        <w:jc w:val="both"/>
        <w:rPr>
          <w:rFonts w:ascii="Times New Roman" w:hAnsi="Times New Roman" w:cs="Times New Roman"/>
          <w:color w:val="FF0000"/>
          <w:sz w:val="28"/>
          <w:szCs w:val="28"/>
        </w:rPr>
      </w:pPr>
      <w:r w:rsidRPr="00F222E9">
        <w:rPr>
          <w:rFonts w:ascii="Times New Roman" w:hAnsi="Times New Roman" w:cs="Times New Roman"/>
          <w:sz w:val="28"/>
          <w:szCs w:val="28"/>
        </w:rPr>
        <w:t xml:space="preserve">   </w:t>
      </w:r>
      <w:r w:rsidRPr="00F222E9">
        <w:rPr>
          <w:rFonts w:ascii="Times New Roman" w:hAnsi="Times New Roman" w:cs="Times New Roman"/>
          <w:color w:val="FF0000"/>
          <w:sz w:val="28"/>
          <w:szCs w:val="28"/>
        </w:rPr>
        <w:t xml:space="preserve"> </w:t>
      </w:r>
    </w:p>
    <w:p w:rsidR="00F222E9" w:rsidRPr="00F222E9" w:rsidRDefault="00F222E9" w:rsidP="00F222E9">
      <w:pPr>
        <w:pStyle w:val="ConsPlusNormal"/>
        <w:ind w:firstLine="540"/>
        <w:jc w:val="both"/>
        <w:rPr>
          <w:rFonts w:ascii="Times New Roman" w:hAnsi="Times New Roman" w:cs="Times New Roman"/>
          <w:sz w:val="28"/>
          <w:szCs w:val="28"/>
        </w:rPr>
      </w:pPr>
      <w:r w:rsidRPr="00F222E9">
        <w:rPr>
          <w:rFonts w:ascii="Times New Roman" w:hAnsi="Times New Roman" w:cs="Times New Roman"/>
          <w:color w:val="FF0000"/>
          <w:sz w:val="28"/>
          <w:szCs w:val="28"/>
        </w:rPr>
        <w:t xml:space="preserve"> </w:t>
      </w:r>
    </w:p>
    <w:p w:rsidR="00F222E9" w:rsidRPr="00F222E9" w:rsidRDefault="00F222E9" w:rsidP="00F222E9">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rPr>
      </w:pPr>
      <w:r w:rsidRPr="00F222E9">
        <w:rPr>
          <w:rFonts w:ascii="Times New Roman" w:eastAsia="Times New Roman" w:hAnsi="Times New Roman"/>
          <w:b/>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F222E9" w:rsidRPr="00F222E9" w:rsidRDefault="00F222E9" w:rsidP="00F222E9">
      <w:pPr>
        <w:widowControl w:val="0"/>
        <w:autoSpaceDE w:val="0"/>
        <w:autoSpaceDN w:val="0"/>
        <w:adjustRightInd w:val="0"/>
        <w:spacing w:after="0" w:line="240" w:lineRule="auto"/>
        <w:ind w:firstLine="567"/>
        <w:jc w:val="both"/>
        <w:rPr>
          <w:rFonts w:ascii="Times New Roman" w:eastAsia="Times New Roman" w:hAnsi="Times New Roman"/>
          <w:b/>
          <w:sz w:val="28"/>
          <w:szCs w:val="28"/>
        </w:rPr>
      </w:pP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8"/>
          <w:szCs w:val="28"/>
        </w:rPr>
      </w:pPr>
      <w:r w:rsidRPr="00F222E9">
        <w:rPr>
          <w:rFonts w:ascii="Times New Roman" w:eastAsia="Times New Roman" w:hAnsi="Times New Roman"/>
          <w:sz w:val="28"/>
          <w:szCs w:val="28"/>
        </w:rPr>
        <w:t xml:space="preserve"> </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4.3. Должностные лица, ответственные за осуществление административных процедур по предоставлению муниципальной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муниципальной услуги.</w:t>
      </w:r>
    </w:p>
    <w:p w:rsidR="00F222E9" w:rsidRPr="00F222E9" w:rsidRDefault="00F222E9" w:rsidP="00F222E9">
      <w:pPr>
        <w:pStyle w:val="ConsPlusNormal"/>
        <w:ind w:firstLine="540"/>
        <w:jc w:val="both"/>
        <w:rPr>
          <w:rFonts w:ascii="Times New Roman" w:hAnsi="Times New Roman" w:cs="Times New Roman"/>
          <w:color w:val="FF0000"/>
          <w:sz w:val="28"/>
          <w:szCs w:val="28"/>
        </w:rPr>
      </w:pPr>
      <w:r w:rsidRPr="00F222E9">
        <w:rPr>
          <w:rFonts w:ascii="Times New Roman" w:hAnsi="Times New Roman" w:cs="Times New Roman"/>
          <w:sz w:val="28"/>
          <w:szCs w:val="28"/>
        </w:rPr>
        <w:t xml:space="preserve"> </w:t>
      </w: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w:t>
      </w:r>
    </w:p>
    <w:p w:rsidR="00F222E9" w:rsidRPr="00F222E9" w:rsidRDefault="00F222E9" w:rsidP="00F222E9">
      <w:pPr>
        <w:pStyle w:val="ConsPlusNormal"/>
        <w:jc w:val="center"/>
        <w:rPr>
          <w:rFonts w:ascii="Times New Roman" w:hAnsi="Times New Roman" w:cs="Times New Roman"/>
          <w:b/>
          <w:color w:val="FF0000"/>
          <w:sz w:val="28"/>
          <w:szCs w:val="28"/>
        </w:rPr>
      </w:pPr>
      <w:r w:rsidRPr="00F222E9">
        <w:rPr>
          <w:rFonts w:ascii="Times New Roman" w:hAnsi="Times New Roman" w:cs="Times New Roman"/>
          <w:b/>
          <w:sz w:val="28"/>
          <w:szCs w:val="28"/>
        </w:rPr>
        <w:t>их объединений и организаций</w:t>
      </w:r>
    </w:p>
    <w:p w:rsidR="00F222E9" w:rsidRPr="00F222E9" w:rsidRDefault="00F222E9" w:rsidP="00F222E9">
      <w:pPr>
        <w:widowControl w:val="0"/>
        <w:autoSpaceDE w:val="0"/>
        <w:autoSpaceDN w:val="0"/>
        <w:adjustRightInd w:val="0"/>
        <w:spacing w:after="0" w:line="240" w:lineRule="auto"/>
        <w:jc w:val="center"/>
        <w:outlineLvl w:val="2"/>
        <w:rPr>
          <w:rFonts w:ascii="Times New Roman" w:eastAsia="Times New Roman" w:hAnsi="Times New Roman"/>
          <w:sz w:val="28"/>
          <w:szCs w:val="28"/>
        </w:rPr>
      </w:pPr>
      <w:r w:rsidRPr="00F222E9">
        <w:rPr>
          <w:rFonts w:ascii="Times New Roman" w:eastAsia="Times New Roman" w:hAnsi="Times New Roman"/>
          <w:b/>
          <w:sz w:val="28"/>
          <w:szCs w:val="28"/>
        </w:rPr>
        <w:t xml:space="preserve"> </w:t>
      </w: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eastAsia="Times New Roman" w:hAnsi="Times New Roman"/>
          <w:sz w:val="28"/>
          <w:szCs w:val="28"/>
        </w:rPr>
      </w:pPr>
      <w:r w:rsidRPr="00F222E9">
        <w:rPr>
          <w:rFonts w:ascii="Times New Roman" w:eastAsia="Times New Roman" w:hAnsi="Times New Roman"/>
          <w:sz w:val="28"/>
          <w:szCs w:val="28"/>
        </w:rPr>
        <w:tab/>
        <w:t xml:space="preserve">   4.4. </w:t>
      </w:r>
      <w:r w:rsidRPr="00F222E9">
        <w:rPr>
          <w:rFonts w:ascii="Times New Roman" w:hAnsi="Times New Roman"/>
          <w:bCs/>
          <w:sz w:val="28"/>
          <w:szCs w:val="28"/>
        </w:rPr>
        <w:t>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а также через порталы государственных и муниципальных услуг (функций).</w:t>
      </w:r>
    </w:p>
    <w:p w:rsidR="00F222E9" w:rsidRPr="00F222E9" w:rsidRDefault="00F222E9" w:rsidP="00F222E9">
      <w:pPr>
        <w:autoSpaceDE w:val="0"/>
        <w:autoSpaceDN w:val="0"/>
        <w:adjustRightInd w:val="0"/>
        <w:spacing w:after="0" w:line="240" w:lineRule="auto"/>
        <w:ind w:firstLine="708"/>
        <w:jc w:val="both"/>
        <w:outlineLvl w:val="0"/>
        <w:rPr>
          <w:rFonts w:ascii="Times New Roman" w:hAnsi="Times New Roman"/>
          <w:bCs/>
          <w:sz w:val="28"/>
          <w:szCs w:val="28"/>
        </w:rPr>
      </w:pPr>
      <w:r w:rsidRPr="00F222E9">
        <w:rPr>
          <w:rFonts w:ascii="Times New Roman" w:hAnsi="Times New Roman"/>
          <w:bCs/>
          <w:sz w:val="28"/>
          <w:szCs w:val="28"/>
        </w:rPr>
        <w:t>4.5. Основные положения, характеризующие требования к порядку и формам контроля за исполнением настоящего административного регламента, в том числе со стороны граждан, их объединений и организаций, устанавливаются и определяются в соответствии с федеральными законами, а также иными нормативными правовыми актами Российской Федерации.</w:t>
      </w: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eastAsia="Times New Roman" w:hAnsi="Times New Roman"/>
          <w:sz w:val="28"/>
          <w:szCs w:val="28"/>
        </w:rPr>
      </w:pPr>
    </w:p>
    <w:p w:rsidR="00F222E9" w:rsidRPr="00F222E9" w:rsidRDefault="00F222E9" w:rsidP="00F222E9">
      <w:pPr>
        <w:widowControl w:val="0"/>
        <w:autoSpaceDE w:val="0"/>
        <w:autoSpaceDN w:val="0"/>
        <w:adjustRightInd w:val="0"/>
        <w:spacing w:after="0" w:line="240" w:lineRule="auto"/>
        <w:ind w:firstLine="709"/>
        <w:jc w:val="center"/>
        <w:outlineLvl w:val="1"/>
        <w:rPr>
          <w:rFonts w:ascii="Times New Roman" w:eastAsia="Times New Roman" w:hAnsi="Times New Roman"/>
          <w:b/>
          <w:sz w:val="28"/>
          <w:szCs w:val="28"/>
        </w:rPr>
      </w:pPr>
      <w:r w:rsidRPr="00F222E9">
        <w:rPr>
          <w:rFonts w:ascii="Times New Roman" w:eastAsia="Times New Roman" w:hAnsi="Times New Roman"/>
          <w:b/>
          <w:sz w:val="28"/>
          <w:szCs w:val="28"/>
        </w:rPr>
        <w:t xml:space="preserve"> </w:t>
      </w:r>
      <w:r w:rsidRPr="00F222E9">
        <w:rPr>
          <w:rFonts w:ascii="Times New Roman" w:eastAsia="Times New Roman" w:hAnsi="Times New Roman"/>
          <w:b/>
          <w:sz w:val="28"/>
          <w:szCs w:val="28"/>
          <w:lang w:val="en-US"/>
        </w:rPr>
        <w:t>V</w:t>
      </w:r>
      <w:r w:rsidRPr="00F222E9">
        <w:rPr>
          <w:rFonts w:ascii="Times New Roman" w:eastAsia="Times New Roman" w:hAnsi="Times New Roman"/>
          <w:b/>
          <w:sz w:val="28"/>
          <w:szCs w:val="28"/>
        </w:rPr>
        <w:t xml:space="preserve">. Досудебный (внесудебный) порядок обжалования решений и действий (бездействия) </w:t>
      </w:r>
      <w:r w:rsidRPr="00F222E9">
        <w:rPr>
          <w:rFonts w:ascii="Times New Roman" w:hAnsi="Times New Roman"/>
          <w:b/>
          <w:sz w:val="28"/>
          <w:szCs w:val="28"/>
        </w:rPr>
        <w:t xml:space="preserve">органа, </w:t>
      </w:r>
      <w:r w:rsidRPr="00F222E9">
        <w:rPr>
          <w:rFonts w:ascii="Times New Roman" w:eastAsia="Times New Roman" w:hAnsi="Times New Roman"/>
          <w:b/>
          <w:sz w:val="28"/>
          <w:szCs w:val="28"/>
        </w:rPr>
        <w:t>представляющего муниципальную услугу, а также должностных лиц, муниципальных служащих</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b/>
          <w:color w:val="FF0000"/>
          <w:sz w:val="28"/>
          <w:szCs w:val="28"/>
        </w:rPr>
      </w:pPr>
      <w:r w:rsidRPr="00F222E9">
        <w:rPr>
          <w:rFonts w:ascii="Times New Roman" w:eastAsia="Times New Roman" w:hAnsi="Times New Roman"/>
          <w:b/>
          <w:color w:val="FF0000"/>
          <w:sz w:val="28"/>
          <w:szCs w:val="28"/>
        </w:rPr>
        <w:t xml:space="preserve"> </w:t>
      </w:r>
      <w:r w:rsidRPr="00F222E9">
        <w:rPr>
          <w:rFonts w:ascii="Times New Roman" w:hAnsi="Times New Roman"/>
          <w:b/>
          <w:color w:val="FF0000"/>
          <w:sz w:val="28"/>
          <w:szCs w:val="28"/>
        </w:rPr>
        <w:t xml:space="preserve"> </w:t>
      </w: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t>Информация для заявителя о его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F222E9" w:rsidRPr="00F222E9" w:rsidRDefault="00F222E9" w:rsidP="00F222E9">
      <w:pPr>
        <w:pStyle w:val="ConsPlusNormal"/>
        <w:jc w:val="center"/>
        <w:rPr>
          <w:rFonts w:ascii="Times New Roman" w:hAnsi="Times New Roman" w:cs="Times New Roman"/>
          <w:b/>
          <w:color w:val="FF0000"/>
          <w:sz w:val="28"/>
          <w:szCs w:val="28"/>
        </w:rPr>
      </w:pPr>
      <w:r w:rsidRPr="00F222E9">
        <w:rPr>
          <w:rFonts w:ascii="Times New Roman" w:hAnsi="Times New Roman" w:cs="Times New Roman"/>
          <w:b/>
          <w:color w:val="FF0000"/>
          <w:sz w:val="28"/>
          <w:szCs w:val="28"/>
        </w:rPr>
        <w:t xml:space="preserve"> </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5.1. Заявители имеют право на обжалование решений, принятых в ходе предоставления муниципальной услуги, действий или бездействия должностных лиц   ООО в досудебном (внесудебном) порядке.</w:t>
      </w:r>
    </w:p>
    <w:p w:rsidR="00F222E9" w:rsidRPr="00F222E9" w:rsidRDefault="00F222E9" w:rsidP="00F222E9">
      <w:pPr>
        <w:widowControl w:val="0"/>
        <w:autoSpaceDE w:val="0"/>
        <w:autoSpaceDN w:val="0"/>
        <w:adjustRightInd w:val="0"/>
        <w:spacing w:after="0" w:line="240" w:lineRule="auto"/>
        <w:ind w:firstLine="567"/>
        <w:jc w:val="both"/>
        <w:rPr>
          <w:rFonts w:ascii="Times New Roman" w:hAnsi="Times New Roman"/>
          <w:sz w:val="28"/>
          <w:szCs w:val="28"/>
        </w:rPr>
      </w:pPr>
    </w:p>
    <w:p w:rsidR="00F222E9" w:rsidRPr="00F222E9" w:rsidRDefault="00F222E9" w:rsidP="00F222E9">
      <w:pPr>
        <w:widowControl w:val="0"/>
        <w:autoSpaceDE w:val="0"/>
        <w:autoSpaceDN w:val="0"/>
        <w:adjustRightInd w:val="0"/>
        <w:spacing w:after="0" w:line="240" w:lineRule="auto"/>
        <w:ind w:firstLine="567"/>
        <w:jc w:val="center"/>
        <w:rPr>
          <w:rFonts w:ascii="Times New Roman" w:hAnsi="Times New Roman"/>
          <w:b/>
          <w:sz w:val="28"/>
          <w:szCs w:val="28"/>
        </w:rPr>
      </w:pPr>
      <w:r w:rsidRPr="00F222E9">
        <w:rPr>
          <w:rFonts w:ascii="Times New Roman" w:hAnsi="Times New Roman"/>
          <w:b/>
          <w:sz w:val="28"/>
          <w:szCs w:val="28"/>
        </w:rPr>
        <w:t>Предмет жалобы</w:t>
      </w:r>
    </w:p>
    <w:p w:rsidR="00F222E9" w:rsidRPr="00F222E9" w:rsidRDefault="00F222E9" w:rsidP="00F222E9">
      <w:pPr>
        <w:widowControl w:val="0"/>
        <w:autoSpaceDE w:val="0"/>
        <w:autoSpaceDN w:val="0"/>
        <w:adjustRightInd w:val="0"/>
        <w:spacing w:after="0" w:line="240" w:lineRule="auto"/>
        <w:ind w:firstLine="567"/>
        <w:jc w:val="center"/>
        <w:rPr>
          <w:rFonts w:ascii="Times New Roman" w:hAnsi="Times New Roman"/>
          <w:b/>
          <w:sz w:val="28"/>
          <w:szCs w:val="28"/>
        </w:rPr>
      </w:pP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5.2. Заявитель может обратиться с жалобой, в том числе в следующих случаях: </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1) нарушение срока регистрации запроса заявителя о предоставлении муниципальной услуги;</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2) нарушение срока предоставления муниципальной услуги;</w:t>
      </w:r>
    </w:p>
    <w:p w:rsidR="00F222E9" w:rsidRPr="00F222E9" w:rsidRDefault="00F222E9" w:rsidP="00F222E9">
      <w:pPr>
        <w:widowControl w:val="0"/>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F222E9" w:rsidRPr="00F222E9" w:rsidRDefault="00F222E9" w:rsidP="00F222E9">
      <w:pPr>
        <w:widowControl w:val="0"/>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7) отказ  ООО, предоставляющей муниципальную услугу, специалиста  ООО, предоставляющей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p>
    <w:p w:rsidR="00F222E9" w:rsidRPr="00F222E9" w:rsidRDefault="00F222E9" w:rsidP="00F222E9">
      <w:pPr>
        <w:widowControl w:val="0"/>
        <w:autoSpaceDE w:val="0"/>
        <w:autoSpaceDN w:val="0"/>
        <w:adjustRightInd w:val="0"/>
        <w:spacing w:after="0" w:line="240" w:lineRule="auto"/>
        <w:ind w:firstLine="567"/>
        <w:jc w:val="center"/>
        <w:rPr>
          <w:rFonts w:ascii="Times New Roman" w:hAnsi="Times New Roman"/>
          <w:b/>
          <w:sz w:val="28"/>
          <w:szCs w:val="28"/>
        </w:rPr>
      </w:pPr>
      <w:r w:rsidRPr="00F222E9">
        <w:rPr>
          <w:rFonts w:ascii="Times New Roman" w:hAnsi="Times New Roman"/>
          <w:b/>
          <w:sz w:val="28"/>
          <w:szCs w:val="28"/>
        </w:rPr>
        <w:t xml:space="preserve">Органы и уполномоченные на рассмотрение жалобы должностные лица, </w:t>
      </w:r>
    </w:p>
    <w:p w:rsidR="00F222E9" w:rsidRPr="00F222E9" w:rsidRDefault="00F222E9" w:rsidP="00F222E9">
      <w:pPr>
        <w:widowControl w:val="0"/>
        <w:autoSpaceDE w:val="0"/>
        <w:autoSpaceDN w:val="0"/>
        <w:adjustRightInd w:val="0"/>
        <w:spacing w:after="0" w:line="240" w:lineRule="auto"/>
        <w:ind w:firstLine="567"/>
        <w:jc w:val="center"/>
        <w:rPr>
          <w:rFonts w:ascii="Times New Roman" w:hAnsi="Times New Roman"/>
          <w:b/>
          <w:sz w:val="28"/>
          <w:szCs w:val="28"/>
        </w:rPr>
      </w:pPr>
      <w:r w:rsidRPr="00F222E9">
        <w:rPr>
          <w:rFonts w:ascii="Times New Roman" w:hAnsi="Times New Roman"/>
          <w:b/>
          <w:sz w:val="28"/>
          <w:szCs w:val="28"/>
        </w:rPr>
        <w:t>которым может быть направлена жалоба</w:t>
      </w:r>
    </w:p>
    <w:p w:rsidR="00F222E9" w:rsidRPr="00F222E9" w:rsidRDefault="00F222E9" w:rsidP="00F222E9">
      <w:pPr>
        <w:widowControl w:val="0"/>
        <w:autoSpaceDE w:val="0"/>
        <w:autoSpaceDN w:val="0"/>
        <w:adjustRightInd w:val="0"/>
        <w:spacing w:after="0" w:line="240" w:lineRule="auto"/>
        <w:ind w:firstLine="567"/>
        <w:jc w:val="center"/>
        <w:rPr>
          <w:rFonts w:ascii="Times New Roman" w:hAnsi="Times New Roman"/>
          <w:sz w:val="28"/>
          <w:szCs w:val="28"/>
        </w:rPr>
      </w:pPr>
      <w:r w:rsidRPr="00F222E9">
        <w:rPr>
          <w:rFonts w:ascii="Times New Roman" w:hAnsi="Times New Roman"/>
          <w:sz w:val="28"/>
          <w:szCs w:val="28"/>
        </w:rPr>
        <w:t xml:space="preserve"> </w:t>
      </w:r>
    </w:p>
    <w:p w:rsidR="00F222E9" w:rsidRPr="00F222E9" w:rsidRDefault="00F222E9" w:rsidP="00F222E9">
      <w:pPr>
        <w:pStyle w:val="ConsPlusNormal"/>
        <w:tabs>
          <w:tab w:val="left" w:pos="709"/>
        </w:tabs>
        <w:ind w:firstLine="540"/>
        <w:jc w:val="both"/>
        <w:rPr>
          <w:rFonts w:ascii="Times New Roman" w:eastAsia="Calibri" w:hAnsi="Times New Roman" w:cs="Times New Roman"/>
          <w:sz w:val="28"/>
          <w:szCs w:val="28"/>
        </w:rPr>
      </w:pPr>
      <w:r w:rsidRPr="00F222E9">
        <w:rPr>
          <w:rFonts w:ascii="Times New Roman" w:eastAsia="Calibri" w:hAnsi="Times New Roman" w:cs="Times New Roman"/>
          <w:sz w:val="28"/>
          <w:szCs w:val="28"/>
        </w:rPr>
        <w:t xml:space="preserve">   5.3. Жалоба подается в письменной форме на бумажном носителе, в электронной форме в ООО, предоставляющую муниципальную услугу. </w:t>
      </w:r>
    </w:p>
    <w:p w:rsidR="00F222E9" w:rsidRPr="00F222E9" w:rsidRDefault="00F222E9" w:rsidP="00F222E9">
      <w:pPr>
        <w:pStyle w:val="ConsPlusNormal"/>
        <w:tabs>
          <w:tab w:val="left" w:pos="709"/>
        </w:tabs>
        <w:ind w:firstLine="540"/>
        <w:jc w:val="both"/>
        <w:rPr>
          <w:rFonts w:ascii="Times New Roman" w:eastAsia="Calibri" w:hAnsi="Times New Roman" w:cs="Times New Roman"/>
          <w:sz w:val="28"/>
          <w:szCs w:val="28"/>
        </w:rPr>
      </w:pPr>
      <w:r w:rsidRPr="00F222E9">
        <w:rPr>
          <w:rFonts w:ascii="Times New Roman" w:eastAsia="Calibri" w:hAnsi="Times New Roman" w:cs="Times New Roman"/>
          <w:sz w:val="28"/>
          <w:szCs w:val="28"/>
        </w:rPr>
        <w:t xml:space="preserve">   Жалобы на решения, принятые руководителем ООО, предоставляющей муниципальную услугу, подаются в Управление образования.</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eastAsia="Calibri" w:hAnsi="Times New Roman" w:cs="Times New Roman"/>
          <w:sz w:val="28"/>
          <w:szCs w:val="28"/>
        </w:rPr>
        <w:t xml:space="preserve">    Жалобы на решения, принятые руководителем  Управления образования,  подаются в администрацию муниципального района «Ижемский».  </w:t>
      </w:r>
    </w:p>
    <w:p w:rsidR="00F222E9" w:rsidRPr="00F222E9" w:rsidRDefault="00F222E9" w:rsidP="00F222E9">
      <w:pPr>
        <w:pStyle w:val="ConsPlusNormal"/>
        <w:rPr>
          <w:rFonts w:ascii="Times New Roman" w:hAnsi="Times New Roman" w:cs="Times New Roman"/>
          <w:sz w:val="28"/>
          <w:szCs w:val="28"/>
        </w:rPr>
      </w:pPr>
      <w:r w:rsidRPr="00F222E9">
        <w:rPr>
          <w:rFonts w:ascii="Times New Roman" w:hAnsi="Times New Roman" w:cs="Times New Roman"/>
          <w:sz w:val="28"/>
          <w:szCs w:val="28"/>
        </w:rPr>
        <w:t xml:space="preserve"> </w:t>
      </w:r>
    </w:p>
    <w:p w:rsidR="00F222E9" w:rsidRPr="00F222E9" w:rsidRDefault="00F222E9" w:rsidP="00F222E9">
      <w:pPr>
        <w:widowControl w:val="0"/>
        <w:autoSpaceDE w:val="0"/>
        <w:autoSpaceDN w:val="0"/>
        <w:adjustRightInd w:val="0"/>
        <w:spacing w:after="0" w:line="240" w:lineRule="auto"/>
        <w:ind w:firstLine="567"/>
        <w:jc w:val="center"/>
        <w:rPr>
          <w:rFonts w:ascii="Times New Roman" w:hAnsi="Times New Roman"/>
          <w:b/>
          <w:sz w:val="28"/>
          <w:szCs w:val="28"/>
        </w:rPr>
      </w:pPr>
      <w:r w:rsidRPr="00F222E9">
        <w:rPr>
          <w:rFonts w:ascii="Times New Roman" w:hAnsi="Times New Roman"/>
          <w:b/>
          <w:sz w:val="28"/>
          <w:szCs w:val="28"/>
        </w:rPr>
        <w:t>Порядок подачи и рассмотрения жалобы</w:t>
      </w:r>
    </w:p>
    <w:p w:rsidR="00F222E9" w:rsidRPr="00F222E9" w:rsidRDefault="00F222E9" w:rsidP="00F222E9">
      <w:pPr>
        <w:widowControl w:val="0"/>
        <w:autoSpaceDE w:val="0"/>
        <w:autoSpaceDN w:val="0"/>
        <w:adjustRightInd w:val="0"/>
        <w:spacing w:after="0" w:line="240" w:lineRule="auto"/>
        <w:ind w:firstLine="567"/>
        <w:jc w:val="center"/>
        <w:rPr>
          <w:rFonts w:ascii="Times New Roman" w:hAnsi="Times New Roman"/>
          <w:b/>
          <w:sz w:val="28"/>
          <w:szCs w:val="28"/>
        </w:rPr>
      </w:pPr>
    </w:p>
    <w:p w:rsidR="00F222E9" w:rsidRPr="00F222E9" w:rsidRDefault="00F222E9" w:rsidP="00F222E9">
      <w:pPr>
        <w:widowControl w:val="0"/>
        <w:tabs>
          <w:tab w:val="left" w:pos="709"/>
          <w:tab w:val="left" w:pos="1418"/>
        </w:tabs>
        <w:autoSpaceDE w:val="0"/>
        <w:autoSpaceDN w:val="0"/>
        <w:adjustRightInd w:val="0"/>
        <w:spacing w:after="0" w:line="240" w:lineRule="auto"/>
        <w:ind w:firstLine="709"/>
        <w:jc w:val="both"/>
        <w:rPr>
          <w:rFonts w:ascii="Times New Roman" w:hAnsi="Times New Roman"/>
          <w:color w:val="000000" w:themeColor="text1"/>
          <w:sz w:val="28"/>
          <w:szCs w:val="28"/>
        </w:rPr>
      </w:pPr>
      <w:r w:rsidRPr="00F222E9">
        <w:rPr>
          <w:rFonts w:ascii="Times New Roman" w:hAnsi="Times New Roman"/>
          <w:color w:val="000000" w:themeColor="text1"/>
          <w:sz w:val="28"/>
          <w:szCs w:val="28"/>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порталов государственных и муниципальных услуг (функций), официальных сайтов  </w:t>
      </w:r>
      <w:r w:rsidRPr="00F222E9">
        <w:rPr>
          <w:rFonts w:ascii="Times New Roman" w:hAnsi="Times New Roman"/>
          <w:color w:val="000000" w:themeColor="text1"/>
          <w:sz w:val="28"/>
          <w:szCs w:val="28"/>
        </w:rPr>
        <w:lastRenderedPageBreak/>
        <w:t xml:space="preserve">Управления, ООО, предоставляющих муниципальную услугу,   а также может быть принята при личном приеме заявителя.  </w:t>
      </w:r>
      <w:r w:rsidRPr="00F222E9">
        <w:rPr>
          <w:rFonts w:ascii="Times New Roman" w:hAnsi="Times New Roman"/>
          <w:bCs/>
          <w:color w:val="000000" w:themeColor="text1"/>
          <w:sz w:val="28"/>
          <w:szCs w:val="28"/>
          <w:shd w:val="clear" w:color="auto" w:fill="FFFFFF"/>
        </w:rPr>
        <w:t xml:space="preserve"> </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color w:val="FF0000"/>
          <w:sz w:val="28"/>
          <w:szCs w:val="28"/>
        </w:rPr>
        <w:t xml:space="preserve">  </w:t>
      </w:r>
      <w:r w:rsidRPr="00F222E9">
        <w:rPr>
          <w:rFonts w:ascii="Times New Roman" w:hAnsi="Times New Roman"/>
          <w:sz w:val="28"/>
          <w:szCs w:val="28"/>
        </w:rPr>
        <w:t>5.5. Жалоба должна содержать:</w:t>
      </w:r>
    </w:p>
    <w:p w:rsidR="00F222E9" w:rsidRPr="00F222E9" w:rsidRDefault="00F222E9" w:rsidP="00F222E9">
      <w:pPr>
        <w:widowControl w:val="0"/>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1) наименование  ООО, предоставляющей муниципальную услугу, должностного лица  ООО, предоставляющей муниципальную услугу, решения и действия (бездействие) которых обжалуются;</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222E9" w:rsidRPr="00F222E9" w:rsidRDefault="00F222E9" w:rsidP="00F222E9">
      <w:pPr>
        <w:widowControl w:val="0"/>
        <w:tabs>
          <w:tab w:val="left" w:pos="709"/>
          <w:tab w:val="left" w:pos="851"/>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3) сведения об обжалуемых решениях и действиях (бездействии)  ООО, предоставляющей муниципальную услугу, должностного лица  ООО, предоставляющей муниципальную услугу;</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color w:val="FF0000"/>
          <w:sz w:val="28"/>
          <w:szCs w:val="28"/>
        </w:rPr>
      </w:pPr>
      <w:r w:rsidRPr="00F222E9">
        <w:rPr>
          <w:rFonts w:ascii="Times New Roman" w:hAnsi="Times New Roman"/>
          <w:sz w:val="28"/>
          <w:szCs w:val="28"/>
        </w:rPr>
        <w:t xml:space="preserve">            4) доводы, на основании которых заявитель не согласен с решением и действием (бездействием) ООО, предоставляющей муниципальную услугу, должностного лица  ООО, предоставляющей муниципальную услугу. Заявителем могут быть представлены оригиналы  документов  (при наличии), подтверждающие доводы заявителя, либо их копии.</w:t>
      </w:r>
      <w:r w:rsidRPr="00F222E9">
        <w:rPr>
          <w:rFonts w:ascii="Times New Roman" w:hAnsi="Times New Roman"/>
          <w:color w:val="FF0000"/>
          <w:sz w:val="28"/>
          <w:szCs w:val="28"/>
        </w:rPr>
        <w:t xml:space="preserve"> </w:t>
      </w:r>
    </w:p>
    <w:p w:rsidR="00F222E9" w:rsidRPr="00F222E9" w:rsidRDefault="00F222E9" w:rsidP="00F222E9">
      <w:pPr>
        <w:tabs>
          <w:tab w:val="left" w:pos="709"/>
        </w:tabs>
        <w:autoSpaceDE w:val="0"/>
        <w:autoSpaceDN w:val="0"/>
        <w:adjustRightInd w:val="0"/>
        <w:spacing w:after="0" w:line="240" w:lineRule="auto"/>
        <w:ind w:firstLine="708"/>
        <w:jc w:val="both"/>
        <w:rPr>
          <w:rFonts w:ascii="Times New Roman" w:hAnsi="Times New Roman"/>
          <w:sz w:val="28"/>
          <w:szCs w:val="28"/>
        </w:rPr>
      </w:pPr>
      <w:r w:rsidRPr="00F222E9">
        <w:rPr>
          <w:rFonts w:ascii="Times New Roman" w:hAnsi="Times New Roman"/>
          <w:sz w:val="28"/>
          <w:szCs w:val="28"/>
        </w:rPr>
        <w:t>5.5. В случае подачи заявителем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222E9" w:rsidRPr="00F222E9" w:rsidRDefault="00F222E9" w:rsidP="00A41F3F">
      <w:pPr>
        <w:numPr>
          <w:ilvl w:val="0"/>
          <w:numId w:val="37"/>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F222E9">
        <w:rPr>
          <w:rFonts w:ascii="Times New Roman" w:hAnsi="Times New Roman"/>
          <w:sz w:val="28"/>
          <w:szCs w:val="28"/>
        </w:rPr>
        <w:t>место, дата и время приема жалобы заявителя;</w:t>
      </w:r>
    </w:p>
    <w:p w:rsidR="00F222E9" w:rsidRPr="00F222E9" w:rsidRDefault="00F222E9" w:rsidP="00A41F3F">
      <w:pPr>
        <w:numPr>
          <w:ilvl w:val="0"/>
          <w:numId w:val="37"/>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222E9">
        <w:rPr>
          <w:rFonts w:ascii="Times New Roman" w:hAnsi="Times New Roman"/>
          <w:sz w:val="28"/>
          <w:szCs w:val="28"/>
        </w:rPr>
        <w:t>фамилия, имя, отчество (последнее – при наличии) заявителя;</w:t>
      </w:r>
    </w:p>
    <w:p w:rsidR="00F222E9" w:rsidRPr="00F222E9" w:rsidRDefault="00F222E9" w:rsidP="00A41F3F">
      <w:pPr>
        <w:numPr>
          <w:ilvl w:val="0"/>
          <w:numId w:val="37"/>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222E9">
        <w:rPr>
          <w:rFonts w:ascii="Times New Roman" w:hAnsi="Times New Roman"/>
          <w:sz w:val="28"/>
          <w:szCs w:val="28"/>
        </w:rPr>
        <w:t>перечень принятых документов от заявителя;</w:t>
      </w:r>
    </w:p>
    <w:p w:rsidR="00F222E9" w:rsidRPr="00F222E9" w:rsidRDefault="00F222E9" w:rsidP="00A41F3F">
      <w:pPr>
        <w:numPr>
          <w:ilvl w:val="0"/>
          <w:numId w:val="37"/>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222E9">
        <w:rPr>
          <w:rFonts w:ascii="Times New Roman" w:hAnsi="Times New Roman"/>
          <w:sz w:val="28"/>
          <w:szCs w:val="28"/>
        </w:rPr>
        <w:t>фамилия, имя, отчество специалиста, принявшего жалобу;</w:t>
      </w:r>
    </w:p>
    <w:p w:rsidR="00F222E9" w:rsidRPr="00F222E9" w:rsidRDefault="00F222E9" w:rsidP="00A41F3F">
      <w:pPr>
        <w:numPr>
          <w:ilvl w:val="0"/>
          <w:numId w:val="37"/>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222E9">
        <w:rPr>
          <w:rFonts w:ascii="Times New Roman" w:hAnsi="Times New Roman"/>
          <w:sz w:val="28"/>
          <w:szCs w:val="28"/>
        </w:rPr>
        <w:t>срок рассмотрения жалобы в соответствии с настоящим административным регламентом.</w:t>
      </w:r>
    </w:p>
    <w:p w:rsidR="00F222E9" w:rsidRPr="00F222E9" w:rsidRDefault="00F222E9" w:rsidP="00F222E9">
      <w:pPr>
        <w:widowControl w:val="0"/>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После регистрации жалобы специалист МФЦ, ответственный за межведомственное взаимодействие, отправляет жалобу в ООО не позднее следующего рабочего дня со дня поступления жалобы.</w:t>
      </w:r>
    </w:p>
    <w:p w:rsidR="00F222E9" w:rsidRPr="00F222E9" w:rsidRDefault="00F222E9" w:rsidP="00F222E9">
      <w:pPr>
        <w:widowControl w:val="0"/>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5.6. В случае если жалоба подается через представителя заявителя,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представлена:</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1) оформленная в соответствии с законодательством Российской Федерации доверенность (для физических лиц);</w:t>
      </w:r>
    </w:p>
    <w:p w:rsidR="00F222E9" w:rsidRPr="00F222E9" w:rsidRDefault="00F222E9" w:rsidP="00F222E9">
      <w:pPr>
        <w:widowControl w:val="0"/>
        <w:tabs>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lastRenderedPageBreak/>
        <w:t xml:space="preserve">            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222E9" w:rsidRPr="00F222E9" w:rsidRDefault="00F222E9" w:rsidP="00F222E9">
      <w:pPr>
        <w:tabs>
          <w:tab w:val="left" w:pos="709"/>
          <w:tab w:val="left" w:pos="1560"/>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5.7. Жалоба, поступившая в письменной форме на бумажном носителе от МФЦ, посредством почтовой связи, в форме электронных документов, заверенных в установленном порядке электронной подписью заявителя, с использованием информационно-телекоммуникационных сетей общего пользования, в том числе с использованием сети Интернет, включая порталы государственных и муниципальных услуг (функций), официальный сайт Управления, ООО, регистрируется ООО в журнале регистрации  входящих документов   в течение 1 рабочего дня со дня ее поступления с присвоением ей регистрационного номера.  </w:t>
      </w:r>
    </w:p>
    <w:p w:rsidR="00F222E9" w:rsidRPr="00F222E9" w:rsidRDefault="00F222E9" w:rsidP="00F222E9">
      <w:pPr>
        <w:tabs>
          <w:tab w:val="left" w:pos="709"/>
          <w:tab w:val="left" w:pos="1560"/>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5.8. В случае  если жалоба была подана в ходе личного приема заявителя ООО, Управление  образования  непосредственно при личном приеме регистрируют жалобу в журнале регистрации входящих документов  и выдают заявителю расписку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w:t>
      </w:r>
    </w:p>
    <w:p w:rsidR="00F222E9" w:rsidRPr="00F222E9" w:rsidRDefault="00F222E9" w:rsidP="00F222E9">
      <w:pPr>
        <w:tabs>
          <w:tab w:val="left" w:pos="709"/>
          <w:tab w:val="left" w:pos="1560"/>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5.9. В случае если жалоба была подана через информационно-телекоммуникационные сети общего пользования, в том числе сеть Интернет, включая порталы государственных и муниципальных услуг (функций), официальные сайты ООО и Управления образования, ООО,  Управление образования  направляют заявителю расписку о регистрации жалобы и получении документов с указанием регистрационного номера жалобы, даты и времени ее приема, перечня представленных документов по почте в течение 3 рабочих дней со дня регистрации жалобы.</w:t>
      </w:r>
    </w:p>
    <w:p w:rsidR="00F222E9" w:rsidRPr="00F222E9" w:rsidRDefault="00F222E9" w:rsidP="00F222E9">
      <w:pPr>
        <w:tabs>
          <w:tab w:val="left" w:pos="709"/>
          <w:tab w:val="left" w:pos="1560"/>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5.10. В случае если жалоба была направлена через организацию почтовой связи, иную организацию, осуществляющую доставку корреспонденции, ООО, Управление направляет заявителю расписку о регистрации жалобы и получении документов с указанием регистрационного номера жалобы, даты и времени ее приема, перечня представленных документов по почте в течение 3 рабочих дней со дня регистрации жалобы.</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5.11. В случае  если жалоба  подана заявителем в  орган (ООО),  в компетенцию которого не входит принятие решения по жалобе, в течение 3 рабочих дней со дня ее регистрации указанный орган (ООО)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 </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5.12.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lastRenderedPageBreak/>
        <w:t xml:space="preserve">  </w:t>
      </w:r>
    </w:p>
    <w:p w:rsidR="00F222E9" w:rsidRPr="00F222E9" w:rsidRDefault="00F222E9" w:rsidP="00F222E9">
      <w:pPr>
        <w:widowControl w:val="0"/>
        <w:tabs>
          <w:tab w:val="left" w:pos="709"/>
        </w:tabs>
        <w:autoSpaceDE w:val="0"/>
        <w:autoSpaceDN w:val="0"/>
        <w:adjustRightInd w:val="0"/>
        <w:spacing w:after="0" w:line="240" w:lineRule="auto"/>
        <w:ind w:firstLine="567"/>
        <w:jc w:val="center"/>
        <w:rPr>
          <w:rFonts w:ascii="Times New Roman" w:hAnsi="Times New Roman"/>
          <w:b/>
          <w:sz w:val="28"/>
          <w:szCs w:val="28"/>
        </w:rPr>
      </w:pPr>
      <w:r w:rsidRPr="00F222E9">
        <w:rPr>
          <w:rFonts w:ascii="Times New Roman" w:hAnsi="Times New Roman"/>
          <w:b/>
          <w:sz w:val="28"/>
          <w:szCs w:val="28"/>
        </w:rPr>
        <w:t>Сроки рассмотрения жалоб</w:t>
      </w:r>
    </w:p>
    <w:p w:rsidR="00F222E9" w:rsidRPr="00F222E9" w:rsidRDefault="00F222E9" w:rsidP="00F222E9">
      <w:pPr>
        <w:widowControl w:val="0"/>
        <w:autoSpaceDE w:val="0"/>
        <w:autoSpaceDN w:val="0"/>
        <w:adjustRightInd w:val="0"/>
        <w:spacing w:after="0" w:line="240" w:lineRule="auto"/>
        <w:ind w:firstLine="567"/>
        <w:jc w:val="center"/>
        <w:rPr>
          <w:rFonts w:ascii="Times New Roman" w:hAnsi="Times New Roman"/>
          <w:sz w:val="28"/>
          <w:szCs w:val="28"/>
        </w:rPr>
      </w:pP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5.13. Жалоба, поступившая в Управление образования, ООО,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должностного лица Управления образования, ООО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F222E9" w:rsidRPr="00F222E9" w:rsidRDefault="00F222E9" w:rsidP="00F222E9">
      <w:pPr>
        <w:widowControl w:val="0"/>
        <w:tabs>
          <w:tab w:val="left" w:pos="709"/>
        </w:tabs>
        <w:autoSpaceDE w:val="0"/>
        <w:autoSpaceDN w:val="0"/>
        <w:adjustRightInd w:val="0"/>
        <w:spacing w:after="0" w:line="240" w:lineRule="auto"/>
        <w:ind w:firstLine="567"/>
        <w:jc w:val="both"/>
        <w:rPr>
          <w:rFonts w:ascii="Times New Roman" w:hAnsi="Times New Roman"/>
          <w:sz w:val="28"/>
          <w:szCs w:val="28"/>
        </w:rPr>
      </w:pPr>
    </w:p>
    <w:p w:rsidR="00F222E9" w:rsidRPr="00F222E9" w:rsidRDefault="00F222E9" w:rsidP="00F222E9">
      <w:pPr>
        <w:pStyle w:val="ConsPlusNormal"/>
        <w:jc w:val="center"/>
        <w:rPr>
          <w:rFonts w:ascii="Times New Roman" w:hAnsi="Times New Roman" w:cs="Times New Roman"/>
          <w:b/>
          <w:sz w:val="28"/>
          <w:szCs w:val="28"/>
        </w:rPr>
      </w:pP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t>Перечень оснований для приостановления рассмотрения жалобы</w:t>
      </w: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t>в случае, если возможность приостановления предусмотрена</w:t>
      </w:r>
    </w:p>
    <w:p w:rsidR="00F222E9" w:rsidRPr="00F222E9" w:rsidRDefault="00F222E9" w:rsidP="00F222E9">
      <w:pPr>
        <w:autoSpaceDE w:val="0"/>
        <w:autoSpaceDN w:val="0"/>
        <w:adjustRightInd w:val="0"/>
        <w:spacing w:after="0" w:line="240" w:lineRule="auto"/>
        <w:jc w:val="center"/>
        <w:rPr>
          <w:rFonts w:ascii="Times New Roman" w:hAnsi="Times New Roman"/>
          <w:b/>
          <w:sz w:val="28"/>
          <w:szCs w:val="28"/>
        </w:rPr>
      </w:pPr>
      <w:r w:rsidRPr="00F222E9">
        <w:rPr>
          <w:rFonts w:ascii="Times New Roman" w:hAnsi="Times New Roman"/>
          <w:b/>
          <w:sz w:val="28"/>
          <w:szCs w:val="28"/>
        </w:rPr>
        <w:t xml:space="preserve">законодательством Российской Федерации, перечень оснований для отказа в удовлетворении жалобы и перечень оснований для оставления жалобы без ответа  </w:t>
      </w:r>
    </w:p>
    <w:p w:rsidR="00F222E9" w:rsidRPr="00F222E9" w:rsidRDefault="00F222E9" w:rsidP="00F222E9">
      <w:pPr>
        <w:pStyle w:val="ConsPlusNormal"/>
        <w:jc w:val="center"/>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5.14. Основания для приостановления рассмотрения жалобы не предусмотрены.</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5.15. Основаниями для отказа в удовлетворении жалобы являются:</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1) наличие вступившего в законную силу решения суда  по жалобе о том же предмете и по тем же основаниям;</w:t>
      </w:r>
    </w:p>
    <w:p w:rsidR="00F222E9" w:rsidRPr="00F222E9" w:rsidRDefault="00F222E9" w:rsidP="00F222E9">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4) признание жалобы необоснованной (решения и действия (бездействие) признаны законными, отсутствует нарушение прав заявителя).</w:t>
      </w:r>
    </w:p>
    <w:p w:rsidR="00F222E9" w:rsidRPr="00F222E9" w:rsidRDefault="00F222E9" w:rsidP="00F222E9">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5.16. 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Орган или должностное лицо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p>
    <w:p w:rsidR="00F222E9" w:rsidRDefault="00F222E9" w:rsidP="00F222E9">
      <w:pPr>
        <w:pStyle w:val="ConsPlusNormal"/>
        <w:jc w:val="center"/>
        <w:rPr>
          <w:rFonts w:ascii="Times New Roman" w:hAnsi="Times New Roman" w:cs="Times New Roman"/>
          <w:b/>
          <w:sz w:val="28"/>
          <w:szCs w:val="28"/>
        </w:rPr>
      </w:pP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lastRenderedPageBreak/>
        <w:t>Результат рассмотрения жалобы</w:t>
      </w:r>
    </w:p>
    <w:p w:rsidR="00F222E9" w:rsidRPr="00F222E9" w:rsidRDefault="00F222E9" w:rsidP="00F222E9">
      <w:pPr>
        <w:widowControl w:val="0"/>
        <w:autoSpaceDE w:val="0"/>
        <w:autoSpaceDN w:val="0"/>
        <w:adjustRightInd w:val="0"/>
        <w:spacing w:after="0" w:line="240" w:lineRule="auto"/>
        <w:ind w:firstLine="567"/>
        <w:jc w:val="both"/>
        <w:rPr>
          <w:rFonts w:ascii="Times New Roman" w:hAnsi="Times New Roman"/>
          <w:sz w:val="28"/>
          <w:szCs w:val="28"/>
        </w:rPr>
      </w:pPr>
    </w:p>
    <w:p w:rsidR="00F222E9" w:rsidRPr="00F222E9" w:rsidRDefault="00F222E9" w:rsidP="00F222E9">
      <w:pPr>
        <w:tabs>
          <w:tab w:val="left" w:pos="567"/>
          <w:tab w:val="left" w:pos="709"/>
          <w:tab w:val="left" w:pos="851"/>
          <w:tab w:val="left" w:pos="1134"/>
        </w:tabs>
        <w:autoSpaceDE w:val="0"/>
        <w:autoSpaceDN w:val="0"/>
        <w:adjustRightInd w:val="0"/>
        <w:spacing w:after="0" w:line="240" w:lineRule="auto"/>
        <w:ind w:firstLine="567"/>
        <w:jc w:val="both"/>
        <w:rPr>
          <w:rFonts w:ascii="Times New Roman" w:hAnsi="Times New Roman"/>
          <w:color w:val="000000" w:themeColor="text1"/>
          <w:sz w:val="28"/>
          <w:szCs w:val="28"/>
        </w:rPr>
      </w:pPr>
      <w:r w:rsidRPr="00F222E9">
        <w:rPr>
          <w:rFonts w:ascii="Times New Roman" w:hAnsi="Times New Roman"/>
          <w:sz w:val="28"/>
          <w:szCs w:val="28"/>
        </w:rPr>
        <w:t xml:space="preserve">  5.17. </w:t>
      </w:r>
      <w:r w:rsidRPr="00F222E9">
        <w:rPr>
          <w:rFonts w:ascii="Times New Roman" w:hAnsi="Times New Roman"/>
          <w:color w:val="000000" w:themeColor="text1"/>
          <w:sz w:val="28"/>
          <w:szCs w:val="28"/>
        </w:rPr>
        <w:t xml:space="preserve">По результатам рассмотрения жалобы должностное лицо, наделенное полномочиями по рассмотрению жалоб,  принимает одно из следующих решений:  </w:t>
      </w:r>
    </w:p>
    <w:p w:rsidR="00F222E9" w:rsidRPr="00F222E9" w:rsidRDefault="00F222E9" w:rsidP="00F222E9">
      <w:pPr>
        <w:widowControl w:val="0"/>
        <w:autoSpaceDE w:val="0"/>
        <w:autoSpaceDN w:val="0"/>
        <w:adjustRightInd w:val="0"/>
        <w:spacing w:after="0" w:line="240" w:lineRule="auto"/>
        <w:jc w:val="both"/>
        <w:rPr>
          <w:rFonts w:ascii="Times New Roman" w:hAnsi="Times New Roman"/>
          <w:color w:val="000000" w:themeColor="text1"/>
          <w:sz w:val="28"/>
          <w:szCs w:val="28"/>
        </w:rPr>
      </w:pPr>
      <w:r w:rsidRPr="00F222E9">
        <w:rPr>
          <w:rFonts w:ascii="Times New Roman" w:hAnsi="Times New Roman"/>
          <w:color w:val="000000" w:themeColor="text1"/>
          <w:sz w:val="28"/>
          <w:szCs w:val="28"/>
        </w:rPr>
        <w:t xml:space="preserve">            1) удовлетворить жалобу, в том числе в форме отмены принятого решения, исправления допущенных  ООО, предоставляющей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F222E9" w:rsidRPr="00F222E9" w:rsidRDefault="00F222E9" w:rsidP="00F222E9">
      <w:pPr>
        <w:widowControl w:val="0"/>
        <w:tabs>
          <w:tab w:val="left" w:pos="709"/>
          <w:tab w:val="left" w:pos="851"/>
        </w:tabs>
        <w:autoSpaceDE w:val="0"/>
        <w:autoSpaceDN w:val="0"/>
        <w:adjustRightInd w:val="0"/>
        <w:spacing w:after="0" w:line="240" w:lineRule="auto"/>
        <w:jc w:val="both"/>
        <w:rPr>
          <w:rFonts w:ascii="Times New Roman" w:hAnsi="Times New Roman"/>
          <w:color w:val="000000" w:themeColor="text1"/>
          <w:sz w:val="28"/>
          <w:szCs w:val="28"/>
        </w:rPr>
      </w:pPr>
      <w:r w:rsidRPr="00F222E9">
        <w:rPr>
          <w:rFonts w:ascii="Times New Roman" w:hAnsi="Times New Roman"/>
          <w:color w:val="000000" w:themeColor="text1"/>
          <w:sz w:val="28"/>
          <w:szCs w:val="28"/>
        </w:rPr>
        <w:t xml:space="preserve">            2) отказать в удовлетворении жалобы.</w:t>
      </w:r>
    </w:p>
    <w:p w:rsidR="00F222E9" w:rsidRPr="00F222E9" w:rsidRDefault="00F222E9" w:rsidP="00F222E9">
      <w:pPr>
        <w:widowControl w:val="0"/>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color w:val="FF0000"/>
          <w:sz w:val="28"/>
          <w:szCs w:val="28"/>
        </w:rPr>
        <w:t xml:space="preserve"> </w:t>
      </w:r>
    </w:p>
    <w:p w:rsidR="00F222E9" w:rsidRPr="00F222E9" w:rsidRDefault="00F222E9" w:rsidP="00F222E9">
      <w:pPr>
        <w:pStyle w:val="ConsPlusNormal"/>
        <w:tabs>
          <w:tab w:val="left" w:pos="709"/>
        </w:tabs>
        <w:jc w:val="center"/>
        <w:rPr>
          <w:rFonts w:ascii="Times New Roman" w:hAnsi="Times New Roman" w:cs="Times New Roman"/>
          <w:b/>
          <w:sz w:val="28"/>
          <w:szCs w:val="28"/>
        </w:rPr>
      </w:pPr>
      <w:r w:rsidRPr="00F222E9">
        <w:rPr>
          <w:rFonts w:ascii="Times New Roman" w:hAnsi="Times New Roman" w:cs="Times New Roman"/>
          <w:sz w:val="28"/>
          <w:szCs w:val="28"/>
        </w:rPr>
        <w:t xml:space="preserve"> </w:t>
      </w:r>
      <w:r w:rsidRPr="00F222E9">
        <w:rPr>
          <w:rFonts w:ascii="Times New Roman" w:hAnsi="Times New Roman" w:cs="Times New Roman"/>
          <w:b/>
          <w:sz w:val="28"/>
          <w:szCs w:val="28"/>
        </w:rPr>
        <w:t>Порядок информирования заявителя о результатах рассмотрения жалобы</w:t>
      </w:r>
    </w:p>
    <w:p w:rsidR="00F222E9" w:rsidRPr="00F222E9" w:rsidRDefault="00F222E9" w:rsidP="00F222E9">
      <w:pPr>
        <w:pStyle w:val="ConsPlusNormal"/>
        <w:tabs>
          <w:tab w:val="left" w:pos="709"/>
        </w:tabs>
        <w:rPr>
          <w:rFonts w:ascii="Times New Roman" w:hAnsi="Times New Roman" w:cs="Times New Roman"/>
          <w:sz w:val="28"/>
          <w:szCs w:val="28"/>
        </w:rPr>
      </w:pPr>
    </w:p>
    <w:p w:rsidR="00F222E9" w:rsidRPr="00F222E9" w:rsidRDefault="00F222E9" w:rsidP="00F222E9">
      <w:pPr>
        <w:pStyle w:val="ConsPlusNormal"/>
        <w:tabs>
          <w:tab w:val="left" w:pos="567"/>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5.18. Не позднее дня, следующего за днем принятия указанного в </w:t>
      </w:r>
      <w:hyperlink w:anchor="P504" w:history="1">
        <w:r w:rsidRPr="00F222E9">
          <w:rPr>
            <w:rFonts w:ascii="Times New Roman" w:hAnsi="Times New Roman" w:cs="Times New Roman"/>
            <w:sz w:val="28"/>
            <w:szCs w:val="28"/>
          </w:rPr>
          <w:t xml:space="preserve">пункте </w:t>
        </w:r>
      </w:hyperlink>
      <w:r w:rsidRPr="00F222E9">
        <w:rPr>
          <w:rFonts w:ascii="Times New Roman" w:hAnsi="Times New Roman" w:cs="Times New Roman"/>
          <w:sz w:val="28"/>
          <w:szCs w:val="28"/>
        </w:rPr>
        <w:t xml:space="preserve"> </w:t>
      </w:r>
      <w:r w:rsidRPr="00F222E9">
        <w:rPr>
          <w:rFonts w:ascii="Times New Roman" w:hAnsi="Times New Roman" w:cs="Times New Roman"/>
          <w:color w:val="FFC000"/>
          <w:sz w:val="28"/>
          <w:szCs w:val="28"/>
        </w:rPr>
        <w:t>5.17.</w:t>
      </w:r>
      <w:r w:rsidRPr="00F222E9">
        <w:rPr>
          <w:rFonts w:ascii="Times New Roman" w:hAnsi="Times New Roman" w:cs="Times New Roman"/>
          <w:sz w:val="28"/>
          <w:szCs w:val="28"/>
        </w:rPr>
        <w:t xml:space="preserve"> настоящего  Административного регламента решения, заявителю в письменной форме и по его желанию  в электронной форме направляется мотивированный ответ о результатах рассмотрения жалобы.  </w:t>
      </w:r>
    </w:p>
    <w:p w:rsidR="00F222E9" w:rsidRPr="00F222E9" w:rsidRDefault="00F222E9" w:rsidP="00F222E9">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sidRPr="00F222E9">
        <w:rPr>
          <w:rFonts w:ascii="Times New Roman" w:hAnsi="Times New Roman"/>
          <w:sz w:val="28"/>
          <w:szCs w:val="28"/>
        </w:rPr>
        <w:t>Не позднее дня, следующего за днем принятия решения, указанного в пункте 5.17 настоящего Административного регламента, направляется мотивированный ответ о результатах рассмотрения жалобы в МФЦ для последующего направления заявителю в письменной форме и по его желанию в электронной форме.</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5.19. В мотивированном ответе по результатам рассмотрения жалобы указываются:</w:t>
      </w:r>
    </w:p>
    <w:p w:rsidR="00F222E9" w:rsidRPr="00F222E9" w:rsidRDefault="00F222E9" w:rsidP="00F222E9">
      <w:pPr>
        <w:pStyle w:val="ConsPlusNormal"/>
        <w:tabs>
          <w:tab w:val="left" w:pos="709"/>
        </w:tabs>
        <w:ind w:firstLine="0"/>
        <w:jc w:val="both"/>
        <w:rPr>
          <w:rFonts w:ascii="Times New Roman" w:hAnsi="Times New Roman" w:cs="Times New Roman"/>
          <w:sz w:val="28"/>
          <w:szCs w:val="28"/>
        </w:rPr>
      </w:pPr>
      <w:r w:rsidRPr="00F222E9">
        <w:rPr>
          <w:rFonts w:ascii="Times New Roman" w:hAnsi="Times New Roman" w:cs="Times New Roman"/>
          <w:sz w:val="28"/>
          <w:szCs w:val="28"/>
        </w:rPr>
        <w:t xml:space="preserve">            1) наименование органа, рассмотревшего жалобу, должность, фамилия, имя, отчество (последнее - при наличии) его должностного лица, принявшего решение по жалобе;</w:t>
      </w:r>
    </w:p>
    <w:p w:rsidR="00F222E9" w:rsidRPr="00F222E9" w:rsidRDefault="00F222E9" w:rsidP="00F222E9">
      <w:pPr>
        <w:pStyle w:val="ConsPlusNormal"/>
        <w:ind w:firstLine="0"/>
        <w:jc w:val="both"/>
        <w:rPr>
          <w:rFonts w:ascii="Times New Roman" w:hAnsi="Times New Roman" w:cs="Times New Roman"/>
          <w:sz w:val="28"/>
          <w:szCs w:val="28"/>
        </w:rPr>
      </w:pPr>
      <w:r w:rsidRPr="00F222E9">
        <w:rPr>
          <w:rFonts w:ascii="Times New Roman" w:hAnsi="Times New Roman" w:cs="Times New Roman"/>
          <w:sz w:val="28"/>
          <w:szCs w:val="28"/>
        </w:rPr>
        <w:t xml:space="preserve">            2) номер, дата, место принятия решения, включая сведения о должностном лице органа, решение или действия (бездействие) которого обжалуются;</w:t>
      </w:r>
    </w:p>
    <w:p w:rsidR="00F222E9" w:rsidRPr="00F222E9" w:rsidRDefault="00F222E9" w:rsidP="00F222E9">
      <w:pPr>
        <w:pStyle w:val="ConsPlusNormal"/>
        <w:ind w:firstLine="0"/>
        <w:jc w:val="both"/>
        <w:rPr>
          <w:rFonts w:ascii="Times New Roman" w:hAnsi="Times New Roman" w:cs="Times New Roman"/>
          <w:sz w:val="28"/>
          <w:szCs w:val="28"/>
        </w:rPr>
      </w:pPr>
      <w:r w:rsidRPr="00F222E9">
        <w:rPr>
          <w:rFonts w:ascii="Times New Roman" w:hAnsi="Times New Roman" w:cs="Times New Roman"/>
          <w:sz w:val="28"/>
          <w:szCs w:val="28"/>
        </w:rPr>
        <w:t xml:space="preserve">            3) фамилия, имя, отчество (последнее - при наличии) или наименование заявителя;</w:t>
      </w:r>
    </w:p>
    <w:p w:rsidR="00F222E9" w:rsidRPr="00F222E9" w:rsidRDefault="00F222E9" w:rsidP="00F222E9">
      <w:pPr>
        <w:pStyle w:val="ConsPlusNormal"/>
        <w:tabs>
          <w:tab w:val="left" w:pos="709"/>
        </w:tabs>
        <w:ind w:firstLine="0"/>
        <w:jc w:val="both"/>
        <w:rPr>
          <w:rFonts w:ascii="Times New Roman" w:hAnsi="Times New Roman" w:cs="Times New Roman"/>
          <w:sz w:val="28"/>
          <w:szCs w:val="28"/>
        </w:rPr>
      </w:pPr>
      <w:r w:rsidRPr="00F222E9">
        <w:rPr>
          <w:rFonts w:ascii="Times New Roman" w:hAnsi="Times New Roman" w:cs="Times New Roman"/>
          <w:sz w:val="28"/>
          <w:szCs w:val="28"/>
        </w:rPr>
        <w:t xml:space="preserve">            4) основания для принятия решения по жалобе;</w:t>
      </w:r>
    </w:p>
    <w:p w:rsidR="00F222E9" w:rsidRPr="00F222E9" w:rsidRDefault="00F222E9" w:rsidP="00F222E9">
      <w:pPr>
        <w:pStyle w:val="ConsPlusNormal"/>
        <w:tabs>
          <w:tab w:val="left" w:pos="709"/>
        </w:tabs>
        <w:ind w:firstLine="0"/>
        <w:jc w:val="both"/>
        <w:rPr>
          <w:rFonts w:ascii="Times New Roman" w:hAnsi="Times New Roman" w:cs="Times New Roman"/>
          <w:sz w:val="28"/>
          <w:szCs w:val="28"/>
        </w:rPr>
      </w:pPr>
      <w:r w:rsidRPr="00F222E9">
        <w:rPr>
          <w:rFonts w:ascii="Times New Roman" w:hAnsi="Times New Roman" w:cs="Times New Roman"/>
          <w:sz w:val="28"/>
          <w:szCs w:val="28"/>
        </w:rPr>
        <w:t xml:space="preserve">            5) принятое по жалобе решение;</w:t>
      </w:r>
    </w:p>
    <w:p w:rsidR="00F222E9" w:rsidRPr="00F222E9" w:rsidRDefault="00F222E9" w:rsidP="00F222E9">
      <w:pPr>
        <w:pStyle w:val="ConsPlusNormal"/>
        <w:tabs>
          <w:tab w:val="left" w:pos="709"/>
          <w:tab w:val="left" w:pos="851"/>
        </w:tabs>
        <w:ind w:firstLine="0"/>
        <w:jc w:val="both"/>
        <w:rPr>
          <w:rFonts w:ascii="Times New Roman" w:hAnsi="Times New Roman" w:cs="Times New Roman"/>
          <w:sz w:val="28"/>
          <w:szCs w:val="28"/>
        </w:rPr>
      </w:pPr>
      <w:r w:rsidRPr="00F222E9">
        <w:rPr>
          <w:rFonts w:ascii="Times New Roman" w:hAnsi="Times New Roman" w:cs="Times New Roman"/>
          <w:sz w:val="28"/>
          <w:szCs w:val="28"/>
        </w:rPr>
        <w:t xml:space="preserve">            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222E9" w:rsidRPr="00F222E9" w:rsidRDefault="00F222E9" w:rsidP="00F222E9">
      <w:pPr>
        <w:pStyle w:val="ConsPlusNormal"/>
        <w:tabs>
          <w:tab w:val="left" w:pos="709"/>
        </w:tabs>
        <w:ind w:firstLine="0"/>
        <w:jc w:val="both"/>
        <w:rPr>
          <w:rFonts w:ascii="Times New Roman" w:hAnsi="Times New Roman" w:cs="Times New Roman"/>
          <w:sz w:val="28"/>
          <w:szCs w:val="28"/>
        </w:rPr>
      </w:pPr>
      <w:r w:rsidRPr="00F222E9">
        <w:rPr>
          <w:rFonts w:ascii="Times New Roman" w:hAnsi="Times New Roman" w:cs="Times New Roman"/>
          <w:sz w:val="28"/>
          <w:szCs w:val="28"/>
        </w:rPr>
        <w:t xml:space="preserve">            7) сведения о порядке обжалования принятого по жалобе решения.</w:t>
      </w:r>
    </w:p>
    <w:p w:rsidR="00F222E9" w:rsidRPr="00F222E9" w:rsidRDefault="00F222E9" w:rsidP="00F222E9">
      <w:pPr>
        <w:pStyle w:val="ConsPlusNormal"/>
        <w:rPr>
          <w:rFonts w:ascii="Times New Roman" w:hAnsi="Times New Roman" w:cs="Times New Roman"/>
          <w:b/>
          <w:color w:val="FF0000"/>
          <w:sz w:val="28"/>
          <w:szCs w:val="28"/>
        </w:rPr>
      </w:pP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t>Порядок обжалования решения по жалобе</w:t>
      </w: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5.20. В случае несогласия с результатами досудебного (внесудебного)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t>Право заявителя на получение информации и документов, необходимых для обоснования и рассмотрения жалобы</w:t>
      </w: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tabs>
          <w:tab w:val="left" w:pos="709"/>
        </w:tabs>
        <w:ind w:firstLine="540"/>
        <w:jc w:val="both"/>
        <w:rPr>
          <w:rFonts w:ascii="Times New Roman" w:hAnsi="Times New Roman" w:cs="Times New Roman"/>
          <w:sz w:val="28"/>
          <w:szCs w:val="28"/>
        </w:rPr>
      </w:pPr>
      <w:r w:rsidRPr="00F222E9">
        <w:rPr>
          <w:rFonts w:ascii="Times New Roman" w:hAnsi="Times New Roman" w:cs="Times New Roman"/>
          <w:sz w:val="28"/>
          <w:szCs w:val="28"/>
        </w:rPr>
        <w:t xml:space="preserve">   5.21. Заявитель вправе запрашивать и получать информацию и документы, необходимые для обоснования и рассмотрения жалобы.</w:t>
      </w: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jc w:val="center"/>
        <w:rPr>
          <w:rFonts w:ascii="Times New Roman" w:hAnsi="Times New Roman" w:cs="Times New Roman"/>
          <w:b/>
          <w:sz w:val="28"/>
          <w:szCs w:val="28"/>
        </w:rPr>
      </w:pPr>
      <w:r w:rsidRPr="00F222E9">
        <w:rPr>
          <w:rFonts w:ascii="Times New Roman" w:hAnsi="Times New Roman" w:cs="Times New Roman"/>
          <w:b/>
          <w:sz w:val="28"/>
          <w:szCs w:val="28"/>
        </w:rPr>
        <w:t>Способы информирования заявителей о порядке подачи и рассмотрения жалобы</w:t>
      </w:r>
    </w:p>
    <w:p w:rsidR="00F222E9" w:rsidRPr="00F222E9" w:rsidRDefault="00F222E9" w:rsidP="00F222E9">
      <w:pPr>
        <w:widowControl w:val="0"/>
        <w:autoSpaceDE w:val="0"/>
        <w:autoSpaceDN w:val="0"/>
        <w:adjustRightInd w:val="0"/>
        <w:spacing w:after="0" w:line="240" w:lineRule="auto"/>
        <w:ind w:firstLine="567"/>
        <w:jc w:val="both"/>
        <w:rPr>
          <w:rFonts w:ascii="Times New Roman" w:hAnsi="Times New Roman"/>
          <w:b/>
          <w:sz w:val="28"/>
          <w:szCs w:val="28"/>
        </w:rPr>
      </w:pPr>
    </w:p>
    <w:p w:rsidR="00F222E9" w:rsidRPr="00F222E9" w:rsidRDefault="00F222E9" w:rsidP="00F222E9">
      <w:pPr>
        <w:widowControl w:val="0"/>
        <w:tabs>
          <w:tab w:val="left" w:pos="709"/>
          <w:tab w:val="left" w:pos="993"/>
        </w:tabs>
        <w:autoSpaceDE w:val="0"/>
        <w:autoSpaceDN w:val="0"/>
        <w:adjustRightInd w:val="0"/>
        <w:spacing w:after="0" w:line="240" w:lineRule="auto"/>
        <w:ind w:firstLine="567"/>
        <w:jc w:val="both"/>
        <w:rPr>
          <w:rFonts w:ascii="Times New Roman" w:hAnsi="Times New Roman"/>
          <w:sz w:val="28"/>
          <w:szCs w:val="28"/>
        </w:rPr>
      </w:pPr>
      <w:r w:rsidRPr="00F222E9">
        <w:rPr>
          <w:rFonts w:ascii="Times New Roman" w:hAnsi="Times New Roman"/>
          <w:sz w:val="28"/>
          <w:szCs w:val="28"/>
        </w:rPr>
        <w:t xml:space="preserve">   5.22. Информация о порядке подачи и рассмотрения жалобы размещается:</w:t>
      </w:r>
    </w:p>
    <w:p w:rsidR="00F222E9" w:rsidRPr="00F222E9" w:rsidRDefault="00F222E9" w:rsidP="00F222E9">
      <w:pPr>
        <w:widowControl w:val="0"/>
        <w:tabs>
          <w:tab w:val="left" w:pos="993"/>
        </w:tabs>
        <w:autoSpaceDE w:val="0"/>
        <w:autoSpaceDN w:val="0"/>
        <w:adjustRightInd w:val="0"/>
        <w:spacing w:after="0" w:line="240" w:lineRule="auto"/>
        <w:ind w:left="567"/>
        <w:jc w:val="both"/>
        <w:rPr>
          <w:rFonts w:ascii="Times New Roman" w:hAnsi="Times New Roman"/>
          <w:sz w:val="28"/>
          <w:szCs w:val="28"/>
        </w:rPr>
      </w:pPr>
      <w:r w:rsidRPr="00F222E9">
        <w:rPr>
          <w:rFonts w:ascii="Times New Roman" w:hAnsi="Times New Roman"/>
          <w:sz w:val="28"/>
          <w:szCs w:val="28"/>
        </w:rPr>
        <w:t xml:space="preserve">   1) на информационных стендах, расположенных в ООО, Управлении образования;</w:t>
      </w:r>
    </w:p>
    <w:p w:rsidR="00F222E9" w:rsidRPr="00F222E9" w:rsidRDefault="00F222E9" w:rsidP="00F222E9">
      <w:pPr>
        <w:widowControl w:val="0"/>
        <w:tabs>
          <w:tab w:val="left" w:pos="709"/>
          <w:tab w:val="left" w:pos="993"/>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2) в электронном виде в информационно-телекоммуникационной сети «Интернет»:</w:t>
      </w:r>
    </w:p>
    <w:p w:rsidR="00F222E9" w:rsidRPr="00F222E9" w:rsidRDefault="00F222E9" w:rsidP="00F222E9">
      <w:pPr>
        <w:widowControl w:val="0"/>
        <w:tabs>
          <w:tab w:val="left" w:pos="709"/>
          <w:tab w:val="left" w:pos="993"/>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ab/>
        <w:t>- на официальном сайте Управления образования;</w:t>
      </w:r>
    </w:p>
    <w:p w:rsidR="00F222E9" w:rsidRPr="00F222E9" w:rsidRDefault="00F222E9" w:rsidP="00F222E9">
      <w:pPr>
        <w:widowControl w:val="0"/>
        <w:tabs>
          <w:tab w:val="left" w:pos="709"/>
          <w:tab w:val="left" w:pos="993"/>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ab/>
        <w:t xml:space="preserve">- на официальных сайтах ООО; </w:t>
      </w:r>
    </w:p>
    <w:p w:rsidR="00F222E9" w:rsidRPr="00F222E9" w:rsidRDefault="00F222E9" w:rsidP="00F222E9">
      <w:pPr>
        <w:widowControl w:val="0"/>
        <w:tabs>
          <w:tab w:val="left" w:pos="993"/>
        </w:tabs>
        <w:autoSpaceDE w:val="0"/>
        <w:autoSpaceDN w:val="0"/>
        <w:adjustRightInd w:val="0"/>
        <w:spacing w:after="0" w:line="240" w:lineRule="auto"/>
        <w:ind w:left="709"/>
        <w:jc w:val="both"/>
        <w:rPr>
          <w:rFonts w:ascii="Times New Roman" w:hAnsi="Times New Roman"/>
          <w:sz w:val="28"/>
          <w:szCs w:val="28"/>
        </w:rPr>
      </w:pPr>
      <w:r w:rsidRPr="00F222E9">
        <w:rPr>
          <w:rFonts w:ascii="Times New Roman" w:hAnsi="Times New Roman"/>
          <w:sz w:val="28"/>
          <w:szCs w:val="28"/>
        </w:rPr>
        <w:t>- на порталах государственных и муниципальных услуг (функций).</w:t>
      </w:r>
    </w:p>
    <w:p w:rsidR="00F222E9" w:rsidRPr="00F222E9" w:rsidRDefault="00F222E9" w:rsidP="00F222E9">
      <w:pPr>
        <w:widowControl w:val="0"/>
        <w:tabs>
          <w:tab w:val="left" w:pos="567"/>
          <w:tab w:val="left" w:pos="709"/>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5.23. Информацию о порядке подачи и рассмотрения жалобы можно получить:</w:t>
      </w:r>
    </w:p>
    <w:p w:rsidR="00F222E9" w:rsidRPr="00F222E9" w:rsidRDefault="00F222E9" w:rsidP="00F222E9">
      <w:pPr>
        <w:widowControl w:val="0"/>
        <w:tabs>
          <w:tab w:val="left" w:pos="993"/>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 посредством телефонной связи по номерам ООО, Управления образования;</w:t>
      </w:r>
    </w:p>
    <w:p w:rsidR="00F222E9" w:rsidRPr="00F222E9" w:rsidRDefault="00F222E9" w:rsidP="00F222E9">
      <w:pPr>
        <w:widowControl w:val="0"/>
        <w:tabs>
          <w:tab w:val="left" w:pos="993"/>
        </w:tabs>
        <w:autoSpaceDE w:val="0"/>
        <w:autoSpaceDN w:val="0"/>
        <w:adjustRightInd w:val="0"/>
        <w:spacing w:after="0" w:line="240" w:lineRule="auto"/>
        <w:ind w:left="567"/>
        <w:jc w:val="both"/>
        <w:rPr>
          <w:rFonts w:ascii="Times New Roman" w:hAnsi="Times New Roman"/>
          <w:sz w:val="28"/>
          <w:szCs w:val="28"/>
        </w:rPr>
      </w:pPr>
      <w:r w:rsidRPr="00F222E9">
        <w:rPr>
          <w:rFonts w:ascii="Times New Roman" w:hAnsi="Times New Roman"/>
          <w:sz w:val="28"/>
          <w:szCs w:val="28"/>
        </w:rPr>
        <w:t xml:space="preserve">   - посредством факсимильного сообщения;</w:t>
      </w:r>
    </w:p>
    <w:p w:rsidR="00F222E9" w:rsidRPr="00F222E9" w:rsidRDefault="00F222E9" w:rsidP="00F222E9">
      <w:pPr>
        <w:widowControl w:val="0"/>
        <w:tabs>
          <w:tab w:val="left" w:pos="993"/>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 при личном обращении в Управление образования,  ООО,  в том числе по электронной почте;</w:t>
      </w:r>
    </w:p>
    <w:p w:rsidR="00F222E9" w:rsidRPr="00F222E9" w:rsidRDefault="00F222E9" w:rsidP="00F222E9">
      <w:pPr>
        <w:widowControl w:val="0"/>
        <w:tabs>
          <w:tab w:val="left" w:pos="709"/>
          <w:tab w:val="left" w:pos="993"/>
        </w:tabs>
        <w:autoSpaceDE w:val="0"/>
        <w:autoSpaceDN w:val="0"/>
        <w:adjustRightInd w:val="0"/>
        <w:spacing w:after="0" w:line="240" w:lineRule="auto"/>
        <w:jc w:val="both"/>
        <w:rPr>
          <w:rFonts w:ascii="Times New Roman" w:hAnsi="Times New Roman"/>
          <w:sz w:val="28"/>
          <w:szCs w:val="28"/>
        </w:rPr>
      </w:pPr>
      <w:r w:rsidRPr="00F222E9">
        <w:rPr>
          <w:rFonts w:ascii="Times New Roman" w:hAnsi="Times New Roman"/>
          <w:sz w:val="28"/>
          <w:szCs w:val="28"/>
        </w:rPr>
        <w:t xml:space="preserve">            - при письменном обращении в ООО, Управление образования;</w:t>
      </w:r>
    </w:p>
    <w:p w:rsidR="00F222E9" w:rsidRPr="00F222E9" w:rsidRDefault="00F222E9" w:rsidP="00F222E9">
      <w:pPr>
        <w:widowControl w:val="0"/>
        <w:tabs>
          <w:tab w:val="left" w:pos="709"/>
          <w:tab w:val="left" w:pos="993"/>
        </w:tabs>
        <w:autoSpaceDE w:val="0"/>
        <w:autoSpaceDN w:val="0"/>
        <w:adjustRightInd w:val="0"/>
        <w:spacing w:after="0" w:line="240" w:lineRule="auto"/>
        <w:ind w:left="567"/>
        <w:jc w:val="both"/>
        <w:rPr>
          <w:rFonts w:ascii="Times New Roman" w:hAnsi="Times New Roman"/>
          <w:sz w:val="28"/>
          <w:szCs w:val="28"/>
        </w:rPr>
      </w:pPr>
      <w:r w:rsidRPr="00F222E9">
        <w:rPr>
          <w:rFonts w:ascii="Times New Roman" w:hAnsi="Times New Roman"/>
          <w:sz w:val="28"/>
          <w:szCs w:val="28"/>
        </w:rPr>
        <w:t xml:space="preserve">  - путем публичного информирования.</w:t>
      </w:r>
    </w:p>
    <w:p w:rsidR="00F222E9" w:rsidRPr="00F222E9" w:rsidRDefault="00F222E9" w:rsidP="00F222E9">
      <w:pPr>
        <w:pStyle w:val="ConsPlusNormal"/>
        <w:jc w:val="both"/>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Default="00F222E9" w:rsidP="00F222E9">
      <w:pPr>
        <w:pStyle w:val="ConsPlusNormal"/>
        <w:rPr>
          <w:rFonts w:ascii="Times New Roman" w:hAnsi="Times New Roman" w:cs="Times New Roman"/>
          <w:sz w:val="28"/>
          <w:szCs w:val="28"/>
        </w:rPr>
      </w:pPr>
    </w:p>
    <w:p w:rsidR="00F222E9" w:rsidRDefault="00F222E9" w:rsidP="00F222E9">
      <w:pPr>
        <w:pStyle w:val="ConsPlusNormal"/>
        <w:rPr>
          <w:rFonts w:ascii="Times New Roman" w:hAnsi="Times New Roman" w:cs="Times New Roman"/>
          <w:sz w:val="28"/>
          <w:szCs w:val="28"/>
        </w:rPr>
      </w:pPr>
    </w:p>
    <w:p w:rsidR="00F222E9" w:rsidRDefault="00F222E9" w:rsidP="00F222E9">
      <w:pPr>
        <w:pStyle w:val="ConsPlusNormal"/>
        <w:rPr>
          <w:rFonts w:ascii="Times New Roman" w:hAnsi="Times New Roman" w:cs="Times New Roman"/>
          <w:sz w:val="28"/>
          <w:szCs w:val="28"/>
        </w:rPr>
      </w:pPr>
    </w:p>
    <w:p w:rsidR="00F222E9" w:rsidRDefault="00F222E9" w:rsidP="00F222E9">
      <w:pPr>
        <w:pStyle w:val="ConsPlusNormal"/>
        <w:rPr>
          <w:rFonts w:ascii="Times New Roman" w:hAnsi="Times New Roman" w:cs="Times New Roman"/>
          <w:sz w:val="28"/>
          <w:szCs w:val="28"/>
        </w:rPr>
      </w:pPr>
    </w:p>
    <w:p w:rsid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r w:rsidRPr="00F222E9">
        <w:rPr>
          <w:rFonts w:ascii="Times New Roman" w:hAnsi="Times New Roman"/>
          <w:sz w:val="28"/>
          <w:szCs w:val="28"/>
        </w:rPr>
        <w:lastRenderedPageBreak/>
        <w:t>Приложение 1</w:t>
      </w:r>
    </w:p>
    <w:p w:rsidR="00F222E9" w:rsidRPr="00F222E9" w:rsidRDefault="00F222E9" w:rsidP="00F222E9">
      <w:pPr>
        <w:autoSpaceDE w:val="0"/>
        <w:autoSpaceDN w:val="0"/>
        <w:adjustRightInd w:val="0"/>
        <w:spacing w:after="0" w:line="240" w:lineRule="auto"/>
        <w:ind w:firstLine="709"/>
        <w:jc w:val="right"/>
        <w:rPr>
          <w:rFonts w:ascii="Times New Roman" w:hAnsi="Times New Roman"/>
          <w:sz w:val="28"/>
          <w:szCs w:val="28"/>
        </w:rPr>
      </w:pPr>
      <w:r w:rsidRPr="00F222E9">
        <w:rPr>
          <w:rFonts w:ascii="Times New Roman" w:hAnsi="Times New Roman"/>
          <w:sz w:val="28"/>
          <w:szCs w:val="28"/>
        </w:rPr>
        <w:t>к административному регламенту</w:t>
      </w:r>
    </w:p>
    <w:p w:rsidR="00F222E9" w:rsidRPr="00F222E9" w:rsidRDefault="00F222E9" w:rsidP="00F222E9">
      <w:pPr>
        <w:autoSpaceDE w:val="0"/>
        <w:autoSpaceDN w:val="0"/>
        <w:adjustRightInd w:val="0"/>
        <w:spacing w:after="0" w:line="240" w:lineRule="auto"/>
        <w:ind w:firstLine="709"/>
        <w:jc w:val="right"/>
        <w:rPr>
          <w:rFonts w:ascii="Times New Roman" w:hAnsi="Times New Roman"/>
          <w:sz w:val="28"/>
          <w:szCs w:val="28"/>
        </w:rPr>
      </w:pPr>
      <w:r w:rsidRPr="00F222E9">
        <w:rPr>
          <w:rFonts w:ascii="Times New Roman" w:hAnsi="Times New Roman"/>
          <w:sz w:val="28"/>
          <w:szCs w:val="28"/>
        </w:rPr>
        <w:t>предоставления муниципальной услуги</w:t>
      </w:r>
    </w:p>
    <w:p w:rsidR="00F222E9" w:rsidRPr="00F222E9" w:rsidRDefault="00F222E9" w:rsidP="00F222E9">
      <w:pPr>
        <w:autoSpaceDE w:val="0"/>
        <w:autoSpaceDN w:val="0"/>
        <w:adjustRightInd w:val="0"/>
        <w:spacing w:after="0" w:line="240" w:lineRule="auto"/>
        <w:ind w:firstLine="709"/>
        <w:jc w:val="right"/>
        <w:rPr>
          <w:rFonts w:ascii="Times New Roman" w:hAnsi="Times New Roman"/>
          <w:sz w:val="28"/>
          <w:szCs w:val="28"/>
        </w:rPr>
      </w:pPr>
      <w:r w:rsidRPr="00F222E9">
        <w:rPr>
          <w:rFonts w:ascii="Times New Roman" w:hAnsi="Times New Roman"/>
          <w:sz w:val="28"/>
          <w:szCs w:val="28"/>
        </w:rPr>
        <w:t xml:space="preserve">«Предоставление информации о текущей успеваемости учащегося, ведение электронного дневника и электронного журнала успеваемости»     </w:t>
      </w:r>
    </w:p>
    <w:p w:rsidR="00F222E9" w:rsidRPr="00F222E9" w:rsidRDefault="00F222E9" w:rsidP="00F222E9">
      <w:pPr>
        <w:pStyle w:val="affffff4"/>
        <w:widowControl w:val="0"/>
        <w:spacing w:after="0" w:line="240" w:lineRule="auto"/>
        <w:ind w:firstLine="284"/>
        <w:jc w:val="center"/>
        <w:rPr>
          <w:b/>
          <w:sz w:val="28"/>
          <w:szCs w:val="28"/>
        </w:rPr>
      </w:pPr>
    </w:p>
    <w:p w:rsidR="00F222E9" w:rsidRPr="00F222E9" w:rsidRDefault="00F222E9" w:rsidP="00F222E9">
      <w:pPr>
        <w:pStyle w:val="affffff4"/>
        <w:widowControl w:val="0"/>
        <w:spacing w:after="0" w:line="240" w:lineRule="auto"/>
        <w:ind w:firstLine="284"/>
        <w:jc w:val="center"/>
        <w:rPr>
          <w:b/>
          <w:sz w:val="28"/>
          <w:szCs w:val="28"/>
        </w:rPr>
      </w:pPr>
      <w:r w:rsidRPr="00F222E9">
        <w:rPr>
          <w:b/>
          <w:sz w:val="28"/>
          <w:szCs w:val="28"/>
        </w:rPr>
        <w:t>Общая информация об Управлении образования администрации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2"/>
        <w:gridCol w:w="5111"/>
      </w:tblGrid>
      <w:tr w:rsidR="00F222E9" w:rsidRPr="00F222E9" w:rsidTr="00A67F13">
        <w:tc>
          <w:tcPr>
            <w:tcW w:w="2608"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Почтовый адрес для направления корреспонденции</w:t>
            </w:r>
          </w:p>
        </w:tc>
        <w:tc>
          <w:tcPr>
            <w:tcW w:w="2392"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169460, Республика Коми, Ижемский р – н, с. Ижма, ул. Советская, д. 62</w:t>
            </w:r>
          </w:p>
        </w:tc>
      </w:tr>
      <w:tr w:rsidR="00F222E9" w:rsidRPr="00F222E9" w:rsidTr="00A67F13">
        <w:tc>
          <w:tcPr>
            <w:tcW w:w="2608"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Фактический адрес месторасположения</w:t>
            </w:r>
          </w:p>
        </w:tc>
        <w:tc>
          <w:tcPr>
            <w:tcW w:w="2392"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169460, Республика Коми, Ижемский р – н, с. Ижма, ул. Советская, д. 62</w:t>
            </w:r>
          </w:p>
        </w:tc>
      </w:tr>
      <w:tr w:rsidR="00F222E9" w:rsidRPr="00F222E9" w:rsidTr="00A67F13">
        <w:tc>
          <w:tcPr>
            <w:tcW w:w="2608"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Адрес электронной почты для направления корреспонденции</w:t>
            </w:r>
          </w:p>
        </w:tc>
        <w:tc>
          <w:tcPr>
            <w:tcW w:w="2392" w:type="pct"/>
            <w:shd w:val="clear" w:color="auto" w:fill="auto"/>
          </w:tcPr>
          <w:p w:rsidR="00F222E9" w:rsidRPr="00F222E9" w:rsidRDefault="000E4DA4" w:rsidP="00A67F13">
            <w:pPr>
              <w:widowControl w:val="0"/>
              <w:shd w:val="clear" w:color="auto" w:fill="FFFFFF"/>
              <w:spacing w:after="0" w:line="240" w:lineRule="auto"/>
              <w:ind w:firstLine="284"/>
              <w:jc w:val="center"/>
              <w:rPr>
                <w:rFonts w:ascii="Times New Roman" w:hAnsi="Times New Roman"/>
                <w:sz w:val="28"/>
                <w:szCs w:val="28"/>
              </w:rPr>
            </w:pPr>
            <w:hyperlink r:id="rId41" w:history="1">
              <w:r w:rsidR="00F222E9" w:rsidRPr="00F222E9">
                <w:rPr>
                  <w:rStyle w:val="ad"/>
                  <w:rFonts w:ascii="Times New Roman" w:hAnsi="Times New Roman"/>
                  <w:sz w:val="28"/>
                  <w:szCs w:val="28"/>
                  <w:lang w:val="en-US"/>
                </w:rPr>
                <w:t>upr</w:t>
              </w:r>
              <w:r w:rsidR="00F222E9" w:rsidRPr="00F222E9">
                <w:rPr>
                  <w:rStyle w:val="ad"/>
                  <w:rFonts w:ascii="Times New Roman" w:hAnsi="Times New Roman"/>
                  <w:sz w:val="28"/>
                  <w:szCs w:val="28"/>
                </w:rPr>
                <w:t>.</w:t>
              </w:r>
              <w:r w:rsidR="00F222E9" w:rsidRPr="00F222E9">
                <w:rPr>
                  <w:rStyle w:val="ad"/>
                  <w:rFonts w:ascii="Times New Roman" w:hAnsi="Times New Roman"/>
                  <w:sz w:val="28"/>
                  <w:szCs w:val="28"/>
                  <w:lang w:val="en-US"/>
                </w:rPr>
                <w:t>obr</w:t>
              </w:r>
              <w:r w:rsidR="00F222E9" w:rsidRPr="00F222E9">
                <w:rPr>
                  <w:rStyle w:val="ad"/>
                  <w:rFonts w:ascii="Times New Roman" w:hAnsi="Times New Roman"/>
                  <w:sz w:val="28"/>
                  <w:szCs w:val="28"/>
                </w:rPr>
                <w:t>-</w:t>
              </w:r>
              <w:r w:rsidR="00F222E9" w:rsidRPr="00F222E9">
                <w:rPr>
                  <w:rStyle w:val="ad"/>
                  <w:rFonts w:ascii="Times New Roman" w:hAnsi="Times New Roman"/>
                  <w:sz w:val="28"/>
                  <w:szCs w:val="28"/>
                  <w:lang w:val="en-US"/>
                </w:rPr>
                <w:t>izhma</w:t>
              </w:r>
              <w:r w:rsidR="00F222E9" w:rsidRPr="00F222E9">
                <w:rPr>
                  <w:rStyle w:val="ad"/>
                  <w:rFonts w:ascii="Times New Roman" w:hAnsi="Times New Roman"/>
                  <w:sz w:val="28"/>
                  <w:szCs w:val="28"/>
                </w:rPr>
                <w:t>@</w:t>
              </w:r>
              <w:r w:rsidR="00F222E9" w:rsidRPr="00F222E9">
                <w:rPr>
                  <w:rStyle w:val="ad"/>
                  <w:rFonts w:ascii="Times New Roman" w:hAnsi="Times New Roman"/>
                  <w:sz w:val="28"/>
                  <w:szCs w:val="28"/>
                  <w:lang w:val="en-US"/>
                </w:rPr>
                <w:t>yandex</w:t>
              </w:r>
              <w:r w:rsidR="00F222E9" w:rsidRPr="00F222E9">
                <w:rPr>
                  <w:rStyle w:val="ad"/>
                  <w:rFonts w:ascii="Times New Roman" w:hAnsi="Times New Roman"/>
                  <w:sz w:val="28"/>
                  <w:szCs w:val="28"/>
                </w:rPr>
                <w:t>.</w:t>
              </w:r>
              <w:r w:rsidR="00F222E9" w:rsidRPr="00F222E9">
                <w:rPr>
                  <w:rStyle w:val="ad"/>
                  <w:rFonts w:ascii="Times New Roman" w:hAnsi="Times New Roman"/>
                  <w:sz w:val="28"/>
                  <w:szCs w:val="28"/>
                  <w:lang w:val="en-US"/>
                </w:rPr>
                <w:t>ru</w:t>
              </w:r>
            </w:hyperlink>
          </w:p>
        </w:tc>
      </w:tr>
      <w:tr w:rsidR="00F222E9" w:rsidRPr="00F222E9" w:rsidTr="00A67F13">
        <w:tc>
          <w:tcPr>
            <w:tcW w:w="2608"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Телефон для справок</w:t>
            </w:r>
          </w:p>
        </w:tc>
        <w:tc>
          <w:tcPr>
            <w:tcW w:w="2392" w:type="pct"/>
            <w:shd w:val="clear" w:color="auto" w:fill="auto"/>
          </w:tcPr>
          <w:p w:rsidR="00F222E9" w:rsidRPr="00F222E9" w:rsidRDefault="00F222E9" w:rsidP="00A67F13">
            <w:pPr>
              <w:pStyle w:val="affffff4"/>
              <w:widowControl w:val="0"/>
              <w:spacing w:after="0" w:line="240" w:lineRule="auto"/>
              <w:ind w:firstLine="284"/>
              <w:rPr>
                <w:sz w:val="28"/>
                <w:szCs w:val="28"/>
              </w:rPr>
            </w:pPr>
            <w:r w:rsidRPr="00F222E9">
              <w:rPr>
                <w:sz w:val="28"/>
                <w:szCs w:val="28"/>
              </w:rPr>
              <w:t xml:space="preserve">                  (82140)94261</w:t>
            </w:r>
          </w:p>
        </w:tc>
      </w:tr>
      <w:tr w:rsidR="00F222E9" w:rsidRPr="00F222E9" w:rsidTr="00A67F13">
        <w:tc>
          <w:tcPr>
            <w:tcW w:w="2608"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Телефоны отделов или иных структурных подразделений</w:t>
            </w:r>
          </w:p>
        </w:tc>
        <w:tc>
          <w:tcPr>
            <w:tcW w:w="2392" w:type="pct"/>
            <w:shd w:val="clear" w:color="auto" w:fill="auto"/>
          </w:tcPr>
          <w:p w:rsidR="00F222E9" w:rsidRPr="00F222E9" w:rsidRDefault="00F222E9" w:rsidP="00A67F13">
            <w:pPr>
              <w:pStyle w:val="affffff4"/>
              <w:widowControl w:val="0"/>
              <w:spacing w:after="0" w:line="240" w:lineRule="auto"/>
              <w:ind w:firstLine="284"/>
              <w:rPr>
                <w:sz w:val="28"/>
                <w:szCs w:val="28"/>
              </w:rPr>
            </w:pPr>
            <w:r w:rsidRPr="00F222E9">
              <w:rPr>
                <w:sz w:val="28"/>
                <w:szCs w:val="28"/>
              </w:rPr>
              <w:t xml:space="preserve">                  (82140)94137</w:t>
            </w:r>
          </w:p>
        </w:tc>
      </w:tr>
      <w:tr w:rsidR="00F222E9" w:rsidRPr="00F222E9" w:rsidTr="00A67F13">
        <w:tc>
          <w:tcPr>
            <w:tcW w:w="2608"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 xml:space="preserve">Официальный сайт в сети Интернет </w:t>
            </w:r>
          </w:p>
        </w:tc>
        <w:tc>
          <w:tcPr>
            <w:tcW w:w="2392" w:type="pct"/>
            <w:shd w:val="clear" w:color="auto" w:fill="auto"/>
          </w:tcPr>
          <w:p w:rsidR="00F222E9" w:rsidRPr="00F222E9" w:rsidRDefault="00F222E9" w:rsidP="00A67F13">
            <w:pPr>
              <w:pStyle w:val="a4"/>
              <w:jc w:val="center"/>
              <w:rPr>
                <w:rFonts w:cs="Times New Roman"/>
                <w:sz w:val="28"/>
                <w:szCs w:val="28"/>
              </w:rPr>
            </w:pPr>
            <w:r w:rsidRPr="00F222E9">
              <w:rPr>
                <w:rFonts w:cs="Times New Roman"/>
                <w:sz w:val="28"/>
                <w:szCs w:val="28"/>
                <w:lang w:val="en-US"/>
              </w:rPr>
              <w:t>izhmaobr</w:t>
            </w:r>
            <w:r w:rsidRPr="00F222E9">
              <w:rPr>
                <w:rFonts w:cs="Times New Roman"/>
                <w:sz w:val="28"/>
                <w:szCs w:val="28"/>
              </w:rPr>
              <w:t>.</w:t>
            </w:r>
            <w:r w:rsidRPr="00F222E9">
              <w:rPr>
                <w:rFonts w:cs="Times New Roman"/>
                <w:sz w:val="28"/>
                <w:szCs w:val="28"/>
                <w:lang w:val="en-US"/>
              </w:rPr>
              <w:t>ru</w:t>
            </w:r>
          </w:p>
        </w:tc>
      </w:tr>
      <w:tr w:rsidR="00F222E9" w:rsidRPr="00F222E9" w:rsidTr="00A67F13">
        <w:trPr>
          <w:trHeight w:val="575"/>
        </w:trPr>
        <w:tc>
          <w:tcPr>
            <w:tcW w:w="2608"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ФИО и должность руководителя органа</w:t>
            </w:r>
          </w:p>
        </w:tc>
        <w:tc>
          <w:tcPr>
            <w:tcW w:w="2392" w:type="pct"/>
            <w:shd w:val="clear" w:color="auto" w:fill="auto"/>
          </w:tcPr>
          <w:p w:rsidR="00F222E9" w:rsidRPr="00F222E9" w:rsidRDefault="00F222E9" w:rsidP="00A67F13">
            <w:pPr>
              <w:widowControl w:val="0"/>
              <w:shd w:val="clear" w:color="auto" w:fill="FFFFFF"/>
              <w:spacing w:after="0" w:line="240" w:lineRule="auto"/>
              <w:jc w:val="center"/>
              <w:rPr>
                <w:rFonts w:ascii="Times New Roman" w:hAnsi="Times New Roman"/>
                <w:sz w:val="28"/>
                <w:szCs w:val="28"/>
              </w:rPr>
            </w:pPr>
            <w:r w:rsidRPr="00F222E9">
              <w:rPr>
                <w:rFonts w:ascii="Times New Roman" w:hAnsi="Times New Roman"/>
                <w:sz w:val="28"/>
                <w:szCs w:val="28"/>
              </w:rPr>
              <w:t xml:space="preserve"> Волкова Анжелика Васильевна, начальник</w:t>
            </w:r>
          </w:p>
        </w:tc>
      </w:tr>
    </w:tbl>
    <w:p w:rsidR="00F222E9" w:rsidRPr="00F222E9" w:rsidRDefault="00F222E9" w:rsidP="00F222E9">
      <w:pPr>
        <w:pStyle w:val="affffff4"/>
        <w:widowControl w:val="0"/>
        <w:spacing w:after="0" w:line="240" w:lineRule="auto"/>
        <w:ind w:firstLine="284"/>
        <w:rPr>
          <w:sz w:val="28"/>
          <w:szCs w:val="28"/>
        </w:rPr>
      </w:pPr>
    </w:p>
    <w:p w:rsidR="00F222E9" w:rsidRPr="00F222E9" w:rsidRDefault="00F222E9" w:rsidP="00F222E9">
      <w:pPr>
        <w:pStyle w:val="affffff4"/>
        <w:widowControl w:val="0"/>
        <w:spacing w:after="0" w:line="240" w:lineRule="auto"/>
        <w:ind w:firstLine="284"/>
        <w:jc w:val="center"/>
        <w:rPr>
          <w:b/>
          <w:sz w:val="28"/>
          <w:szCs w:val="28"/>
        </w:rPr>
      </w:pPr>
      <w:r w:rsidRPr="00F222E9">
        <w:rPr>
          <w:b/>
          <w:sz w:val="28"/>
          <w:szCs w:val="28"/>
        </w:rPr>
        <w:t>График работы Управления образования администрации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891"/>
        <w:gridCol w:w="3508"/>
      </w:tblGrid>
      <w:tr w:rsidR="00F222E9" w:rsidRPr="00F222E9" w:rsidTr="00A67F13">
        <w:tc>
          <w:tcPr>
            <w:tcW w:w="1537" w:type="pct"/>
            <w:shd w:val="clear" w:color="auto" w:fill="auto"/>
          </w:tcPr>
          <w:p w:rsidR="00F222E9" w:rsidRPr="00F222E9" w:rsidRDefault="00F222E9" w:rsidP="00A67F13">
            <w:pPr>
              <w:pStyle w:val="affffff4"/>
              <w:widowControl w:val="0"/>
              <w:spacing w:after="0" w:line="240" w:lineRule="auto"/>
              <w:jc w:val="center"/>
              <w:rPr>
                <w:sz w:val="28"/>
                <w:szCs w:val="28"/>
              </w:rPr>
            </w:pPr>
            <w:r w:rsidRPr="00F222E9">
              <w:rPr>
                <w:sz w:val="28"/>
                <w:szCs w:val="28"/>
              </w:rPr>
              <w:t>День недели</w:t>
            </w:r>
          </w:p>
        </w:tc>
        <w:tc>
          <w:tcPr>
            <w:tcW w:w="1821" w:type="pct"/>
            <w:shd w:val="clear" w:color="auto" w:fill="auto"/>
          </w:tcPr>
          <w:p w:rsidR="00F222E9" w:rsidRPr="00F222E9" w:rsidRDefault="00F222E9" w:rsidP="00A67F13">
            <w:pPr>
              <w:pStyle w:val="affffff4"/>
              <w:widowControl w:val="0"/>
              <w:spacing w:after="0" w:line="240" w:lineRule="auto"/>
              <w:jc w:val="center"/>
              <w:rPr>
                <w:sz w:val="28"/>
                <w:szCs w:val="28"/>
              </w:rPr>
            </w:pPr>
            <w:r w:rsidRPr="00F222E9">
              <w:rPr>
                <w:sz w:val="28"/>
                <w:szCs w:val="28"/>
              </w:rPr>
              <w:t>Часы работы (обеденный перерыв)</w:t>
            </w:r>
          </w:p>
        </w:tc>
        <w:tc>
          <w:tcPr>
            <w:tcW w:w="1642" w:type="pct"/>
            <w:shd w:val="clear" w:color="auto" w:fill="auto"/>
          </w:tcPr>
          <w:p w:rsidR="00F222E9" w:rsidRPr="00F222E9" w:rsidRDefault="00F222E9" w:rsidP="00A67F13">
            <w:pPr>
              <w:pStyle w:val="affffff4"/>
              <w:widowControl w:val="0"/>
              <w:spacing w:after="0" w:line="240" w:lineRule="auto"/>
              <w:jc w:val="center"/>
              <w:rPr>
                <w:sz w:val="28"/>
                <w:szCs w:val="28"/>
              </w:rPr>
            </w:pPr>
            <w:r w:rsidRPr="00F222E9">
              <w:rPr>
                <w:sz w:val="28"/>
                <w:szCs w:val="28"/>
              </w:rPr>
              <w:t>Часы приема заявителей</w:t>
            </w:r>
          </w:p>
        </w:tc>
      </w:tr>
      <w:tr w:rsidR="00F222E9" w:rsidRPr="00F222E9" w:rsidTr="00A67F13">
        <w:tc>
          <w:tcPr>
            <w:tcW w:w="1537"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Понедельник</w:t>
            </w:r>
          </w:p>
        </w:tc>
        <w:tc>
          <w:tcPr>
            <w:tcW w:w="1821" w:type="pct"/>
            <w:shd w:val="clear" w:color="auto" w:fill="auto"/>
          </w:tcPr>
          <w:p w:rsidR="00F222E9" w:rsidRPr="00F222E9" w:rsidRDefault="00F222E9" w:rsidP="00A67F13">
            <w:pPr>
              <w:pStyle w:val="affffff4"/>
              <w:widowControl w:val="0"/>
              <w:spacing w:after="0" w:line="240" w:lineRule="auto"/>
              <w:jc w:val="center"/>
              <w:rPr>
                <w:sz w:val="28"/>
                <w:szCs w:val="28"/>
              </w:rPr>
            </w:pPr>
            <w:r w:rsidRPr="00F222E9">
              <w:rPr>
                <w:sz w:val="28"/>
                <w:szCs w:val="28"/>
              </w:rPr>
              <w:t>8.30 - 17.00 (13.00 – 14.00)</w:t>
            </w:r>
          </w:p>
        </w:tc>
        <w:tc>
          <w:tcPr>
            <w:tcW w:w="1642" w:type="pct"/>
            <w:shd w:val="clear" w:color="auto" w:fill="auto"/>
          </w:tcPr>
          <w:p w:rsidR="00F222E9" w:rsidRPr="00F222E9" w:rsidRDefault="00F222E9" w:rsidP="00A67F13">
            <w:pPr>
              <w:pStyle w:val="affffff4"/>
              <w:widowControl w:val="0"/>
              <w:spacing w:after="0" w:line="240" w:lineRule="auto"/>
              <w:ind w:firstLine="284"/>
              <w:jc w:val="center"/>
              <w:rPr>
                <w:sz w:val="28"/>
                <w:szCs w:val="28"/>
              </w:rPr>
            </w:pPr>
            <w:r w:rsidRPr="00F222E9">
              <w:rPr>
                <w:sz w:val="28"/>
                <w:szCs w:val="28"/>
              </w:rPr>
              <w:t>14.00 – 16.00</w:t>
            </w:r>
          </w:p>
        </w:tc>
      </w:tr>
      <w:tr w:rsidR="00F222E9" w:rsidRPr="00F222E9" w:rsidTr="00A67F13">
        <w:tc>
          <w:tcPr>
            <w:tcW w:w="1537"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Вторник</w:t>
            </w:r>
          </w:p>
        </w:tc>
        <w:tc>
          <w:tcPr>
            <w:tcW w:w="1821" w:type="pct"/>
            <w:shd w:val="clear" w:color="auto" w:fill="auto"/>
          </w:tcPr>
          <w:p w:rsidR="00F222E9" w:rsidRPr="00F222E9" w:rsidRDefault="00F222E9" w:rsidP="00A67F13">
            <w:pPr>
              <w:pStyle w:val="affffff4"/>
              <w:widowControl w:val="0"/>
              <w:spacing w:after="0" w:line="240" w:lineRule="auto"/>
              <w:jc w:val="center"/>
              <w:rPr>
                <w:sz w:val="28"/>
                <w:szCs w:val="28"/>
              </w:rPr>
            </w:pPr>
            <w:r w:rsidRPr="00F222E9">
              <w:rPr>
                <w:sz w:val="28"/>
                <w:szCs w:val="28"/>
              </w:rPr>
              <w:t>8.30 - 17.00 (13.00 – 14.00)</w:t>
            </w:r>
          </w:p>
        </w:tc>
        <w:tc>
          <w:tcPr>
            <w:tcW w:w="1642" w:type="pct"/>
            <w:shd w:val="clear" w:color="auto" w:fill="auto"/>
          </w:tcPr>
          <w:p w:rsidR="00F222E9" w:rsidRPr="00F222E9" w:rsidRDefault="00F222E9" w:rsidP="00A67F13">
            <w:pPr>
              <w:pStyle w:val="affffff4"/>
              <w:widowControl w:val="0"/>
              <w:spacing w:after="0" w:line="240" w:lineRule="auto"/>
              <w:ind w:firstLine="284"/>
              <w:jc w:val="center"/>
              <w:rPr>
                <w:sz w:val="28"/>
                <w:szCs w:val="28"/>
              </w:rPr>
            </w:pPr>
            <w:r w:rsidRPr="00F222E9">
              <w:rPr>
                <w:sz w:val="28"/>
                <w:szCs w:val="28"/>
              </w:rPr>
              <w:t>14.00 – 16.00</w:t>
            </w:r>
          </w:p>
        </w:tc>
      </w:tr>
      <w:tr w:rsidR="00F222E9" w:rsidRPr="00F222E9" w:rsidTr="00A67F13">
        <w:tc>
          <w:tcPr>
            <w:tcW w:w="1537"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Среда</w:t>
            </w:r>
          </w:p>
        </w:tc>
        <w:tc>
          <w:tcPr>
            <w:tcW w:w="1821" w:type="pct"/>
            <w:shd w:val="clear" w:color="auto" w:fill="auto"/>
          </w:tcPr>
          <w:p w:rsidR="00F222E9" w:rsidRPr="00F222E9" w:rsidRDefault="00F222E9" w:rsidP="00A67F13">
            <w:pPr>
              <w:pStyle w:val="affffff4"/>
              <w:widowControl w:val="0"/>
              <w:spacing w:after="0" w:line="240" w:lineRule="auto"/>
              <w:jc w:val="center"/>
              <w:rPr>
                <w:sz w:val="28"/>
                <w:szCs w:val="28"/>
              </w:rPr>
            </w:pPr>
            <w:r w:rsidRPr="00F222E9">
              <w:rPr>
                <w:sz w:val="28"/>
                <w:szCs w:val="28"/>
              </w:rPr>
              <w:t>8.30 - 17.00 (13.00 – 14.00)</w:t>
            </w:r>
          </w:p>
        </w:tc>
        <w:tc>
          <w:tcPr>
            <w:tcW w:w="1642" w:type="pct"/>
            <w:shd w:val="clear" w:color="auto" w:fill="auto"/>
          </w:tcPr>
          <w:p w:rsidR="00F222E9" w:rsidRPr="00F222E9" w:rsidRDefault="00F222E9" w:rsidP="00A67F13">
            <w:pPr>
              <w:pStyle w:val="affffff4"/>
              <w:widowControl w:val="0"/>
              <w:spacing w:after="0" w:line="240" w:lineRule="auto"/>
              <w:ind w:firstLine="284"/>
              <w:jc w:val="center"/>
              <w:rPr>
                <w:sz w:val="28"/>
                <w:szCs w:val="28"/>
              </w:rPr>
            </w:pPr>
            <w:r w:rsidRPr="00F222E9">
              <w:rPr>
                <w:sz w:val="28"/>
                <w:szCs w:val="28"/>
              </w:rPr>
              <w:t>14.00 – 16.00</w:t>
            </w:r>
          </w:p>
        </w:tc>
      </w:tr>
      <w:tr w:rsidR="00F222E9" w:rsidRPr="00F222E9" w:rsidTr="00A67F13">
        <w:tc>
          <w:tcPr>
            <w:tcW w:w="1537"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Четверг</w:t>
            </w:r>
          </w:p>
        </w:tc>
        <w:tc>
          <w:tcPr>
            <w:tcW w:w="1821" w:type="pct"/>
            <w:shd w:val="clear" w:color="auto" w:fill="auto"/>
          </w:tcPr>
          <w:p w:rsidR="00F222E9" w:rsidRPr="00F222E9" w:rsidRDefault="00F222E9" w:rsidP="00A67F13">
            <w:pPr>
              <w:pStyle w:val="affffff4"/>
              <w:widowControl w:val="0"/>
              <w:spacing w:after="0" w:line="240" w:lineRule="auto"/>
              <w:jc w:val="center"/>
              <w:rPr>
                <w:sz w:val="28"/>
                <w:szCs w:val="28"/>
              </w:rPr>
            </w:pPr>
            <w:r w:rsidRPr="00F222E9">
              <w:rPr>
                <w:sz w:val="28"/>
                <w:szCs w:val="28"/>
              </w:rPr>
              <w:t>8.30 - 17.00 (13.00 – 14.00)</w:t>
            </w:r>
          </w:p>
        </w:tc>
        <w:tc>
          <w:tcPr>
            <w:tcW w:w="1642" w:type="pct"/>
            <w:shd w:val="clear" w:color="auto" w:fill="auto"/>
          </w:tcPr>
          <w:p w:rsidR="00F222E9" w:rsidRPr="00F222E9" w:rsidRDefault="00F222E9" w:rsidP="00A67F13">
            <w:pPr>
              <w:pStyle w:val="affffff4"/>
              <w:widowControl w:val="0"/>
              <w:spacing w:after="0" w:line="240" w:lineRule="auto"/>
              <w:ind w:firstLine="284"/>
              <w:jc w:val="center"/>
              <w:rPr>
                <w:sz w:val="28"/>
                <w:szCs w:val="28"/>
              </w:rPr>
            </w:pPr>
            <w:r w:rsidRPr="00F222E9">
              <w:rPr>
                <w:sz w:val="28"/>
                <w:szCs w:val="28"/>
              </w:rPr>
              <w:t>14.00 – 16.00</w:t>
            </w:r>
          </w:p>
        </w:tc>
      </w:tr>
      <w:tr w:rsidR="00F222E9" w:rsidRPr="00F222E9" w:rsidTr="00A67F13">
        <w:tc>
          <w:tcPr>
            <w:tcW w:w="1537"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Пятница</w:t>
            </w:r>
          </w:p>
        </w:tc>
        <w:tc>
          <w:tcPr>
            <w:tcW w:w="1821" w:type="pct"/>
            <w:shd w:val="clear" w:color="auto" w:fill="auto"/>
          </w:tcPr>
          <w:p w:rsidR="00F222E9" w:rsidRPr="00F222E9" w:rsidRDefault="00F222E9" w:rsidP="00A67F13">
            <w:pPr>
              <w:pStyle w:val="affffff4"/>
              <w:widowControl w:val="0"/>
              <w:spacing w:after="0" w:line="240" w:lineRule="auto"/>
              <w:jc w:val="center"/>
              <w:rPr>
                <w:sz w:val="28"/>
                <w:szCs w:val="28"/>
              </w:rPr>
            </w:pPr>
            <w:r w:rsidRPr="00F222E9">
              <w:rPr>
                <w:sz w:val="28"/>
                <w:szCs w:val="28"/>
              </w:rPr>
              <w:t>9.00 - 16.00 (13.00 – 14.00)</w:t>
            </w:r>
          </w:p>
        </w:tc>
        <w:tc>
          <w:tcPr>
            <w:tcW w:w="1642" w:type="pct"/>
            <w:shd w:val="clear" w:color="auto" w:fill="auto"/>
          </w:tcPr>
          <w:p w:rsidR="00F222E9" w:rsidRPr="00F222E9" w:rsidRDefault="00F222E9" w:rsidP="00A67F13">
            <w:pPr>
              <w:pStyle w:val="affffff4"/>
              <w:widowControl w:val="0"/>
              <w:spacing w:after="0" w:line="240" w:lineRule="auto"/>
              <w:ind w:firstLine="284"/>
              <w:jc w:val="center"/>
              <w:rPr>
                <w:sz w:val="28"/>
                <w:szCs w:val="28"/>
              </w:rPr>
            </w:pPr>
            <w:r w:rsidRPr="00F222E9">
              <w:rPr>
                <w:sz w:val="28"/>
                <w:szCs w:val="28"/>
              </w:rPr>
              <w:t>14.00 – 16.00</w:t>
            </w:r>
          </w:p>
        </w:tc>
      </w:tr>
      <w:tr w:rsidR="00F222E9" w:rsidRPr="00F222E9" w:rsidTr="00A67F13">
        <w:tc>
          <w:tcPr>
            <w:tcW w:w="1537"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Суббота</w:t>
            </w:r>
          </w:p>
        </w:tc>
        <w:tc>
          <w:tcPr>
            <w:tcW w:w="1821" w:type="pct"/>
            <w:shd w:val="clear" w:color="auto" w:fill="auto"/>
          </w:tcPr>
          <w:p w:rsidR="00F222E9" w:rsidRPr="00F222E9" w:rsidRDefault="00F222E9" w:rsidP="00A67F13">
            <w:pPr>
              <w:pStyle w:val="affffff4"/>
              <w:widowControl w:val="0"/>
              <w:spacing w:after="0" w:line="240" w:lineRule="auto"/>
              <w:ind w:firstLine="284"/>
              <w:jc w:val="center"/>
              <w:rPr>
                <w:sz w:val="28"/>
                <w:szCs w:val="28"/>
              </w:rPr>
            </w:pPr>
            <w:r w:rsidRPr="00F222E9">
              <w:rPr>
                <w:sz w:val="28"/>
                <w:szCs w:val="28"/>
              </w:rPr>
              <w:t>Выходной</w:t>
            </w:r>
          </w:p>
        </w:tc>
        <w:tc>
          <w:tcPr>
            <w:tcW w:w="1642" w:type="pct"/>
            <w:shd w:val="clear" w:color="auto" w:fill="auto"/>
          </w:tcPr>
          <w:p w:rsidR="00F222E9" w:rsidRPr="00F222E9" w:rsidRDefault="00F222E9" w:rsidP="00A67F13">
            <w:pPr>
              <w:pStyle w:val="affffff4"/>
              <w:widowControl w:val="0"/>
              <w:spacing w:after="0" w:line="240" w:lineRule="auto"/>
              <w:ind w:firstLine="284"/>
              <w:jc w:val="center"/>
              <w:rPr>
                <w:sz w:val="28"/>
                <w:szCs w:val="28"/>
              </w:rPr>
            </w:pPr>
            <w:r w:rsidRPr="00F222E9">
              <w:rPr>
                <w:sz w:val="28"/>
                <w:szCs w:val="28"/>
              </w:rPr>
              <w:t>Выходной</w:t>
            </w:r>
          </w:p>
        </w:tc>
      </w:tr>
      <w:tr w:rsidR="00F222E9" w:rsidRPr="00F222E9" w:rsidTr="00A67F13">
        <w:tc>
          <w:tcPr>
            <w:tcW w:w="1537" w:type="pct"/>
            <w:shd w:val="clear" w:color="auto" w:fill="auto"/>
          </w:tcPr>
          <w:p w:rsidR="00F222E9" w:rsidRPr="00F222E9" w:rsidRDefault="00F222E9" w:rsidP="00A67F13">
            <w:pPr>
              <w:pStyle w:val="affffff4"/>
              <w:widowControl w:val="0"/>
              <w:spacing w:after="0" w:line="240" w:lineRule="auto"/>
              <w:rPr>
                <w:sz w:val="28"/>
                <w:szCs w:val="28"/>
              </w:rPr>
            </w:pPr>
            <w:r w:rsidRPr="00F222E9">
              <w:rPr>
                <w:sz w:val="28"/>
                <w:szCs w:val="28"/>
              </w:rPr>
              <w:t>Воскресенье</w:t>
            </w:r>
          </w:p>
        </w:tc>
        <w:tc>
          <w:tcPr>
            <w:tcW w:w="1821" w:type="pct"/>
            <w:shd w:val="clear" w:color="auto" w:fill="auto"/>
          </w:tcPr>
          <w:p w:rsidR="00F222E9" w:rsidRPr="00F222E9" w:rsidRDefault="00F222E9" w:rsidP="00A67F13">
            <w:pPr>
              <w:pStyle w:val="affffff4"/>
              <w:widowControl w:val="0"/>
              <w:spacing w:after="0" w:line="240" w:lineRule="auto"/>
              <w:ind w:firstLine="284"/>
              <w:jc w:val="center"/>
              <w:rPr>
                <w:sz w:val="28"/>
                <w:szCs w:val="28"/>
              </w:rPr>
            </w:pPr>
            <w:r w:rsidRPr="00F222E9">
              <w:rPr>
                <w:sz w:val="28"/>
                <w:szCs w:val="28"/>
              </w:rPr>
              <w:t>Выходной</w:t>
            </w:r>
          </w:p>
        </w:tc>
        <w:tc>
          <w:tcPr>
            <w:tcW w:w="1642" w:type="pct"/>
            <w:shd w:val="clear" w:color="auto" w:fill="auto"/>
          </w:tcPr>
          <w:p w:rsidR="00F222E9" w:rsidRPr="00F222E9" w:rsidRDefault="00F222E9" w:rsidP="00A67F13">
            <w:pPr>
              <w:pStyle w:val="affffff4"/>
              <w:widowControl w:val="0"/>
              <w:spacing w:after="0" w:line="240" w:lineRule="auto"/>
              <w:ind w:firstLine="284"/>
              <w:jc w:val="center"/>
              <w:rPr>
                <w:sz w:val="28"/>
                <w:szCs w:val="28"/>
              </w:rPr>
            </w:pPr>
            <w:r w:rsidRPr="00F222E9">
              <w:rPr>
                <w:sz w:val="28"/>
                <w:szCs w:val="28"/>
              </w:rPr>
              <w:t>Выходной</w:t>
            </w:r>
          </w:p>
        </w:tc>
      </w:tr>
    </w:tbl>
    <w:p w:rsidR="00F222E9" w:rsidRPr="00F222E9" w:rsidRDefault="00F222E9" w:rsidP="00F222E9">
      <w:pPr>
        <w:pStyle w:val="ConsPlusNormal"/>
        <w:ind w:firstLine="540"/>
        <w:jc w:val="center"/>
        <w:rPr>
          <w:rFonts w:ascii="Times New Roman" w:hAnsi="Times New Roman" w:cs="Times New Roman"/>
          <w:b/>
          <w:sz w:val="28"/>
          <w:szCs w:val="28"/>
        </w:rPr>
      </w:pPr>
    </w:p>
    <w:p w:rsidR="00F222E9" w:rsidRPr="00F222E9" w:rsidRDefault="00F222E9" w:rsidP="00F222E9">
      <w:pPr>
        <w:pStyle w:val="ConsPlusNormal"/>
        <w:ind w:firstLine="540"/>
        <w:jc w:val="center"/>
        <w:rPr>
          <w:rFonts w:ascii="Times New Roman" w:hAnsi="Times New Roman" w:cs="Times New Roman"/>
          <w:b/>
          <w:sz w:val="28"/>
          <w:szCs w:val="28"/>
        </w:rPr>
      </w:pPr>
    </w:p>
    <w:p w:rsidR="00F222E9" w:rsidRPr="00F222E9" w:rsidRDefault="00F222E9" w:rsidP="00F222E9">
      <w:pPr>
        <w:pStyle w:val="affffff4"/>
        <w:shd w:val="clear" w:color="auto" w:fill="FFFFFF"/>
        <w:spacing w:after="0"/>
        <w:rPr>
          <w:color w:val="000000"/>
          <w:sz w:val="28"/>
          <w:szCs w:val="28"/>
        </w:rPr>
      </w:pPr>
      <w:r w:rsidRPr="00F222E9">
        <w:rPr>
          <w:color w:val="000000"/>
          <w:sz w:val="28"/>
          <w:szCs w:val="28"/>
        </w:rPr>
        <w:t xml:space="preserve"> </w:t>
      </w:r>
    </w:p>
    <w:p w:rsidR="00F222E9" w:rsidRPr="00F222E9" w:rsidRDefault="00F222E9" w:rsidP="00F222E9">
      <w:pPr>
        <w:pStyle w:val="affffff4"/>
        <w:shd w:val="clear" w:color="auto" w:fill="FFFFFF"/>
        <w:spacing w:after="0"/>
        <w:rPr>
          <w:color w:val="000000"/>
          <w:sz w:val="28"/>
          <w:szCs w:val="28"/>
        </w:rPr>
      </w:pPr>
      <w:r w:rsidRPr="00F222E9">
        <w:rPr>
          <w:color w:val="000000"/>
          <w:sz w:val="28"/>
          <w:szCs w:val="28"/>
        </w:rPr>
        <w:t xml:space="preserve"> </w:t>
      </w:r>
    </w:p>
    <w:p w:rsidR="00F222E9" w:rsidRPr="00F222E9" w:rsidRDefault="00F222E9" w:rsidP="00F222E9">
      <w:pPr>
        <w:pStyle w:val="ConsPlusNormal"/>
        <w:ind w:firstLine="540"/>
        <w:jc w:val="center"/>
        <w:rPr>
          <w:rFonts w:ascii="Times New Roman" w:hAnsi="Times New Roman" w:cs="Times New Roman"/>
          <w:b/>
          <w:sz w:val="28"/>
          <w:szCs w:val="28"/>
        </w:rPr>
      </w:pPr>
      <w:r w:rsidRPr="00F222E9">
        <w:rPr>
          <w:rFonts w:ascii="Times New Roman" w:hAnsi="Times New Roman" w:cs="Times New Roman"/>
          <w:b/>
          <w:sz w:val="28"/>
          <w:szCs w:val="28"/>
        </w:rPr>
        <w:lastRenderedPageBreak/>
        <w:t>Сведения о месте нахождения, графике  работы общеобразовательных  организаций, номерах телефонов для справок, адресах электронной почты и сайтов общеобразовательных организаций</w:t>
      </w:r>
    </w:p>
    <w:p w:rsidR="00F222E9" w:rsidRPr="00F222E9" w:rsidRDefault="00F222E9" w:rsidP="00F222E9">
      <w:pPr>
        <w:pStyle w:val="ConsPlusNormal"/>
        <w:ind w:firstLine="540"/>
        <w:jc w:val="center"/>
        <w:rPr>
          <w:rFonts w:ascii="Times New Roman" w:hAnsi="Times New Roman" w:cs="Times New Roman"/>
          <w:b/>
          <w:sz w:val="28"/>
          <w:szCs w:val="28"/>
        </w:rPr>
      </w:pPr>
    </w:p>
    <w:tbl>
      <w:tblPr>
        <w:tblW w:w="10774" w:type="dxa"/>
        <w:tblInd w:w="-72" w:type="dxa"/>
        <w:tblLayout w:type="fixed"/>
        <w:tblCellMar>
          <w:left w:w="70" w:type="dxa"/>
          <w:right w:w="70" w:type="dxa"/>
        </w:tblCellMar>
        <w:tblLook w:val="0000"/>
      </w:tblPr>
      <w:tblGrid>
        <w:gridCol w:w="2978"/>
        <w:gridCol w:w="1842"/>
        <w:gridCol w:w="1560"/>
        <w:gridCol w:w="1417"/>
        <w:gridCol w:w="1418"/>
        <w:gridCol w:w="1559"/>
      </w:tblGrid>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Наименование   общеобразовательной организации</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Адрес</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Телефон</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Электрон-</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ный адрес, адрес сайта</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ФИО руководителя</w:t>
            </w: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Режим работы</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(часы приема заявителей)</w:t>
            </w:r>
          </w:p>
        </w:tc>
      </w:tr>
      <w:tr w:rsidR="00F222E9" w:rsidRPr="00F222E9" w:rsidTr="00A67F13">
        <w:trPr>
          <w:cantSplit/>
          <w:trHeight w:val="2446"/>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 xml:space="preserve">Муниципальное бюджетное общеобразовательное учреждение «Большегаловская начальная общеобразовательная школа» </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169474, Республика Коми, Ижемский р-н,</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 xml:space="preserve">д. Большое Галово, </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 xml:space="preserve">ул. Центральная, </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д. 30</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(82140)97127</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pStyle w:val="ConsPlusNormal"/>
              <w:ind w:firstLine="0"/>
              <w:jc w:val="center"/>
              <w:rPr>
                <w:rFonts w:ascii="Times New Roman" w:hAnsi="Times New Roman" w:cs="Times New Roman"/>
                <w:sz w:val="28"/>
                <w:szCs w:val="28"/>
              </w:rPr>
            </w:pPr>
            <w:hyperlink r:id="rId42" w:history="1">
              <w:r w:rsidR="00F222E9" w:rsidRPr="00F222E9">
                <w:rPr>
                  <w:rStyle w:val="ad"/>
                  <w:rFonts w:ascii="Times New Roman" w:hAnsi="Times New Roman" w:cs="Times New Roman"/>
                  <w:sz w:val="28"/>
                  <w:szCs w:val="28"/>
                </w:rPr>
                <w:t>с</w:t>
              </w:r>
              <w:r w:rsidR="00F222E9" w:rsidRPr="00F222E9">
                <w:rPr>
                  <w:rStyle w:val="ad"/>
                  <w:rFonts w:ascii="Times New Roman" w:hAnsi="Times New Roman" w:cs="Times New Roman"/>
                  <w:sz w:val="28"/>
                  <w:szCs w:val="28"/>
                  <w:lang w:val="en-US"/>
                </w:rPr>
                <w:t>at</w:t>
              </w:r>
              <w:r w:rsidR="00F222E9" w:rsidRPr="00F222E9">
                <w:rPr>
                  <w:rStyle w:val="ad"/>
                  <w:rFonts w:ascii="Times New Roman" w:hAnsi="Times New Roman" w:cs="Times New Roman"/>
                  <w:sz w:val="28"/>
                  <w:szCs w:val="28"/>
                </w:rPr>
                <w:t>.</w:t>
              </w:r>
              <w:r w:rsidR="00F222E9" w:rsidRPr="00F222E9">
                <w:rPr>
                  <w:rStyle w:val="ad"/>
                  <w:rFonts w:ascii="Times New Roman" w:hAnsi="Times New Roman" w:cs="Times New Roman"/>
                  <w:sz w:val="28"/>
                  <w:szCs w:val="28"/>
                  <w:lang w:val="en-US"/>
                </w:rPr>
                <w:t>kanewa</w:t>
              </w:r>
              <w:r w:rsidR="00F222E9" w:rsidRPr="00F222E9">
                <w:rPr>
                  <w:rStyle w:val="ad"/>
                  <w:rFonts w:ascii="Times New Roman" w:hAnsi="Times New Roman" w:cs="Times New Roman"/>
                  <w:sz w:val="28"/>
                  <w:szCs w:val="28"/>
                </w:rPr>
                <w:t>@</w:t>
              </w:r>
              <w:r w:rsidR="00F222E9" w:rsidRPr="00F222E9">
                <w:rPr>
                  <w:rStyle w:val="ad"/>
                  <w:rFonts w:ascii="Times New Roman" w:hAnsi="Times New Roman" w:cs="Times New Roman"/>
                  <w:sz w:val="28"/>
                  <w:szCs w:val="28"/>
                  <w:lang w:val="en-US"/>
                </w:rPr>
                <w:t>yandex</w:t>
              </w:r>
              <w:r w:rsidR="00F222E9" w:rsidRPr="00F222E9">
                <w:rPr>
                  <w:rStyle w:val="ad"/>
                  <w:rFonts w:ascii="Times New Roman" w:hAnsi="Times New Roman" w:cs="Times New Roman"/>
                  <w:sz w:val="28"/>
                  <w:szCs w:val="28"/>
                </w:rPr>
                <w:t>.</w:t>
              </w:r>
              <w:r w:rsidR="00F222E9" w:rsidRPr="00F222E9">
                <w:rPr>
                  <w:rStyle w:val="ad"/>
                  <w:rFonts w:ascii="Times New Roman" w:hAnsi="Times New Roman" w:cs="Times New Roman"/>
                  <w:sz w:val="28"/>
                  <w:szCs w:val="28"/>
                  <w:lang w:val="en-US"/>
                </w:rPr>
                <w:t>ru</w:t>
              </w:r>
            </w:hyperlink>
            <w:r w:rsidR="00F222E9" w:rsidRPr="00F222E9">
              <w:rPr>
                <w:rFonts w:ascii="Times New Roman" w:hAnsi="Times New Roman" w:cs="Times New Roman"/>
                <w:sz w:val="28"/>
                <w:szCs w:val="28"/>
                <w:lang w:val="en-US"/>
              </w:rPr>
              <w:t>http</w:t>
            </w:r>
            <w:r w:rsidR="00F222E9" w:rsidRPr="00F222E9">
              <w:rPr>
                <w:rFonts w:ascii="Times New Roman" w:hAnsi="Times New Roman" w:cs="Times New Roman"/>
                <w:sz w:val="28"/>
                <w:szCs w:val="28"/>
              </w:rPr>
              <w:t>://</w:t>
            </w:r>
            <w:r w:rsidR="00F222E9" w:rsidRPr="00F222E9">
              <w:rPr>
                <w:rFonts w:ascii="Times New Roman" w:hAnsi="Times New Roman" w:cs="Times New Roman"/>
                <w:sz w:val="28"/>
                <w:szCs w:val="28"/>
                <w:lang w:val="en-US"/>
              </w:rPr>
              <w:t>bolshoegalovo</w:t>
            </w:r>
            <w:r w:rsidR="00F222E9" w:rsidRPr="00F222E9">
              <w:rPr>
                <w:rFonts w:ascii="Times New Roman" w:hAnsi="Times New Roman" w:cs="Times New Roman"/>
                <w:sz w:val="28"/>
                <w:szCs w:val="28"/>
              </w:rPr>
              <w:t>.</w:t>
            </w:r>
            <w:r w:rsidR="00F222E9" w:rsidRPr="00F222E9">
              <w:rPr>
                <w:rFonts w:ascii="Times New Roman" w:hAnsi="Times New Roman" w:cs="Times New Roman"/>
                <w:sz w:val="28"/>
                <w:szCs w:val="28"/>
                <w:lang w:val="en-US"/>
              </w:rPr>
              <w:t>jimdo</w:t>
            </w:r>
            <w:r w:rsidR="00F222E9" w:rsidRPr="00F222E9">
              <w:rPr>
                <w:rFonts w:ascii="Times New Roman" w:hAnsi="Times New Roman" w:cs="Times New Roman"/>
                <w:sz w:val="28"/>
                <w:szCs w:val="28"/>
              </w:rPr>
              <w:t>.</w:t>
            </w:r>
            <w:r w:rsidR="00F222E9" w:rsidRPr="00F222E9">
              <w:rPr>
                <w:rFonts w:ascii="Times New Roman" w:hAnsi="Times New Roman" w:cs="Times New Roman"/>
                <w:sz w:val="28"/>
                <w:szCs w:val="28"/>
                <w:lang w:val="en-US"/>
              </w:rPr>
              <w:t>com</w:t>
            </w:r>
            <w:r w:rsidR="00F222E9" w:rsidRPr="00F222E9">
              <w:rPr>
                <w:rFonts w:ascii="Times New Roman" w:hAnsi="Times New Roman" w:cs="Times New Roman"/>
                <w:sz w:val="28"/>
                <w:szCs w:val="28"/>
              </w:rPr>
              <w:t>/</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Канева Екатерина Сергеевна</w:t>
            </w: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 xml:space="preserve">Муниципальное бюджетное общеобразовательное учреждение «Ластинская начальная общеобразовательная школа» </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169460, Республика Коми, Ижемский р-н, д. Ласта,</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ул. Центральная, д.19</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(82140)95718</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pStyle w:val="ConsPlusNormal"/>
              <w:ind w:firstLine="0"/>
              <w:jc w:val="center"/>
              <w:rPr>
                <w:rFonts w:ascii="Times New Roman" w:hAnsi="Times New Roman" w:cs="Times New Roman"/>
                <w:sz w:val="28"/>
                <w:szCs w:val="28"/>
              </w:rPr>
            </w:pPr>
            <w:hyperlink r:id="rId43" w:anchor="compose/to=pavlina-filippo2012@yandex.ru" w:history="1">
              <w:r w:rsidR="00F222E9" w:rsidRPr="00F222E9">
                <w:rPr>
                  <w:rStyle w:val="ad"/>
                  <w:rFonts w:ascii="Times New Roman" w:hAnsi="Times New Roman" w:cs="Times New Roman"/>
                  <w:sz w:val="28"/>
                  <w:szCs w:val="28"/>
                  <w:shd w:val="clear" w:color="auto" w:fill="FFFFFF"/>
                </w:rPr>
                <w:t>pavlina-filippo2012@yandex.ru</w:t>
              </w:r>
            </w:hyperlink>
            <w:r w:rsidR="00F222E9" w:rsidRPr="00F222E9">
              <w:rPr>
                <w:rFonts w:ascii="Times New Roman" w:hAnsi="Times New Roman" w:cs="Times New Roman"/>
                <w:sz w:val="28"/>
                <w:szCs w:val="28"/>
              </w:rPr>
              <w:t>http://lastashcool.jimdo.com/</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Канева  Павла Юрьевна</w:t>
            </w: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1833"/>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«Вертепская основная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169479, Республика Коми, Ижемский р-н, д. Вертеп,</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ул. Школьная, д. 50</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(82140)92514</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vertepschool@rambler.ru</w:t>
            </w:r>
            <w:hyperlink r:id="rId44" w:history="1"/>
            <w:r w:rsidRPr="00F222E9">
              <w:rPr>
                <w:rFonts w:ascii="Times New Roman" w:hAnsi="Times New Roman" w:cs="Times New Roman"/>
                <w:sz w:val="28"/>
                <w:szCs w:val="28"/>
              </w:rPr>
              <w:t xml:space="preserve">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http://shkoola.ucoz.ru/</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Дитятева Виктория Георгиевна</w:t>
            </w: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lastRenderedPageBreak/>
              <w:t>Муниципальное бюджетное общеобразовательное учреждение «Гамская основная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69465, Республика Коми, Ижемский р-н, д. Гам,</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ул. Центральная,</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д. 40</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(82140)95539</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pStyle w:val="ConsPlusNormal"/>
              <w:ind w:firstLine="0"/>
              <w:jc w:val="center"/>
              <w:rPr>
                <w:rFonts w:ascii="Times New Roman" w:hAnsi="Times New Roman" w:cs="Times New Roman"/>
                <w:sz w:val="28"/>
                <w:szCs w:val="28"/>
              </w:rPr>
            </w:pPr>
            <w:hyperlink r:id="rId45" w:history="1">
              <w:r w:rsidR="00F222E9" w:rsidRPr="00F222E9">
                <w:rPr>
                  <w:rStyle w:val="ad"/>
                  <w:rFonts w:ascii="Times New Roman" w:hAnsi="Times New Roman" w:cs="Times New Roman"/>
                  <w:sz w:val="28"/>
                  <w:szCs w:val="28"/>
                  <w:lang w:val="en-US"/>
                </w:rPr>
                <w:t>g</w:t>
              </w:r>
              <w:r w:rsidR="00F222E9" w:rsidRPr="00F222E9">
                <w:rPr>
                  <w:rStyle w:val="ad"/>
                  <w:rFonts w:ascii="Times New Roman" w:hAnsi="Times New Roman" w:cs="Times New Roman"/>
                  <w:sz w:val="28"/>
                  <w:szCs w:val="28"/>
                </w:rPr>
                <w:t>am-shcola@yandex.ru</w:t>
              </w:r>
            </w:hyperlink>
          </w:p>
          <w:p w:rsidR="00F222E9" w:rsidRPr="00F222E9" w:rsidRDefault="000E4DA4" w:rsidP="00A67F13">
            <w:pPr>
              <w:pStyle w:val="ConsPlusNormal"/>
              <w:ind w:firstLine="0"/>
              <w:jc w:val="center"/>
              <w:rPr>
                <w:rFonts w:ascii="Times New Roman" w:hAnsi="Times New Roman" w:cs="Times New Roman"/>
                <w:sz w:val="28"/>
                <w:szCs w:val="28"/>
              </w:rPr>
            </w:pPr>
            <w:hyperlink r:id="rId46" w:history="1">
              <w:r w:rsidR="00F222E9" w:rsidRPr="00F222E9">
                <w:rPr>
                  <w:rStyle w:val="ad"/>
                  <w:rFonts w:ascii="Times New Roman" w:hAnsi="Times New Roman" w:cs="Times New Roman"/>
                  <w:sz w:val="28"/>
                  <w:szCs w:val="28"/>
                </w:rPr>
                <w:t>http://gam-oosh.ucoz</w:t>
              </w:r>
            </w:hyperlink>
            <w:r w:rsidR="00F222E9" w:rsidRPr="00F222E9">
              <w:rPr>
                <w:rFonts w:ascii="Times New Roman" w:hAnsi="Times New Roman" w:cs="Times New Roman"/>
                <w:sz w:val="28"/>
                <w:szCs w:val="28"/>
              </w:rPr>
              <w:t>.</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ru/</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Хозяинова Юлия Михайловна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«Диюрская основная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169471, Республика Коми, Ижемский р-н, д. Диюр,</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ул. Школьная, д.11</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(82140)92142</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diur.schcola@yandex.ru</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http://</w:t>
            </w:r>
            <w:r w:rsidRPr="00F222E9">
              <w:rPr>
                <w:rFonts w:ascii="Times New Roman" w:hAnsi="Times New Roman" w:cs="Times New Roman"/>
                <w:sz w:val="28"/>
                <w:szCs w:val="28"/>
                <w:lang w:val="en-US"/>
              </w:rPr>
              <w:t>reg</w:t>
            </w:r>
            <w:r w:rsidRPr="00F222E9">
              <w:rPr>
                <w:rFonts w:ascii="Times New Roman" w:hAnsi="Times New Roman" w:cs="Times New Roman"/>
                <w:sz w:val="28"/>
                <w:szCs w:val="28"/>
              </w:rPr>
              <w:t>-</w:t>
            </w:r>
            <w:r w:rsidRPr="00F222E9">
              <w:rPr>
                <w:rFonts w:ascii="Times New Roman" w:hAnsi="Times New Roman" w:cs="Times New Roman"/>
                <w:sz w:val="28"/>
                <w:szCs w:val="28"/>
                <w:lang w:val="en-US"/>
              </w:rPr>
              <w:t>school</w:t>
            </w:r>
            <w:r w:rsidRPr="00F222E9">
              <w:rPr>
                <w:rFonts w:ascii="Times New Roman" w:hAnsi="Times New Roman" w:cs="Times New Roman"/>
                <w:sz w:val="28"/>
                <w:szCs w:val="28"/>
              </w:rPr>
              <w:t>.</w:t>
            </w:r>
            <w:r w:rsidRPr="00F222E9">
              <w:rPr>
                <w:rFonts w:ascii="Times New Roman" w:hAnsi="Times New Roman" w:cs="Times New Roman"/>
                <w:sz w:val="28"/>
                <w:szCs w:val="28"/>
                <w:lang w:val="en-US"/>
              </w:rPr>
              <w:t>ru</w:t>
            </w:r>
            <w:r w:rsidRPr="00F222E9">
              <w:rPr>
                <w:rFonts w:ascii="Times New Roman" w:hAnsi="Times New Roman" w:cs="Times New Roman"/>
                <w:sz w:val="28"/>
                <w:szCs w:val="28"/>
              </w:rPr>
              <w:t>/</w:t>
            </w:r>
            <w:r w:rsidRPr="00F222E9">
              <w:rPr>
                <w:rFonts w:ascii="Times New Roman" w:hAnsi="Times New Roman" w:cs="Times New Roman"/>
                <w:sz w:val="28"/>
                <w:szCs w:val="28"/>
                <w:lang w:val="en-US"/>
              </w:rPr>
              <w:t>komi</w:t>
            </w:r>
            <w:r w:rsidRPr="00F222E9">
              <w:rPr>
                <w:rFonts w:ascii="Times New Roman" w:hAnsi="Times New Roman" w:cs="Times New Roman"/>
                <w:sz w:val="28"/>
                <w:szCs w:val="28"/>
              </w:rPr>
              <w:t>/</w:t>
            </w:r>
            <w:r w:rsidRPr="00F222E9">
              <w:rPr>
                <w:rFonts w:ascii="Times New Roman" w:hAnsi="Times New Roman" w:cs="Times New Roman"/>
                <w:sz w:val="28"/>
                <w:szCs w:val="28"/>
                <w:lang w:val="en-US"/>
              </w:rPr>
              <w:t>izhma</w:t>
            </w:r>
            <w:r w:rsidRPr="00F222E9">
              <w:rPr>
                <w:rFonts w:ascii="Times New Roman" w:hAnsi="Times New Roman" w:cs="Times New Roman"/>
                <w:sz w:val="28"/>
                <w:szCs w:val="28"/>
              </w:rPr>
              <w:t>/</w:t>
            </w:r>
            <w:r w:rsidRPr="00F222E9">
              <w:rPr>
                <w:rFonts w:ascii="Times New Roman" w:hAnsi="Times New Roman" w:cs="Times New Roman"/>
                <w:sz w:val="28"/>
                <w:szCs w:val="28"/>
                <w:lang w:val="en-US"/>
              </w:rPr>
              <w:t>diur</w:t>
            </w:r>
            <w:r w:rsidRPr="00F222E9">
              <w:rPr>
                <w:rFonts w:ascii="Times New Roman" w:hAnsi="Times New Roman" w:cs="Times New Roman"/>
                <w:sz w:val="28"/>
                <w:szCs w:val="28"/>
              </w:rPr>
              <w:t>/</w:t>
            </w:r>
            <w:hyperlink r:id="rId47" w:history="1"/>
            <w:r w:rsidRPr="00F222E9">
              <w:rPr>
                <w:rFonts w:ascii="Times New Roman" w:hAnsi="Times New Roman" w:cs="Times New Roman"/>
                <w:sz w:val="28"/>
                <w:szCs w:val="28"/>
              </w:rPr>
              <w:t xml:space="preserve">  </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Семяшкина Валентина Владимировна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«Мошъюгская основная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169451, Республика Коми, Ижемский р-н, д. Мошъюга,</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д. 87</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(82140)95442</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pStyle w:val="ConsPlusNormal"/>
              <w:ind w:firstLine="0"/>
              <w:jc w:val="center"/>
              <w:rPr>
                <w:rFonts w:ascii="Times New Roman" w:hAnsi="Times New Roman" w:cs="Times New Roman"/>
                <w:sz w:val="28"/>
                <w:szCs w:val="28"/>
              </w:rPr>
            </w:pPr>
            <w:hyperlink r:id="rId48" w:history="1">
              <w:r w:rsidR="00F222E9" w:rsidRPr="00F222E9">
                <w:rPr>
                  <w:rStyle w:val="ad"/>
                  <w:rFonts w:ascii="Times New Roman" w:hAnsi="Times New Roman" w:cs="Times New Roman"/>
                  <w:sz w:val="28"/>
                  <w:szCs w:val="28"/>
                  <w:lang w:val="en-US"/>
                </w:rPr>
                <w:t>moshyuga</w:t>
              </w:r>
              <w:r w:rsidR="00F222E9" w:rsidRPr="00F222E9">
                <w:rPr>
                  <w:rStyle w:val="ad"/>
                  <w:rFonts w:ascii="Times New Roman" w:hAnsi="Times New Roman" w:cs="Times New Roman"/>
                  <w:sz w:val="28"/>
                  <w:szCs w:val="28"/>
                </w:rPr>
                <w:t>@</w:t>
              </w:r>
              <w:r w:rsidR="00F222E9" w:rsidRPr="00F222E9">
                <w:rPr>
                  <w:rStyle w:val="ad"/>
                  <w:rFonts w:ascii="Times New Roman" w:hAnsi="Times New Roman" w:cs="Times New Roman"/>
                  <w:sz w:val="28"/>
                  <w:szCs w:val="28"/>
                  <w:lang w:val="en-US"/>
                </w:rPr>
                <w:t>mail</w:t>
              </w:r>
              <w:r w:rsidR="00F222E9" w:rsidRPr="00F222E9">
                <w:rPr>
                  <w:rStyle w:val="ad"/>
                  <w:rFonts w:ascii="Times New Roman" w:hAnsi="Times New Roman" w:cs="Times New Roman"/>
                  <w:sz w:val="28"/>
                  <w:szCs w:val="28"/>
                </w:rPr>
                <w:t>.</w:t>
              </w:r>
              <w:r w:rsidR="00F222E9" w:rsidRPr="00F222E9">
                <w:rPr>
                  <w:rStyle w:val="ad"/>
                  <w:rFonts w:ascii="Times New Roman" w:hAnsi="Times New Roman" w:cs="Times New Roman"/>
                  <w:sz w:val="28"/>
                  <w:szCs w:val="28"/>
                  <w:lang w:val="en-US"/>
                </w:rPr>
                <w:t>ru</w:t>
              </w:r>
            </w:hyperlink>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http://moshyuga.jimdo.com/</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Филиппова Надежда Александровна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«Усть-Ижемская основная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169475, Республика Коми, Ижемский р-н, д. Усть-Ижма, ул. Центральная, д.136</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(82140)97244</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pStyle w:val="ConsPlusNormal"/>
              <w:ind w:firstLine="0"/>
              <w:jc w:val="center"/>
              <w:rPr>
                <w:rFonts w:ascii="Times New Roman" w:hAnsi="Times New Roman" w:cs="Times New Roman"/>
                <w:sz w:val="28"/>
                <w:szCs w:val="28"/>
              </w:rPr>
            </w:pPr>
            <w:hyperlink r:id="rId49" w:history="1">
              <w:r w:rsidR="00F222E9" w:rsidRPr="00F222E9">
                <w:rPr>
                  <w:rStyle w:val="ad"/>
                  <w:rFonts w:ascii="Times New Roman" w:hAnsi="Times New Roman" w:cs="Times New Roman"/>
                  <w:sz w:val="28"/>
                  <w:szCs w:val="28"/>
                  <w:lang w:val="en-US"/>
                </w:rPr>
                <w:t>http</w:t>
              </w:r>
              <w:r w:rsidR="00F222E9" w:rsidRPr="00F222E9">
                <w:rPr>
                  <w:rStyle w:val="ad"/>
                  <w:rFonts w:ascii="Times New Roman" w:hAnsi="Times New Roman" w:cs="Times New Roman"/>
                  <w:sz w:val="28"/>
                  <w:szCs w:val="28"/>
                </w:rPr>
                <w:t>://</w:t>
              </w:r>
              <w:r w:rsidR="00F222E9" w:rsidRPr="00F222E9">
                <w:rPr>
                  <w:rStyle w:val="ad"/>
                  <w:rFonts w:ascii="Times New Roman" w:hAnsi="Times New Roman" w:cs="Times New Roman"/>
                  <w:sz w:val="28"/>
                  <w:szCs w:val="28"/>
                  <w:lang w:val="en-US"/>
                </w:rPr>
                <w:t>ustizmaoosh</w:t>
              </w:r>
              <w:r w:rsidR="00F222E9" w:rsidRPr="00F222E9">
                <w:rPr>
                  <w:rStyle w:val="ad"/>
                  <w:rFonts w:ascii="Times New Roman" w:hAnsi="Times New Roman" w:cs="Times New Roman"/>
                  <w:sz w:val="28"/>
                  <w:szCs w:val="28"/>
                </w:rPr>
                <w:t>.</w:t>
              </w:r>
              <w:r w:rsidR="00F222E9" w:rsidRPr="00F222E9">
                <w:rPr>
                  <w:rStyle w:val="ad"/>
                  <w:rFonts w:ascii="Times New Roman" w:hAnsi="Times New Roman" w:cs="Times New Roman"/>
                  <w:sz w:val="28"/>
                  <w:szCs w:val="28"/>
                  <w:lang w:val="en-US"/>
                </w:rPr>
                <w:t>jimdo</w:t>
              </w:r>
              <w:r w:rsidR="00F222E9" w:rsidRPr="00F222E9">
                <w:rPr>
                  <w:rStyle w:val="ad"/>
                  <w:rFonts w:ascii="Times New Roman" w:hAnsi="Times New Roman" w:cs="Times New Roman"/>
                  <w:sz w:val="28"/>
                  <w:szCs w:val="28"/>
                </w:rPr>
                <w:t>.</w:t>
              </w:r>
              <w:r w:rsidR="00F222E9" w:rsidRPr="00F222E9">
                <w:rPr>
                  <w:rStyle w:val="ad"/>
                  <w:rFonts w:ascii="Times New Roman" w:hAnsi="Times New Roman" w:cs="Times New Roman"/>
                  <w:sz w:val="28"/>
                  <w:szCs w:val="28"/>
                  <w:lang w:val="en-US"/>
                </w:rPr>
                <w:t>com</w:t>
              </w:r>
              <w:r w:rsidR="00F222E9" w:rsidRPr="00F222E9">
                <w:rPr>
                  <w:rStyle w:val="ad"/>
                  <w:rFonts w:ascii="Times New Roman" w:hAnsi="Times New Roman" w:cs="Times New Roman"/>
                  <w:sz w:val="28"/>
                  <w:szCs w:val="28"/>
                </w:rPr>
                <w:t>/</w:t>
              </w:r>
            </w:hyperlink>
            <w:hyperlink r:id="rId50" w:history="1"/>
            <w:r w:rsidR="00F222E9" w:rsidRPr="00F222E9">
              <w:rPr>
                <w:rFonts w:ascii="Times New Roman" w:hAnsi="Times New Roman" w:cs="Times New Roman"/>
                <w:sz w:val="28"/>
                <w:szCs w:val="28"/>
              </w:rPr>
              <w:t xml:space="preserve"> http://ustizmaoosh.jimdo.com/</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Зенкова Ирина Александровна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1903"/>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lastRenderedPageBreak/>
              <w:t>Муниципальное бюджетное общеобразовательное учреждение «Бакуринская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169463, Республика Коми, Ижемский р-н, д. Бакур, Центральная,</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д. 51</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(82140)96174</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bakurinskaja.shkola@yandex.ru</w:t>
            </w:r>
          </w:p>
          <w:p w:rsidR="00F222E9" w:rsidRPr="00F222E9" w:rsidRDefault="000E4DA4" w:rsidP="00A67F13">
            <w:pPr>
              <w:pStyle w:val="ConsPlusNormal"/>
              <w:ind w:firstLine="0"/>
              <w:jc w:val="center"/>
              <w:rPr>
                <w:rFonts w:ascii="Times New Roman" w:hAnsi="Times New Roman" w:cs="Times New Roman"/>
                <w:color w:val="000000"/>
                <w:sz w:val="28"/>
                <w:szCs w:val="28"/>
              </w:rPr>
            </w:pPr>
            <w:hyperlink r:id="rId51" w:history="1">
              <w:r w:rsidR="00F222E9" w:rsidRPr="00F222E9">
                <w:rPr>
                  <w:rStyle w:val="ad"/>
                  <w:rFonts w:ascii="Times New Roman" w:hAnsi="Times New Roman" w:cs="Times New Roman"/>
                  <w:sz w:val="28"/>
                  <w:szCs w:val="28"/>
                </w:rPr>
                <w:t>http://bakur-coh.ucoz</w:t>
              </w:r>
            </w:hyperlink>
            <w:r w:rsidR="00F222E9" w:rsidRPr="00F222E9">
              <w:rPr>
                <w:rFonts w:ascii="Times New Roman" w:hAnsi="Times New Roman" w:cs="Times New Roman"/>
                <w:color w:val="000000"/>
                <w:sz w:val="28"/>
                <w:szCs w:val="28"/>
              </w:rPr>
              <w:t>.</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color w:val="000000"/>
                <w:sz w:val="28"/>
                <w:szCs w:val="28"/>
              </w:rPr>
              <w:t>net/</w:t>
            </w:r>
          </w:p>
          <w:p w:rsidR="00F222E9" w:rsidRPr="00F222E9" w:rsidRDefault="00F222E9" w:rsidP="00A67F13">
            <w:pPr>
              <w:pStyle w:val="ConsPlusNormal"/>
              <w:jc w:val="center"/>
              <w:rPr>
                <w:rFonts w:ascii="Times New Roman" w:hAnsi="Times New Roman" w:cs="Times New Roman"/>
                <w:sz w:val="28"/>
                <w:szCs w:val="28"/>
              </w:rPr>
            </w:pP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Селезенева Людмила Сергеевна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«Брыкаланская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169477, Республика Коми, Ижемский р-н, с. Брыкаланск, пер. Школьный, д. 47</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(82140)99116</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spacing w:after="0" w:line="240" w:lineRule="auto"/>
              <w:jc w:val="center"/>
              <w:rPr>
                <w:rFonts w:ascii="Times New Roman" w:hAnsi="Times New Roman"/>
                <w:sz w:val="28"/>
                <w:szCs w:val="28"/>
              </w:rPr>
            </w:pPr>
            <w:hyperlink r:id="rId52" w:history="1">
              <w:r w:rsidR="00F222E9" w:rsidRPr="00F222E9">
                <w:rPr>
                  <w:rStyle w:val="ad"/>
                  <w:rFonts w:ascii="Times New Roman" w:hAnsi="Times New Roman"/>
                  <w:sz w:val="28"/>
                  <w:szCs w:val="28"/>
                </w:rPr>
                <w:t>br</w:t>
              </w:r>
              <w:r w:rsidR="00F222E9" w:rsidRPr="00F222E9">
                <w:rPr>
                  <w:rStyle w:val="ad"/>
                  <w:rFonts w:ascii="Times New Roman" w:hAnsi="Times New Roman"/>
                  <w:sz w:val="28"/>
                  <w:szCs w:val="28"/>
                  <w:lang w:val="en-US"/>
                </w:rPr>
                <w:t>i</w:t>
              </w:r>
              <w:r w:rsidR="00F222E9" w:rsidRPr="00F222E9">
                <w:rPr>
                  <w:rStyle w:val="ad"/>
                  <w:rFonts w:ascii="Times New Roman" w:hAnsi="Times New Roman"/>
                  <w:sz w:val="28"/>
                  <w:szCs w:val="28"/>
                </w:rPr>
                <w:t>kscool@yandex.ru</w:t>
              </w:r>
            </w:hyperlink>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http://brikschool.ucoz.ru/</w:t>
            </w:r>
          </w:p>
          <w:p w:rsidR="00F222E9" w:rsidRPr="00F222E9" w:rsidRDefault="00F222E9" w:rsidP="00A67F13">
            <w:pPr>
              <w:spacing w:after="0" w:line="240" w:lineRule="auto"/>
              <w:jc w:val="center"/>
              <w:rPr>
                <w:rFonts w:ascii="Times New Roman" w:hAnsi="Times New Roman"/>
                <w:sz w:val="28"/>
                <w:szCs w:val="28"/>
              </w:rPr>
            </w:pP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Рочева Ольга Николаевна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«Ижемская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169460, Республика Коми, Ижемский р-н, с. Ижма,</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ул. Чупрова,</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д. 76</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(82140)94098</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spacing w:after="0" w:line="240" w:lineRule="auto"/>
              <w:jc w:val="center"/>
              <w:rPr>
                <w:rFonts w:ascii="Times New Roman" w:hAnsi="Times New Roman"/>
                <w:sz w:val="28"/>
                <w:szCs w:val="28"/>
              </w:rPr>
            </w:pPr>
            <w:hyperlink r:id="rId53" w:history="1">
              <w:r w:rsidR="00F222E9" w:rsidRPr="00F222E9">
                <w:rPr>
                  <w:rStyle w:val="ad"/>
                  <w:rFonts w:ascii="Times New Roman" w:hAnsi="Times New Roman"/>
                  <w:sz w:val="28"/>
                  <w:szCs w:val="28"/>
                  <w:lang w:val="en-US"/>
                </w:rPr>
                <w:t>i</w:t>
              </w:r>
              <w:r w:rsidR="00F222E9" w:rsidRPr="00F222E9">
                <w:rPr>
                  <w:rStyle w:val="ad"/>
                  <w:rFonts w:ascii="Times New Roman" w:hAnsi="Times New Roman"/>
                  <w:sz w:val="28"/>
                  <w:szCs w:val="28"/>
                </w:rPr>
                <w:t>zhma-edu@yandex.ru</w:t>
              </w:r>
            </w:hyperlink>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http://izhma.ucoz.ru</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Пудкова Елена Георгиевна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1891"/>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«Кельчиюрская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169474, Республика Коми, Ижемский р-н, с. Кельчиюр, ул. Центральная,</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д. 97</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(82140)97467</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spacing w:after="0" w:line="240" w:lineRule="auto"/>
              <w:jc w:val="center"/>
              <w:rPr>
                <w:rFonts w:ascii="Times New Roman" w:hAnsi="Times New Roman"/>
                <w:sz w:val="28"/>
                <w:szCs w:val="28"/>
              </w:rPr>
            </w:pPr>
            <w:hyperlink r:id="rId54" w:history="1">
              <w:r w:rsidR="00F222E9" w:rsidRPr="00F222E9">
                <w:rPr>
                  <w:rStyle w:val="ad"/>
                  <w:rFonts w:ascii="Times New Roman" w:hAnsi="Times New Roman"/>
                  <w:sz w:val="28"/>
                  <w:szCs w:val="28"/>
                </w:rPr>
                <w:t>shkolakelchiyur@yandex.ru</w:t>
              </w:r>
            </w:hyperlink>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http://kelchiyur.ucoz.ru</w:t>
            </w:r>
          </w:p>
          <w:p w:rsidR="00F222E9" w:rsidRPr="00F222E9" w:rsidRDefault="00F222E9" w:rsidP="00A67F13">
            <w:pPr>
              <w:spacing w:after="0" w:line="240" w:lineRule="auto"/>
              <w:jc w:val="center"/>
              <w:rPr>
                <w:rFonts w:ascii="Times New Roman" w:hAnsi="Times New Roman"/>
                <w:sz w:val="28"/>
                <w:szCs w:val="28"/>
              </w:rPr>
            </w:pP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Семяшкина Лариса Николаевна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lastRenderedPageBreak/>
              <w:t>Муниципальное бюджетное общеобразовательное учреждение «Кипиевская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169478, Республика Коми, Ижемский р-н, с. Кипиево, ул. им. А. Е. Чупрова, д. 95</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(82140)96610</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spacing w:after="0" w:line="240" w:lineRule="auto"/>
              <w:jc w:val="center"/>
              <w:rPr>
                <w:rFonts w:ascii="Times New Roman" w:hAnsi="Times New Roman"/>
                <w:sz w:val="28"/>
                <w:szCs w:val="28"/>
              </w:rPr>
            </w:pPr>
            <w:hyperlink r:id="rId55" w:history="1">
              <w:r w:rsidR="00F222E9" w:rsidRPr="00F222E9">
                <w:rPr>
                  <w:rStyle w:val="ad"/>
                  <w:rFonts w:ascii="Times New Roman" w:hAnsi="Times New Roman"/>
                  <w:sz w:val="28"/>
                  <w:szCs w:val="28"/>
                  <w:lang w:val="en-US"/>
                </w:rPr>
                <w:t>k</w:t>
              </w:r>
              <w:r w:rsidR="00F222E9" w:rsidRPr="00F222E9">
                <w:rPr>
                  <w:rStyle w:val="ad"/>
                  <w:rFonts w:ascii="Times New Roman" w:hAnsi="Times New Roman"/>
                  <w:sz w:val="28"/>
                  <w:szCs w:val="28"/>
                </w:rPr>
                <w:t>ipievo83@mail.ru</w:t>
              </w:r>
            </w:hyperlink>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http://kipieo-school.ucoz.ru</w:t>
            </w:r>
          </w:p>
          <w:p w:rsidR="00F222E9" w:rsidRPr="00F222E9" w:rsidRDefault="00F222E9" w:rsidP="00A67F13">
            <w:pPr>
              <w:spacing w:after="0" w:line="240" w:lineRule="auto"/>
              <w:jc w:val="center"/>
              <w:rPr>
                <w:rFonts w:ascii="Times New Roman" w:hAnsi="Times New Roman"/>
                <w:sz w:val="28"/>
                <w:szCs w:val="28"/>
              </w:rPr>
            </w:pP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Ануфриева Нина Николаевна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2255"/>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«Койинская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169468, Республика Коми, Ижемский р-н, п. Койю</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 xml:space="preserve">ул. Центральная, </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д. 412</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(82140)93518</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spacing w:after="0" w:line="240" w:lineRule="auto"/>
              <w:jc w:val="center"/>
              <w:rPr>
                <w:rFonts w:ascii="Times New Roman" w:hAnsi="Times New Roman"/>
                <w:sz w:val="28"/>
                <w:szCs w:val="28"/>
              </w:rPr>
            </w:pPr>
            <w:hyperlink r:id="rId56" w:history="1">
              <w:r w:rsidR="00F222E9" w:rsidRPr="00F222E9">
                <w:rPr>
                  <w:rStyle w:val="ad"/>
                  <w:rFonts w:ascii="Times New Roman" w:hAnsi="Times New Roman"/>
                  <w:sz w:val="28"/>
                  <w:szCs w:val="28"/>
                  <w:lang w:val="en-US"/>
                </w:rPr>
                <w:t>m</w:t>
              </w:r>
              <w:r w:rsidR="00F222E9" w:rsidRPr="00F222E9">
                <w:rPr>
                  <w:rStyle w:val="ad"/>
                  <w:rFonts w:ascii="Times New Roman" w:hAnsi="Times New Roman"/>
                  <w:sz w:val="28"/>
                  <w:szCs w:val="28"/>
                </w:rPr>
                <w:t>ou.koyu@yandex.ru</w:t>
              </w:r>
            </w:hyperlink>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http://koyucoh.ucoz.ru</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Шикалова Галина Самойловна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«Красноборская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169473, Республика Коми, Ижемский р-н, с. Краснобор, Школьный пер., д. 38</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(82140)92385</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spacing w:after="0" w:line="240" w:lineRule="auto"/>
              <w:jc w:val="center"/>
              <w:rPr>
                <w:rFonts w:ascii="Times New Roman" w:hAnsi="Times New Roman"/>
                <w:sz w:val="28"/>
                <w:szCs w:val="28"/>
              </w:rPr>
            </w:pPr>
            <w:hyperlink r:id="rId57" w:history="1">
              <w:r w:rsidR="00F222E9" w:rsidRPr="00F222E9">
                <w:rPr>
                  <w:rStyle w:val="ad"/>
                  <w:rFonts w:ascii="Times New Roman" w:hAnsi="Times New Roman"/>
                  <w:sz w:val="28"/>
                  <w:szCs w:val="28"/>
                </w:rPr>
                <w:t>Kr-shcola@rambler.ru</w:t>
              </w:r>
            </w:hyperlink>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http://kr-shcola.ucoz.ru</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Терентьева Ольга Николаевна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«Мохченская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169462, Республика Коми, Ижемский р-н, с. Мохча,</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ул. Центральная, д. 144</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(82140)95271</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(82140)95230</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spacing w:after="0" w:line="240" w:lineRule="auto"/>
              <w:jc w:val="center"/>
              <w:rPr>
                <w:rFonts w:ascii="Times New Roman" w:hAnsi="Times New Roman"/>
                <w:sz w:val="28"/>
                <w:szCs w:val="28"/>
              </w:rPr>
            </w:pPr>
            <w:hyperlink r:id="rId58" w:history="1">
              <w:r w:rsidR="00F222E9" w:rsidRPr="00F222E9">
                <w:rPr>
                  <w:rStyle w:val="ad"/>
                  <w:rFonts w:ascii="Times New Roman" w:hAnsi="Times New Roman"/>
                  <w:sz w:val="28"/>
                  <w:szCs w:val="28"/>
                </w:rPr>
                <w:t>moxcha@rambler.ru</w:t>
              </w:r>
            </w:hyperlink>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http://moxcha.ucoz.ru</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Семяшкина Любовь Робертовна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lastRenderedPageBreak/>
              <w:t>Муниципальное бюджетное общеобразовательное учреждение «Няшабожская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169476, Республика Коми, Ижемский р-н, с. Няшабож, ул. Центральная, д. 24 б</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(82140)96524</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(82140)96024</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spacing w:after="0" w:line="240" w:lineRule="auto"/>
              <w:jc w:val="center"/>
              <w:rPr>
                <w:rFonts w:ascii="Times New Roman" w:hAnsi="Times New Roman"/>
                <w:sz w:val="28"/>
                <w:szCs w:val="28"/>
              </w:rPr>
            </w:pPr>
            <w:hyperlink r:id="rId59" w:history="1">
              <w:r w:rsidR="00F222E9" w:rsidRPr="00F222E9">
                <w:rPr>
                  <w:rStyle w:val="ad"/>
                  <w:rFonts w:ascii="Times New Roman" w:hAnsi="Times New Roman"/>
                  <w:sz w:val="28"/>
                  <w:szCs w:val="28"/>
                  <w:lang w:val="en-US"/>
                </w:rPr>
                <w:t>r</w:t>
              </w:r>
              <w:r w:rsidR="00F222E9" w:rsidRPr="00F222E9">
                <w:rPr>
                  <w:rStyle w:val="ad"/>
                  <w:rFonts w:ascii="Times New Roman" w:hAnsi="Times New Roman"/>
                  <w:sz w:val="28"/>
                  <w:szCs w:val="28"/>
                </w:rPr>
                <w:t>ocheva11@rambler.ru</w:t>
              </w:r>
            </w:hyperlink>
          </w:p>
          <w:p w:rsidR="00F222E9" w:rsidRPr="00F222E9" w:rsidRDefault="000E4DA4" w:rsidP="00A67F13">
            <w:pPr>
              <w:spacing w:after="0" w:line="240" w:lineRule="auto"/>
              <w:jc w:val="center"/>
              <w:rPr>
                <w:rFonts w:ascii="Times New Roman" w:hAnsi="Times New Roman"/>
                <w:sz w:val="28"/>
                <w:szCs w:val="28"/>
              </w:rPr>
            </w:pPr>
            <w:hyperlink r:id="rId60" w:history="1">
              <w:r w:rsidR="00F222E9" w:rsidRPr="00F222E9">
                <w:rPr>
                  <w:rStyle w:val="ad"/>
                  <w:rFonts w:ascii="Times New Roman" w:hAnsi="Times New Roman"/>
                  <w:sz w:val="28"/>
                  <w:szCs w:val="28"/>
                  <w:lang w:val="en-US"/>
                </w:rPr>
                <w:t>http</w:t>
              </w:r>
              <w:r w:rsidR="00F222E9" w:rsidRPr="00F222E9">
                <w:rPr>
                  <w:rStyle w:val="ad"/>
                  <w:rFonts w:ascii="Times New Roman" w:hAnsi="Times New Roman"/>
                  <w:sz w:val="28"/>
                  <w:szCs w:val="28"/>
                </w:rPr>
                <w:t>:///</w:t>
              </w:r>
              <w:r w:rsidR="00F222E9" w:rsidRPr="00F222E9">
                <w:rPr>
                  <w:rStyle w:val="ad"/>
                  <w:rFonts w:ascii="Times New Roman" w:hAnsi="Times New Roman"/>
                  <w:sz w:val="28"/>
                  <w:szCs w:val="28"/>
                  <w:lang w:val="en-US"/>
                </w:rPr>
                <w:t>sites</w:t>
              </w:r>
              <w:r w:rsidR="00F222E9" w:rsidRPr="00F222E9">
                <w:rPr>
                  <w:rStyle w:val="ad"/>
                  <w:rFonts w:ascii="Times New Roman" w:hAnsi="Times New Roman"/>
                  <w:sz w:val="28"/>
                  <w:szCs w:val="28"/>
                </w:rPr>
                <w:t>.</w:t>
              </w:r>
              <w:r w:rsidR="00F222E9" w:rsidRPr="00F222E9">
                <w:rPr>
                  <w:rStyle w:val="ad"/>
                  <w:rFonts w:ascii="Times New Roman" w:hAnsi="Times New Roman"/>
                  <w:sz w:val="28"/>
                  <w:szCs w:val="28"/>
                  <w:lang w:val="en-US"/>
                </w:rPr>
                <w:t>google</w:t>
              </w:r>
              <w:r w:rsidR="00F222E9" w:rsidRPr="00F222E9">
                <w:rPr>
                  <w:rStyle w:val="ad"/>
                  <w:rFonts w:ascii="Times New Roman" w:hAnsi="Times New Roman"/>
                  <w:sz w:val="28"/>
                  <w:szCs w:val="28"/>
                </w:rPr>
                <w:t>.</w:t>
              </w:r>
              <w:r w:rsidR="00F222E9" w:rsidRPr="00F222E9">
                <w:rPr>
                  <w:rStyle w:val="ad"/>
                  <w:rFonts w:ascii="Times New Roman" w:hAnsi="Times New Roman"/>
                  <w:sz w:val="28"/>
                  <w:szCs w:val="28"/>
                  <w:lang w:val="en-US"/>
                </w:rPr>
                <w:t>com</w:t>
              </w:r>
              <w:r w:rsidR="00F222E9" w:rsidRPr="00F222E9">
                <w:rPr>
                  <w:rStyle w:val="ad"/>
                  <w:rFonts w:ascii="Times New Roman" w:hAnsi="Times New Roman"/>
                  <w:sz w:val="28"/>
                  <w:szCs w:val="28"/>
                </w:rPr>
                <w:t>/</w:t>
              </w:r>
              <w:r w:rsidR="00F222E9" w:rsidRPr="00F222E9">
                <w:rPr>
                  <w:rStyle w:val="ad"/>
                  <w:rFonts w:ascii="Times New Roman" w:hAnsi="Times New Roman"/>
                  <w:sz w:val="28"/>
                  <w:szCs w:val="28"/>
                  <w:lang w:val="en-US"/>
                </w:rPr>
                <w:t>site</w:t>
              </w:r>
              <w:r w:rsidR="00F222E9" w:rsidRPr="00F222E9">
                <w:rPr>
                  <w:rStyle w:val="ad"/>
                  <w:rFonts w:ascii="Times New Roman" w:hAnsi="Times New Roman"/>
                  <w:sz w:val="28"/>
                  <w:szCs w:val="28"/>
                </w:rPr>
                <w:t>/</w:t>
              </w:r>
              <w:r w:rsidR="00F222E9" w:rsidRPr="00F222E9">
                <w:rPr>
                  <w:rStyle w:val="ad"/>
                  <w:rFonts w:ascii="Times New Roman" w:hAnsi="Times New Roman"/>
                  <w:sz w:val="28"/>
                  <w:szCs w:val="28"/>
                  <w:lang w:val="en-US"/>
                </w:rPr>
                <w:t>nyashashkola</w:t>
              </w:r>
            </w:hyperlink>
            <w:r w:rsidR="00F222E9" w:rsidRPr="00F222E9">
              <w:rPr>
                <w:rFonts w:ascii="Times New Roman" w:hAnsi="Times New Roman"/>
                <w:sz w:val="28"/>
                <w:szCs w:val="28"/>
              </w:rPr>
              <w:t xml:space="preserve"> </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 xml:space="preserve">Бабиков Денис Александрович </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«Сизябская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169464, Республика Коми, Ижемский р-н, с. Сизябск,</w:t>
            </w:r>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ул. Школьная, д. 67</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(82140)96344</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spacing w:after="0" w:line="240" w:lineRule="auto"/>
              <w:jc w:val="center"/>
              <w:rPr>
                <w:rFonts w:ascii="Times New Roman" w:hAnsi="Times New Roman"/>
                <w:sz w:val="28"/>
                <w:szCs w:val="28"/>
              </w:rPr>
            </w:pPr>
            <w:hyperlink r:id="rId61" w:history="1">
              <w:r w:rsidR="00F222E9" w:rsidRPr="00F222E9">
                <w:rPr>
                  <w:rStyle w:val="ad"/>
                  <w:rFonts w:ascii="Times New Roman" w:hAnsi="Times New Roman"/>
                  <w:sz w:val="28"/>
                  <w:szCs w:val="28"/>
                  <w:lang w:val="en-US"/>
                </w:rPr>
                <w:t>s</w:t>
              </w:r>
              <w:r w:rsidR="00F222E9" w:rsidRPr="00F222E9">
                <w:rPr>
                  <w:rStyle w:val="ad"/>
                  <w:rFonts w:ascii="Times New Roman" w:hAnsi="Times New Roman"/>
                  <w:sz w:val="28"/>
                  <w:szCs w:val="28"/>
                </w:rPr>
                <w:t>izyabsk-coh@yandex.ru</w:t>
              </w:r>
            </w:hyperlink>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http://uchit-sizyabsk.ucoz.ru</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 xml:space="preserve">Чупров Николай Андреевич </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«Томская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169467, Республика Коми, Ижемский р-н, п.Том,ул. Школьная, д. 32а</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(82140)93270</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spacing w:after="0" w:line="240" w:lineRule="auto"/>
              <w:jc w:val="center"/>
              <w:rPr>
                <w:rFonts w:ascii="Times New Roman" w:hAnsi="Times New Roman"/>
                <w:sz w:val="28"/>
                <w:szCs w:val="28"/>
              </w:rPr>
            </w:pPr>
            <w:hyperlink r:id="rId62" w:history="1">
              <w:r w:rsidR="00F222E9" w:rsidRPr="00F222E9">
                <w:rPr>
                  <w:rStyle w:val="ad"/>
                  <w:rFonts w:ascii="Times New Roman" w:hAnsi="Times New Roman"/>
                  <w:sz w:val="28"/>
                  <w:szCs w:val="28"/>
                  <w:lang w:val="en-US"/>
                </w:rPr>
                <w:t>m</w:t>
              </w:r>
              <w:r w:rsidR="00F222E9" w:rsidRPr="00F222E9">
                <w:rPr>
                  <w:rStyle w:val="ad"/>
                  <w:rFonts w:ascii="Times New Roman" w:hAnsi="Times New Roman"/>
                  <w:sz w:val="28"/>
                  <w:szCs w:val="28"/>
                </w:rPr>
                <w:t>ou.tom@yandex.ru</w:t>
              </w:r>
            </w:hyperlink>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http://moutom.jimdo.com</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 xml:space="preserve">Филиппова Татьяна Григорьевна </w:t>
            </w: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r w:rsidR="00F222E9" w:rsidRPr="00F222E9" w:rsidTr="00A67F13">
        <w:trPr>
          <w:cantSplit/>
          <w:trHeight w:val="480"/>
        </w:trPr>
        <w:tc>
          <w:tcPr>
            <w:tcW w:w="297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Муниципальное бюджетное общеобразовательное учреждение «Щельяюрская средняя общеобразовательная школа»</w:t>
            </w:r>
          </w:p>
        </w:tc>
        <w:tc>
          <w:tcPr>
            <w:tcW w:w="1842"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169470, Республика Коми, Ижемский р-н, п. Щельяюр,  ул. Школьная, д. 6а</w:t>
            </w:r>
          </w:p>
        </w:tc>
        <w:tc>
          <w:tcPr>
            <w:tcW w:w="1560"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(82140)91787</w:t>
            </w:r>
          </w:p>
        </w:tc>
        <w:tc>
          <w:tcPr>
            <w:tcW w:w="1417" w:type="dxa"/>
            <w:tcBorders>
              <w:top w:val="single" w:sz="6" w:space="0" w:color="000000"/>
              <w:left w:val="single" w:sz="6" w:space="0" w:color="000000"/>
              <w:bottom w:val="single" w:sz="6" w:space="0" w:color="000000"/>
              <w:right w:val="single" w:sz="6" w:space="0" w:color="000000"/>
            </w:tcBorders>
          </w:tcPr>
          <w:p w:rsidR="00F222E9" w:rsidRPr="00F222E9" w:rsidRDefault="000E4DA4" w:rsidP="00A67F13">
            <w:pPr>
              <w:spacing w:after="0" w:line="240" w:lineRule="auto"/>
              <w:jc w:val="center"/>
              <w:rPr>
                <w:rFonts w:ascii="Times New Roman" w:hAnsi="Times New Roman"/>
                <w:sz w:val="28"/>
                <w:szCs w:val="28"/>
              </w:rPr>
            </w:pPr>
            <w:hyperlink r:id="rId63" w:history="1">
              <w:r w:rsidR="00F222E9" w:rsidRPr="00F222E9">
                <w:rPr>
                  <w:rStyle w:val="ad"/>
                  <w:rFonts w:ascii="Times New Roman" w:hAnsi="Times New Roman"/>
                  <w:sz w:val="28"/>
                  <w:szCs w:val="28"/>
                  <w:shd w:val="clear" w:color="auto" w:fill="FFFFFF"/>
                  <w:lang w:val="en-US"/>
                </w:rPr>
                <w:t>s</w:t>
              </w:r>
              <w:r w:rsidR="00F222E9" w:rsidRPr="00F222E9">
                <w:rPr>
                  <w:rStyle w:val="ad"/>
                  <w:rFonts w:ascii="Times New Roman" w:hAnsi="Times New Roman"/>
                  <w:sz w:val="28"/>
                  <w:szCs w:val="28"/>
                  <w:shd w:val="clear" w:color="auto" w:fill="FFFFFF"/>
                </w:rPr>
                <w:t>hchelschool@yandex.ru</w:t>
              </w:r>
            </w:hyperlink>
          </w:p>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http://selyaur.ucoz.ru</w:t>
            </w:r>
          </w:p>
        </w:tc>
        <w:tc>
          <w:tcPr>
            <w:tcW w:w="1418"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spacing w:after="0" w:line="240" w:lineRule="auto"/>
              <w:jc w:val="center"/>
              <w:rPr>
                <w:rFonts w:ascii="Times New Roman" w:hAnsi="Times New Roman"/>
                <w:sz w:val="28"/>
                <w:szCs w:val="28"/>
              </w:rPr>
            </w:pPr>
            <w:r w:rsidRPr="00F222E9">
              <w:rPr>
                <w:rFonts w:ascii="Times New Roman" w:hAnsi="Times New Roman"/>
                <w:sz w:val="28"/>
                <w:szCs w:val="28"/>
              </w:rPr>
              <w:t xml:space="preserve"> Артеева Татьяна Калистратовна</w:t>
            </w:r>
          </w:p>
          <w:p w:rsidR="00F222E9" w:rsidRPr="00F222E9" w:rsidRDefault="00F222E9" w:rsidP="00A67F13">
            <w:pPr>
              <w:spacing w:after="0" w:line="240" w:lineRule="auto"/>
              <w:jc w:val="center"/>
              <w:rPr>
                <w:rFonts w:ascii="Times New Roman" w:hAnsi="Times New Roman"/>
                <w:sz w:val="28"/>
                <w:szCs w:val="28"/>
              </w:rPr>
            </w:pPr>
          </w:p>
        </w:tc>
        <w:tc>
          <w:tcPr>
            <w:tcW w:w="1559" w:type="dxa"/>
            <w:tcBorders>
              <w:top w:val="single" w:sz="6" w:space="0" w:color="000000"/>
              <w:left w:val="single" w:sz="6" w:space="0" w:color="000000"/>
              <w:bottom w:val="single" w:sz="6" w:space="0" w:color="000000"/>
              <w:right w:val="single" w:sz="6" w:space="0" w:color="000000"/>
            </w:tcBorders>
          </w:tcPr>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09.00-1</w:t>
            </w:r>
            <w:r w:rsidRPr="00F222E9">
              <w:rPr>
                <w:rFonts w:ascii="Times New Roman" w:hAnsi="Times New Roman" w:cs="Times New Roman"/>
                <w:sz w:val="28"/>
                <w:szCs w:val="28"/>
                <w:lang w:val="en-US"/>
              </w:rPr>
              <w:t>7</w:t>
            </w:r>
            <w:r w:rsidRPr="00F222E9">
              <w:rPr>
                <w:rFonts w:ascii="Times New Roman" w:hAnsi="Times New Roman" w:cs="Times New Roman"/>
                <w:sz w:val="28"/>
                <w:szCs w:val="28"/>
              </w:rPr>
              <w:t>.00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(14.00-16.00)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суббота –</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09:00 – 12:00</w:t>
            </w:r>
          </w:p>
          <w:p w:rsidR="00F222E9" w:rsidRPr="00F222E9" w:rsidRDefault="00F222E9" w:rsidP="00A67F13">
            <w:pPr>
              <w:pStyle w:val="ConsPlusNormal"/>
              <w:ind w:firstLine="0"/>
              <w:jc w:val="center"/>
              <w:rPr>
                <w:rFonts w:ascii="Times New Roman" w:hAnsi="Times New Roman" w:cs="Times New Roman"/>
                <w:sz w:val="28"/>
                <w:szCs w:val="28"/>
              </w:rPr>
            </w:pPr>
            <w:r w:rsidRPr="00F222E9">
              <w:rPr>
                <w:rFonts w:ascii="Times New Roman" w:hAnsi="Times New Roman" w:cs="Times New Roman"/>
                <w:sz w:val="28"/>
                <w:szCs w:val="28"/>
              </w:rPr>
              <w:t>воскресенье - выходной</w:t>
            </w:r>
          </w:p>
          <w:p w:rsidR="00F222E9" w:rsidRPr="00F222E9" w:rsidRDefault="00F222E9" w:rsidP="00A67F13">
            <w:pPr>
              <w:pStyle w:val="ConsPlusNormal"/>
              <w:ind w:firstLine="0"/>
              <w:jc w:val="center"/>
              <w:rPr>
                <w:rFonts w:ascii="Times New Roman" w:hAnsi="Times New Roman" w:cs="Times New Roman"/>
                <w:sz w:val="28"/>
                <w:szCs w:val="28"/>
              </w:rPr>
            </w:pPr>
          </w:p>
        </w:tc>
      </w:tr>
    </w:tbl>
    <w:p w:rsidR="00F222E9" w:rsidRPr="00F222E9" w:rsidRDefault="00F222E9" w:rsidP="00F222E9">
      <w:pPr>
        <w:autoSpaceDE w:val="0"/>
        <w:autoSpaceDN w:val="0"/>
        <w:adjustRightInd w:val="0"/>
        <w:spacing w:after="0"/>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A67F13" w:rsidRDefault="00F222E9" w:rsidP="00F222E9">
      <w:pPr>
        <w:autoSpaceDE w:val="0"/>
        <w:autoSpaceDN w:val="0"/>
        <w:adjustRightInd w:val="0"/>
        <w:spacing w:after="0" w:line="240" w:lineRule="auto"/>
        <w:ind w:firstLine="709"/>
        <w:jc w:val="right"/>
        <w:outlineLvl w:val="0"/>
        <w:rPr>
          <w:rFonts w:ascii="Times New Roman" w:hAnsi="Times New Roman"/>
          <w:sz w:val="26"/>
          <w:szCs w:val="26"/>
        </w:rPr>
      </w:pPr>
      <w:r w:rsidRPr="00A67F13">
        <w:rPr>
          <w:rFonts w:ascii="Times New Roman" w:hAnsi="Times New Roman"/>
          <w:sz w:val="26"/>
          <w:szCs w:val="26"/>
        </w:rPr>
        <w:lastRenderedPageBreak/>
        <w:t>Приложение 2</w:t>
      </w:r>
    </w:p>
    <w:p w:rsidR="00F222E9" w:rsidRPr="00A67F13" w:rsidRDefault="00F222E9" w:rsidP="00F222E9">
      <w:pPr>
        <w:autoSpaceDE w:val="0"/>
        <w:autoSpaceDN w:val="0"/>
        <w:adjustRightInd w:val="0"/>
        <w:spacing w:after="0" w:line="240" w:lineRule="auto"/>
        <w:ind w:firstLine="709"/>
        <w:jc w:val="right"/>
        <w:rPr>
          <w:rFonts w:ascii="Times New Roman" w:hAnsi="Times New Roman"/>
          <w:sz w:val="26"/>
          <w:szCs w:val="26"/>
        </w:rPr>
      </w:pPr>
      <w:r w:rsidRPr="00A67F13">
        <w:rPr>
          <w:rFonts w:ascii="Times New Roman" w:hAnsi="Times New Roman"/>
          <w:sz w:val="26"/>
          <w:szCs w:val="26"/>
        </w:rPr>
        <w:t>к административному регламенту</w:t>
      </w:r>
    </w:p>
    <w:p w:rsidR="00F222E9" w:rsidRPr="00A67F13" w:rsidRDefault="00F222E9" w:rsidP="00F222E9">
      <w:pPr>
        <w:autoSpaceDE w:val="0"/>
        <w:autoSpaceDN w:val="0"/>
        <w:adjustRightInd w:val="0"/>
        <w:spacing w:after="0" w:line="240" w:lineRule="auto"/>
        <w:ind w:firstLine="709"/>
        <w:jc w:val="right"/>
        <w:rPr>
          <w:rFonts w:ascii="Times New Roman" w:hAnsi="Times New Roman"/>
          <w:sz w:val="26"/>
          <w:szCs w:val="26"/>
        </w:rPr>
      </w:pPr>
      <w:r w:rsidRPr="00A67F13">
        <w:rPr>
          <w:rFonts w:ascii="Times New Roman" w:hAnsi="Times New Roman"/>
          <w:sz w:val="26"/>
          <w:szCs w:val="26"/>
        </w:rPr>
        <w:t>предоставления муниципальной услуги</w:t>
      </w:r>
    </w:p>
    <w:p w:rsidR="00F222E9" w:rsidRPr="00A67F13" w:rsidRDefault="00F222E9" w:rsidP="00F222E9">
      <w:pPr>
        <w:pStyle w:val="ConsPlusNormal"/>
        <w:jc w:val="right"/>
        <w:rPr>
          <w:rFonts w:ascii="Times New Roman" w:hAnsi="Times New Roman" w:cs="Times New Roman"/>
          <w:sz w:val="26"/>
          <w:szCs w:val="26"/>
        </w:rPr>
      </w:pPr>
      <w:r w:rsidRPr="00A67F13">
        <w:rPr>
          <w:rFonts w:ascii="Times New Roman" w:hAnsi="Times New Roman" w:cs="Times New Roman"/>
          <w:sz w:val="26"/>
          <w:szCs w:val="26"/>
        </w:rPr>
        <w:t xml:space="preserve"> «Предоставление информации о текущей успеваемости учащегося, ведение электронного дневника и электронного журнала успеваемости»</w:t>
      </w:r>
    </w:p>
    <w:p w:rsidR="00F222E9" w:rsidRPr="00A67F13" w:rsidRDefault="00F222E9" w:rsidP="00F222E9">
      <w:pPr>
        <w:pStyle w:val="ConsPlusNormal"/>
        <w:jc w:val="right"/>
        <w:rPr>
          <w:rFonts w:ascii="Times New Roman" w:hAnsi="Times New Roman" w:cs="Times New Roman"/>
          <w:sz w:val="26"/>
          <w:szCs w:val="26"/>
        </w:rPr>
      </w:pPr>
    </w:p>
    <w:p w:rsidR="00F222E9" w:rsidRPr="00A67F13" w:rsidRDefault="00F222E9" w:rsidP="00F222E9">
      <w:pPr>
        <w:pStyle w:val="ConsPlusNormal"/>
        <w:rPr>
          <w:rFonts w:ascii="Times New Roman" w:hAnsi="Times New Roman" w:cs="Times New Roman"/>
          <w:sz w:val="26"/>
          <w:szCs w:val="26"/>
        </w:rPr>
      </w:pPr>
      <w:bookmarkStart w:id="13" w:name="P1320"/>
      <w:bookmarkEnd w:id="13"/>
      <w:r w:rsidRPr="00A67F13">
        <w:rPr>
          <w:rFonts w:ascii="Times New Roman" w:hAnsi="Times New Roman" w:cs="Times New Roman"/>
          <w:sz w:val="26"/>
          <w:szCs w:val="26"/>
        </w:rPr>
        <w:t xml:space="preserve"> </w:t>
      </w:r>
    </w:p>
    <w:p w:rsidR="00F222E9" w:rsidRPr="00A67F13" w:rsidRDefault="00F222E9" w:rsidP="00F222E9">
      <w:pPr>
        <w:pStyle w:val="ConsPlusNormal"/>
        <w:jc w:val="center"/>
        <w:rPr>
          <w:rFonts w:ascii="Times New Roman" w:hAnsi="Times New Roman" w:cs="Times New Roman"/>
          <w:sz w:val="26"/>
          <w:szCs w:val="26"/>
        </w:rPr>
      </w:pPr>
      <w:r w:rsidRPr="00A67F13">
        <w:rPr>
          <w:rFonts w:ascii="Times New Roman" w:hAnsi="Times New Roman" w:cs="Times New Roman"/>
          <w:sz w:val="26"/>
          <w:szCs w:val="26"/>
        </w:rPr>
        <w:t xml:space="preserve"> </w:t>
      </w:r>
    </w:p>
    <w:p w:rsidR="00F222E9" w:rsidRPr="00A67F13" w:rsidRDefault="00F222E9" w:rsidP="00F222E9">
      <w:pPr>
        <w:pStyle w:val="ConsPlusNormal"/>
        <w:rPr>
          <w:rFonts w:ascii="Times New Roman" w:hAnsi="Times New Roman" w:cs="Times New Roman"/>
          <w:sz w:val="26"/>
          <w:szCs w:val="26"/>
        </w:rPr>
      </w:pPr>
      <w:r w:rsidRPr="00A67F13">
        <w:rPr>
          <w:rFonts w:ascii="Times New Roman" w:hAnsi="Times New Roman" w:cs="Times New Roman"/>
          <w:sz w:val="26"/>
          <w:szCs w:val="26"/>
        </w:rPr>
        <w:t xml:space="preserve"> </w:t>
      </w:r>
    </w:p>
    <w:tbl>
      <w:tblPr>
        <w:tblpPr w:leftFromText="180" w:rightFromText="180" w:vertAnchor="text" w:tblpX="22"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84"/>
        <w:gridCol w:w="992"/>
      </w:tblGrid>
      <w:tr w:rsidR="00F222E9" w:rsidRPr="00A67F13" w:rsidTr="00A67F13">
        <w:trPr>
          <w:trHeight w:val="411"/>
        </w:trPr>
        <w:tc>
          <w:tcPr>
            <w:tcW w:w="1384" w:type="dxa"/>
            <w:vAlign w:val="center"/>
          </w:tcPr>
          <w:p w:rsidR="00F222E9" w:rsidRPr="00A67F13" w:rsidRDefault="00F222E9" w:rsidP="00A67F13">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 запроса</w:t>
            </w:r>
          </w:p>
        </w:tc>
        <w:tc>
          <w:tcPr>
            <w:tcW w:w="992" w:type="dxa"/>
          </w:tcPr>
          <w:p w:rsidR="00F222E9" w:rsidRPr="00A67F13" w:rsidRDefault="00F222E9" w:rsidP="00A67F13">
            <w:pPr>
              <w:pStyle w:val="ConsPlusNonformat"/>
              <w:jc w:val="both"/>
              <w:rPr>
                <w:rFonts w:ascii="Times New Roman" w:hAnsi="Times New Roman" w:cs="Times New Roman"/>
                <w:sz w:val="26"/>
                <w:szCs w:val="26"/>
              </w:rPr>
            </w:pPr>
          </w:p>
        </w:tc>
      </w:tr>
    </w:tbl>
    <w:p w:rsidR="00F222E9" w:rsidRPr="00A67F13" w:rsidRDefault="00F222E9" w:rsidP="00F222E9">
      <w:pPr>
        <w:pStyle w:val="ConsPlusNonformat"/>
        <w:jc w:val="right"/>
        <w:rPr>
          <w:rFonts w:ascii="Times New Roman" w:hAnsi="Times New Roman" w:cs="Times New Roman"/>
          <w:sz w:val="26"/>
          <w:szCs w:val="26"/>
        </w:rPr>
      </w:pPr>
    </w:p>
    <w:p w:rsidR="00F222E9" w:rsidRPr="00A67F13" w:rsidRDefault="00F222E9" w:rsidP="00F222E9">
      <w:pPr>
        <w:pStyle w:val="ConsPlusNonformat"/>
        <w:jc w:val="right"/>
        <w:rPr>
          <w:rFonts w:ascii="Times New Roman" w:hAnsi="Times New Roman" w:cs="Times New Roman"/>
          <w:sz w:val="26"/>
          <w:szCs w:val="26"/>
        </w:rPr>
      </w:pPr>
      <w:r w:rsidRPr="00A67F13">
        <w:rPr>
          <w:rFonts w:ascii="Times New Roman" w:hAnsi="Times New Roman" w:cs="Times New Roman"/>
          <w:sz w:val="26"/>
          <w:szCs w:val="26"/>
        </w:rPr>
        <w:t>____________________________________________________________</w:t>
      </w:r>
    </w:p>
    <w:p w:rsidR="00F222E9" w:rsidRPr="00A67F13" w:rsidRDefault="00F222E9" w:rsidP="00F222E9">
      <w:pPr>
        <w:pStyle w:val="ConsPlusNonformat"/>
        <w:rPr>
          <w:rFonts w:ascii="Times New Roman" w:hAnsi="Times New Roman" w:cs="Times New Roman"/>
          <w:sz w:val="26"/>
          <w:szCs w:val="26"/>
        </w:rPr>
      </w:pPr>
      <w:r w:rsidRPr="00A67F13">
        <w:rPr>
          <w:rFonts w:ascii="Times New Roman" w:hAnsi="Times New Roman" w:cs="Times New Roman"/>
          <w:sz w:val="26"/>
          <w:szCs w:val="26"/>
        </w:rPr>
        <w:t xml:space="preserve">                                                                 Орган, обрабатывающий запрос на предоставление </w:t>
      </w:r>
    </w:p>
    <w:p w:rsidR="00F222E9" w:rsidRPr="00A67F13" w:rsidRDefault="00F222E9" w:rsidP="00F222E9">
      <w:pPr>
        <w:pStyle w:val="ConsPlusNonformat"/>
        <w:rPr>
          <w:rFonts w:ascii="Times New Roman" w:hAnsi="Times New Roman" w:cs="Times New Roman"/>
          <w:sz w:val="26"/>
          <w:szCs w:val="26"/>
        </w:rPr>
      </w:pPr>
      <w:r w:rsidRPr="00A67F13">
        <w:rPr>
          <w:rFonts w:ascii="Times New Roman" w:hAnsi="Times New Roman" w:cs="Times New Roman"/>
          <w:sz w:val="26"/>
          <w:szCs w:val="26"/>
        </w:rPr>
        <w:t xml:space="preserve">                                                                                      муниципальной услуги</w:t>
      </w:r>
    </w:p>
    <w:p w:rsidR="00F222E9" w:rsidRPr="00A67F13" w:rsidRDefault="00F222E9" w:rsidP="00F222E9">
      <w:pPr>
        <w:pStyle w:val="ConsPlusNonformat"/>
        <w:rPr>
          <w:rFonts w:ascii="Times New Roman" w:hAnsi="Times New Roman" w:cs="Times New Roman"/>
          <w:sz w:val="26"/>
          <w:szCs w:val="26"/>
        </w:rPr>
      </w:pPr>
      <w:r w:rsidRPr="00A67F13">
        <w:rPr>
          <w:rFonts w:ascii="Times New Roman" w:hAnsi="Times New Roman" w:cs="Times New Roman"/>
          <w:sz w:val="26"/>
          <w:szCs w:val="26"/>
        </w:rPr>
        <w:t xml:space="preserve">                                                                                                </w:t>
      </w:r>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Данные заявителя</w:t>
      </w:r>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7654"/>
      </w:tblGrid>
      <w:tr w:rsidR="00F222E9" w:rsidRPr="00A67F13" w:rsidTr="00A67F13">
        <w:tc>
          <w:tcPr>
            <w:tcW w:w="1928" w:type="dxa"/>
            <w:vAlign w:val="center"/>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Фамилия</w:t>
            </w:r>
          </w:p>
        </w:tc>
        <w:tc>
          <w:tcPr>
            <w:tcW w:w="7654" w:type="dxa"/>
            <w:vAlign w:val="center"/>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vAlign w:val="center"/>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Имя</w:t>
            </w:r>
          </w:p>
        </w:tc>
        <w:tc>
          <w:tcPr>
            <w:tcW w:w="7654" w:type="dxa"/>
            <w:vAlign w:val="center"/>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vAlign w:val="center"/>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Отчество</w:t>
            </w:r>
          </w:p>
        </w:tc>
        <w:tc>
          <w:tcPr>
            <w:tcW w:w="7654" w:type="dxa"/>
            <w:vAlign w:val="center"/>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vAlign w:val="center"/>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Дата рождения</w:t>
            </w:r>
          </w:p>
        </w:tc>
        <w:tc>
          <w:tcPr>
            <w:tcW w:w="7654" w:type="dxa"/>
            <w:vAlign w:val="center"/>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rmal"/>
        <w:rPr>
          <w:rFonts w:ascii="Times New Roman" w:hAnsi="Times New Roman" w:cs="Times New Roman"/>
          <w:sz w:val="26"/>
          <w:szCs w:val="26"/>
        </w:rPr>
      </w:pPr>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Документ, удостоверяющий личность заявителя</w:t>
      </w:r>
    </w:p>
    <w:p w:rsidR="00F222E9" w:rsidRPr="00A67F13" w:rsidRDefault="00F222E9" w:rsidP="00F222E9">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2267"/>
        <w:gridCol w:w="1247"/>
        <w:gridCol w:w="2585"/>
        <w:gridCol w:w="1531"/>
      </w:tblGrid>
      <w:tr w:rsidR="00F222E9" w:rsidRPr="00A67F13" w:rsidTr="00A67F13">
        <w:tc>
          <w:tcPr>
            <w:tcW w:w="1928" w:type="dxa"/>
            <w:vAlign w:val="center"/>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Вид</w:t>
            </w:r>
          </w:p>
        </w:tc>
        <w:tc>
          <w:tcPr>
            <w:tcW w:w="7630" w:type="dxa"/>
            <w:gridSpan w:val="4"/>
            <w:vAlign w:val="center"/>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vAlign w:val="center"/>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Серия</w:t>
            </w:r>
          </w:p>
        </w:tc>
        <w:tc>
          <w:tcPr>
            <w:tcW w:w="2267" w:type="dxa"/>
            <w:vAlign w:val="center"/>
          </w:tcPr>
          <w:p w:rsidR="00F222E9" w:rsidRPr="00A67F13" w:rsidRDefault="00F222E9" w:rsidP="00A67F13">
            <w:pPr>
              <w:pStyle w:val="ConsPlusNormal"/>
              <w:rPr>
                <w:rFonts w:ascii="Times New Roman" w:hAnsi="Times New Roman" w:cs="Times New Roman"/>
                <w:sz w:val="26"/>
                <w:szCs w:val="26"/>
              </w:rPr>
            </w:pPr>
          </w:p>
        </w:tc>
        <w:tc>
          <w:tcPr>
            <w:tcW w:w="1247" w:type="dxa"/>
            <w:vAlign w:val="center"/>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Номер</w:t>
            </w:r>
          </w:p>
        </w:tc>
        <w:tc>
          <w:tcPr>
            <w:tcW w:w="4116" w:type="dxa"/>
            <w:gridSpan w:val="2"/>
            <w:vAlign w:val="center"/>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vAlign w:val="center"/>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Выдан</w:t>
            </w:r>
          </w:p>
        </w:tc>
        <w:tc>
          <w:tcPr>
            <w:tcW w:w="3514" w:type="dxa"/>
            <w:gridSpan w:val="2"/>
            <w:vAlign w:val="center"/>
          </w:tcPr>
          <w:p w:rsidR="00F222E9" w:rsidRPr="00A67F13" w:rsidRDefault="00F222E9" w:rsidP="00A67F13">
            <w:pPr>
              <w:pStyle w:val="ConsPlusNormal"/>
              <w:rPr>
                <w:rFonts w:ascii="Times New Roman" w:hAnsi="Times New Roman" w:cs="Times New Roman"/>
                <w:sz w:val="26"/>
                <w:szCs w:val="26"/>
              </w:rPr>
            </w:pPr>
          </w:p>
        </w:tc>
        <w:tc>
          <w:tcPr>
            <w:tcW w:w="2585" w:type="dxa"/>
            <w:vAlign w:val="center"/>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Дата выдачи</w:t>
            </w:r>
          </w:p>
        </w:tc>
        <w:tc>
          <w:tcPr>
            <w:tcW w:w="1531" w:type="dxa"/>
            <w:vAlign w:val="center"/>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rmal"/>
        <w:rPr>
          <w:rFonts w:ascii="Times New Roman" w:hAnsi="Times New Roman" w:cs="Times New Roman"/>
          <w:sz w:val="26"/>
          <w:szCs w:val="26"/>
        </w:rPr>
      </w:pPr>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 xml:space="preserve">Адрес регистрации заявителя </w:t>
      </w:r>
    </w:p>
    <w:p w:rsidR="00F222E9" w:rsidRPr="00A67F13" w:rsidRDefault="00F222E9" w:rsidP="00F222E9">
      <w:pPr>
        <w:pStyle w:val="ConsPlusNonformat"/>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2288"/>
        <w:gridCol w:w="1247"/>
        <w:gridCol w:w="1020"/>
        <w:gridCol w:w="1632"/>
        <w:gridCol w:w="1474"/>
      </w:tblGrid>
      <w:tr w:rsidR="00F222E9" w:rsidRPr="00A67F13" w:rsidTr="00A67F13">
        <w:tc>
          <w:tcPr>
            <w:tcW w:w="1928"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Индекс</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2267" w:type="dxa"/>
            <w:gridSpan w:val="2"/>
          </w:tcPr>
          <w:p w:rsidR="00F222E9" w:rsidRPr="00A67F13" w:rsidRDefault="00F222E9" w:rsidP="00A67F13">
            <w:pPr>
              <w:pStyle w:val="ConsPlusNormal"/>
              <w:rPr>
                <w:rFonts w:ascii="Times New Roman" w:hAnsi="Times New Roman" w:cs="Times New Roman"/>
                <w:sz w:val="26"/>
                <w:szCs w:val="26"/>
              </w:rPr>
            </w:pPr>
            <w:r w:rsidRPr="00A67F13">
              <w:rPr>
                <w:rFonts w:ascii="Times New Roman" w:hAnsi="Times New Roman" w:cs="Times New Roman"/>
                <w:sz w:val="26"/>
                <w:szCs w:val="26"/>
              </w:rPr>
              <w:t>Регион</w:t>
            </w:r>
          </w:p>
        </w:tc>
        <w:tc>
          <w:tcPr>
            <w:tcW w:w="3106" w:type="dxa"/>
            <w:gridSpan w:val="2"/>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Район</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2267" w:type="dxa"/>
            <w:gridSpan w:val="2"/>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Населенный пункт</w:t>
            </w:r>
          </w:p>
        </w:tc>
        <w:tc>
          <w:tcPr>
            <w:tcW w:w="3106" w:type="dxa"/>
            <w:gridSpan w:val="2"/>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Улица</w:t>
            </w:r>
          </w:p>
        </w:tc>
        <w:tc>
          <w:tcPr>
            <w:tcW w:w="7661" w:type="dxa"/>
            <w:gridSpan w:val="5"/>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Дом</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1247"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Корпус</w:t>
            </w:r>
          </w:p>
        </w:tc>
        <w:tc>
          <w:tcPr>
            <w:tcW w:w="1020" w:type="dxa"/>
          </w:tcPr>
          <w:p w:rsidR="00F222E9" w:rsidRPr="00A67F13" w:rsidRDefault="00F222E9" w:rsidP="00A67F13">
            <w:pPr>
              <w:pStyle w:val="ConsPlusNormal"/>
              <w:rPr>
                <w:rFonts w:ascii="Times New Roman" w:hAnsi="Times New Roman" w:cs="Times New Roman"/>
                <w:sz w:val="26"/>
                <w:szCs w:val="26"/>
              </w:rPr>
            </w:pPr>
          </w:p>
        </w:tc>
        <w:tc>
          <w:tcPr>
            <w:tcW w:w="1632"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Квартира</w:t>
            </w:r>
          </w:p>
        </w:tc>
        <w:tc>
          <w:tcPr>
            <w:tcW w:w="1474" w:type="dxa"/>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rmal"/>
        <w:rPr>
          <w:rFonts w:ascii="Times New Roman" w:hAnsi="Times New Roman" w:cs="Times New Roman"/>
          <w:sz w:val="26"/>
          <w:szCs w:val="26"/>
        </w:rPr>
      </w:pPr>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 xml:space="preserve">Адрес места жительства заявителя </w:t>
      </w:r>
    </w:p>
    <w:p w:rsidR="00F222E9" w:rsidRPr="00A67F13" w:rsidRDefault="00F222E9" w:rsidP="00F222E9">
      <w:pPr>
        <w:pStyle w:val="ConsPlusNonformat"/>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2288"/>
        <w:gridCol w:w="1247"/>
        <w:gridCol w:w="1020"/>
        <w:gridCol w:w="1632"/>
        <w:gridCol w:w="1474"/>
      </w:tblGrid>
      <w:tr w:rsidR="00F222E9" w:rsidRPr="00A67F13" w:rsidTr="00A67F13">
        <w:tc>
          <w:tcPr>
            <w:tcW w:w="1928"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Индекс</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2267" w:type="dxa"/>
            <w:gridSpan w:val="2"/>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Регион</w:t>
            </w:r>
          </w:p>
        </w:tc>
        <w:tc>
          <w:tcPr>
            <w:tcW w:w="3106" w:type="dxa"/>
            <w:gridSpan w:val="2"/>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Район</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2267" w:type="dxa"/>
            <w:gridSpan w:val="2"/>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Населенный пункт</w:t>
            </w:r>
          </w:p>
        </w:tc>
        <w:tc>
          <w:tcPr>
            <w:tcW w:w="3106" w:type="dxa"/>
            <w:gridSpan w:val="2"/>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lastRenderedPageBreak/>
              <w:t>Улица</w:t>
            </w:r>
          </w:p>
        </w:tc>
        <w:tc>
          <w:tcPr>
            <w:tcW w:w="7661" w:type="dxa"/>
            <w:gridSpan w:val="5"/>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Дом</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1247"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Корпус</w:t>
            </w:r>
          </w:p>
        </w:tc>
        <w:tc>
          <w:tcPr>
            <w:tcW w:w="1020" w:type="dxa"/>
          </w:tcPr>
          <w:p w:rsidR="00F222E9" w:rsidRPr="00A67F13" w:rsidRDefault="00F222E9" w:rsidP="00A67F13">
            <w:pPr>
              <w:pStyle w:val="ConsPlusNormal"/>
              <w:rPr>
                <w:rFonts w:ascii="Times New Roman" w:hAnsi="Times New Roman" w:cs="Times New Roman"/>
                <w:sz w:val="26"/>
                <w:szCs w:val="26"/>
              </w:rPr>
            </w:pPr>
          </w:p>
        </w:tc>
        <w:tc>
          <w:tcPr>
            <w:tcW w:w="1632"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Квартира</w:t>
            </w:r>
          </w:p>
        </w:tc>
        <w:tc>
          <w:tcPr>
            <w:tcW w:w="1474" w:type="dxa"/>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7690"/>
      </w:tblGrid>
      <w:tr w:rsidR="00F222E9" w:rsidRPr="00A67F13" w:rsidTr="00A67F13">
        <w:tc>
          <w:tcPr>
            <w:tcW w:w="1928" w:type="dxa"/>
            <w:vMerge w:val="restart"/>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Контактные данные</w:t>
            </w:r>
          </w:p>
        </w:tc>
        <w:tc>
          <w:tcPr>
            <w:tcW w:w="7690" w:type="dxa"/>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vMerge/>
          </w:tcPr>
          <w:p w:rsidR="00F222E9" w:rsidRPr="00A67F13" w:rsidRDefault="00F222E9" w:rsidP="00A67F13">
            <w:pPr>
              <w:spacing w:after="0"/>
              <w:rPr>
                <w:rFonts w:ascii="Times New Roman" w:hAnsi="Times New Roman"/>
                <w:sz w:val="26"/>
                <w:szCs w:val="26"/>
              </w:rPr>
            </w:pPr>
          </w:p>
        </w:tc>
        <w:tc>
          <w:tcPr>
            <w:tcW w:w="7690" w:type="dxa"/>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nformat"/>
        <w:jc w:val="center"/>
        <w:rPr>
          <w:rFonts w:ascii="Times New Roman" w:hAnsi="Times New Roman" w:cs="Times New Roman"/>
          <w:sz w:val="26"/>
          <w:szCs w:val="26"/>
        </w:rPr>
      </w:pPr>
      <w:bookmarkStart w:id="14" w:name="P1563"/>
      <w:bookmarkEnd w:id="14"/>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 xml:space="preserve">ЗАЯВЛЕНИЕ </w:t>
      </w:r>
      <w:hyperlink w:anchor="P1662" w:history="1"/>
      <w:r w:rsidRPr="00A67F13">
        <w:rPr>
          <w:rFonts w:ascii="Times New Roman" w:hAnsi="Times New Roman" w:cs="Times New Roman"/>
          <w:sz w:val="26"/>
          <w:szCs w:val="26"/>
        </w:rPr>
        <w:t xml:space="preserve"> </w:t>
      </w:r>
    </w:p>
    <w:p w:rsidR="00F222E9" w:rsidRPr="00A67F13" w:rsidRDefault="00F222E9" w:rsidP="00F222E9">
      <w:pPr>
        <w:pStyle w:val="ConsPlusNonformat"/>
        <w:jc w:val="both"/>
        <w:rPr>
          <w:rFonts w:ascii="Times New Roman" w:hAnsi="Times New Roman" w:cs="Times New Roman"/>
          <w:sz w:val="26"/>
          <w:szCs w:val="26"/>
        </w:rPr>
      </w:pPr>
    </w:p>
    <w:p w:rsidR="00F222E9" w:rsidRPr="00A67F13" w:rsidRDefault="00F222E9" w:rsidP="00F222E9">
      <w:pPr>
        <w:pStyle w:val="ConsPlusNonformat"/>
        <w:jc w:val="both"/>
        <w:rPr>
          <w:rFonts w:ascii="Times New Roman" w:hAnsi="Times New Roman" w:cs="Times New Roman"/>
          <w:sz w:val="26"/>
          <w:szCs w:val="26"/>
        </w:rPr>
      </w:pPr>
      <w:r w:rsidRPr="00A67F13">
        <w:rPr>
          <w:rFonts w:ascii="Times New Roman" w:hAnsi="Times New Roman" w:cs="Times New Roman"/>
          <w:sz w:val="26"/>
          <w:szCs w:val="26"/>
        </w:rPr>
        <w:t>_____________________________________________________________________________________</w:t>
      </w:r>
    </w:p>
    <w:p w:rsidR="00F222E9" w:rsidRPr="00A67F13" w:rsidRDefault="00F222E9" w:rsidP="00F222E9">
      <w:pPr>
        <w:pStyle w:val="ConsPlusNonformat"/>
        <w:jc w:val="both"/>
        <w:rPr>
          <w:rFonts w:ascii="Times New Roman" w:hAnsi="Times New Roman" w:cs="Times New Roman"/>
          <w:sz w:val="26"/>
          <w:szCs w:val="26"/>
        </w:rPr>
      </w:pPr>
      <w:r w:rsidRPr="00A67F13">
        <w:rPr>
          <w:rFonts w:ascii="Times New Roman" w:hAnsi="Times New Roman" w:cs="Times New Roman"/>
          <w:sz w:val="26"/>
          <w:szCs w:val="26"/>
        </w:rPr>
        <w:t>_____________________________________________________________________________________</w:t>
      </w:r>
    </w:p>
    <w:p w:rsidR="00F222E9" w:rsidRPr="00A67F13" w:rsidRDefault="00F222E9" w:rsidP="00F222E9">
      <w:pPr>
        <w:pStyle w:val="ConsPlusNonformat"/>
        <w:jc w:val="both"/>
        <w:rPr>
          <w:rFonts w:ascii="Times New Roman" w:hAnsi="Times New Roman" w:cs="Times New Roman"/>
          <w:sz w:val="26"/>
          <w:szCs w:val="26"/>
        </w:rPr>
      </w:pPr>
      <w:r w:rsidRPr="00A67F13">
        <w:rPr>
          <w:rFonts w:ascii="Times New Roman" w:hAnsi="Times New Roman" w:cs="Times New Roman"/>
          <w:sz w:val="26"/>
          <w:szCs w:val="26"/>
        </w:rPr>
        <w:t>_____________________________________________________________________________________</w:t>
      </w:r>
    </w:p>
    <w:p w:rsidR="00F222E9" w:rsidRPr="00A67F13" w:rsidRDefault="00F222E9" w:rsidP="00F222E9">
      <w:pPr>
        <w:pStyle w:val="ConsPlusNonformat"/>
        <w:jc w:val="both"/>
        <w:rPr>
          <w:rFonts w:ascii="Times New Roman" w:hAnsi="Times New Roman" w:cs="Times New Roman"/>
          <w:sz w:val="26"/>
          <w:szCs w:val="26"/>
        </w:rPr>
      </w:pPr>
      <w:r w:rsidRPr="00A67F13">
        <w:rPr>
          <w:rFonts w:ascii="Times New Roman" w:hAnsi="Times New Roman" w:cs="Times New Roman"/>
          <w:sz w:val="26"/>
          <w:szCs w:val="26"/>
        </w:rPr>
        <w:t>_____________________________________________________________________________________</w:t>
      </w:r>
    </w:p>
    <w:p w:rsidR="00F222E9" w:rsidRPr="00A67F13" w:rsidRDefault="00F222E9" w:rsidP="00F222E9">
      <w:pPr>
        <w:pStyle w:val="ConsPlusNonformat"/>
        <w:jc w:val="both"/>
        <w:rPr>
          <w:rFonts w:ascii="Times New Roman" w:hAnsi="Times New Roman" w:cs="Times New Roman"/>
          <w:sz w:val="26"/>
          <w:szCs w:val="26"/>
        </w:rPr>
      </w:pPr>
    </w:p>
    <w:p w:rsidR="00F222E9" w:rsidRPr="00A67F13" w:rsidRDefault="00F222E9" w:rsidP="00F222E9">
      <w:pPr>
        <w:pStyle w:val="ConsPlusNonformat"/>
        <w:jc w:val="both"/>
        <w:rPr>
          <w:rFonts w:ascii="Times New Roman" w:hAnsi="Times New Roman" w:cs="Times New Roman"/>
          <w:sz w:val="26"/>
          <w:szCs w:val="26"/>
        </w:rPr>
      </w:pPr>
      <w:r w:rsidRPr="00A67F13">
        <w:rPr>
          <w:rFonts w:ascii="Times New Roman" w:hAnsi="Times New Roman" w:cs="Times New Roman"/>
          <w:sz w:val="26"/>
          <w:szCs w:val="26"/>
        </w:rPr>
        <w:t>Даю согласие на обработку моих персональных данных   ___________________________________</w:t>
      </w:r>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 xml:space="preserve">                                                                                   (подпись)</w:t>
      </w:r>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Представлены следующие документы</w:t>
      </w:r>
    </w:p>
    <w:p w:rsidR="00F222E9" w:rsidRPr="00A67F13" w:rsidRDefault="00F222E9" w:rsidP="00F222E9">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48"/>
        <w:gridCol w:w="9184"/>
      </w:tblGrid>
      <w:tr w:rsidR="00F222E9" w:rsidRPr="00A67F13" w:rsidTr="00A67F13">
        <w:tc>
          <w:tcPr>
            <w:tcW w:w="448" w:type="dxa"/>
            <w:vAlign w:val="center"/>
          </w:tcPr>
          <w:p w:rsidR="00F222E9" w:rsidRPr="00A67F13" w:rsidRDefault="00F222E9" w:rsidP="00A67F13">
            <w:pPr>
              <w:pStyle w:val="ConsPlusNormal"/>
              <w:rPr>
                <w:rFonts w:ascii="Times New Roman" w:hAnsi="Times New Roman" w:cs="Times New Roman"/>
                <w:sz w:val="26"/>
                <w:szCs w:val="26"/>
              </w:rPr>
            </w:pPr>
            <w:r w:rsidRPr="00A67F13">
              <w:rPr>
                <w:rFonts w:ascii="Times New Roman" w:hAnsi="Times New Roman" w:cs="Times New Roman"/>
                <w:sz w:val="26"/>
                <w:szCs w:val="26"/>
              </w:rPr>
              <w:t>1</w:t>
            </w:r>
          </w:p>
        </w:tc>
        <w:tc>
          <w:tcPr>
            <w:tcW w:w="9184" w:type="dxa"/>
            <w:vAlign w:val="center"/>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448" w:type="dxa"/>
            <w:vAlign w:val="center"/>
          </w:tcPr>
          <w:p w:rsidR="00F222E9" w:rsidRPr="00A67F13" w:rsidRDefault="00F222E9" w:rsidP="00A67F13">
            <w:pPr>
              <w:pStyle w:val="ConsPlusNormal"/>
              <w:rPr>
                <w:rFonts w:ascii="Times New Roman" w:hAnsi="Times New Roman" w:cs="Times New Roman"/>
                <w:sz w:val="26"/>
                <w:szCs w:val="26"/>
              </w:rPr>
            </w:pPr>
            <w:r w:rsidRPr="00A67F13">
              <w:rPr>
                <w:rFonts w:ascii="Times New Roman" w:hAnsi="Times New Roman" w:cs="Times New Roman"/>
                <w:sz w:val="26"/>
                <w:szCs w:val="26"/>
              </w:rPr>
              <w:t>2</w:t>
            </w:r>
          </w:p>
        </w:tc>
        <w:tc>
          <w:tcPr>
            <w:tcW w:w="9184" w:type="dxa"/>
            <w:vAlign w:val="center"/>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448" w:type="dxa"/>
            <w:vAlign w:val="center"/>
          </w:tcPr>
          <w:p w:rsidR="00F222E9" w:rsidRPr="00A67F13" w:rsidRDefault="00F222E9" w:rsidP="00A67F13">
            <w:pPr>
              <w:pStyle w:val="ConsPlusNormal"/>
              <w:rPr>
                <w:rFonts w:ascii="Times New Roman" w:hAnsi="Times New Roman" w:cs="Times New Roman"/>
                <w:sz w:val="26"/>
                <w:szCs w:val="26"/>
              </w:rPr>
            </w:pPr>
            <w:r w:rsidRPr="00A67F13">
              <w:rPr>
                <w:rFonts w:ascii="Times New Roman" w:hAnsi="Times New Roman" w:cs="Times New Roman"/>
                <w:sz w:val="26"/>
                <w:szCs w:val="26"/>
              </w:rPr>
              <w:t>3</w:t>
            </w:r>
          </w:p>
        </w:tc>
        <w:tc>
          <w:tcPr>
            <w:tcW w:w="9184" w:type="dxa"/>
            <w:vAlign w:val="center"/>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11"/>
        <w:gridCol w:w="6009"/>
      </w:tblGrid>
      <w:tr w:rsidR="00F222E9" w:rsidRPr="00A67F13" w:rsidTr="00A67F13">
        <w:tc>
          <w:tcPr>
            <w:tcW w:w="3611"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Место получения результата предоставления услуги</w:t>
            </w:r>
          </w:p>
        </w:tc>
        <w:tc>
          <w:tcPr>
            <w:tcW w:w="6009" w:type="dxa"/>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3611" w:type="dxa"/>
            <w:vMerge w:val="restart"/>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Способ получения результата</w:t>
            </w:r>
          </w:p>
        </w:tc>
        <w:tc>
          <w:tcPr>
            <w:tcW w:w="6009" w:type="dxa"/>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3611" w:type="dxa"/>
            <w:vMerge/>
          </w:tcPr>
          <w:p w:rsidR="00F222E9" w:rsidRPr="00A67F13" w:rsidRDefault="00F222E9" w:rsidP="00A67F13">
            <w:pPr>
              <w:spacing w:after="0"/>
              <w:rPr>
                <w:rFonts w:ascii="Times New Roman" w:hAnsi="Times New Roman"/>
                <w:sz w:val="26"/>
                <w:szCs w:val="26"/>
              </w:rPr>
            </w:pPr>
          </w:p>
        </w:tc>
        <w:tc>
          <w:tcPr>
            <w:tcW w:w="6009" w:type="dxa"/>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rmal"/>
        <w:rPr>
          <w:rFonts w:ascii="Times New Roman" w:hAnsi="Times New Roman" w:cs="Times New Roman"/>
          <w:sz w:val="26"/>
          <w:szCs w:val="26"/>
        </w:rPr>
      </w:pPr>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Данные представителя (уполномоченного лица)</w:t>
      </w:r>
    </w:p>
    <w:p w:rsidR="00F222E9" w:rsidRPr="00A67F13" w:rsidRDefault="00F222E9" w:rsidP="00F222E9">
      <w:pPr>
        <w:pStyle w:val="ConsPlusNormal"/>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5"/>
        <w:gridCol w:w="7717"/>
      </w:tblGrid>
      <w:tr w:rsidR="00F222E9" w:rsidRPr="00A67F13" w:rsidTr="00A67F13">
        <w:tc>
          <w:tcPr>
            <w:tcW w:w="1925"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Фамилия</w:t>
            </w:r>
          </w:p>
        </w:tc>
        <w:tc>
          <w:tcPr>
            <w:tcW w:w="7717" w:type="dxa"/>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5"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Имя</w:t>
            </w:r>
          </w:p>
        </w:tc>
        <w:tc>
          <w:tcPr>
            <w:tcW w:w="7717" w:type="dxa"/>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5"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Отчество</w:t>
            </w:r>
          </w:p>
        </w:tc>
        <w:tc>
          <w:tcPr>
            <w:tcW w:w="7717" w:type="dxa"/>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5"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Дата рождения</w:t>
            </w:r>
          </w:p>
        </w:tc>
        <w:tc>
          <w:tcPr>
            <w:tcW w:w="7717" w:type="dxa"/>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rmal"/>
        <w:rPr>
          <w:rFonts w:ascii="Times New Roman" w:hAnsi="Times New Roman" w:cs="Times New Roman"/>
          <w:sz w:val="26"/>
          <w:szCs w:val="26"/>
        </w:rPr>
      </w:pPr>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Документ, удостоверяющий личность представителя (уполномоченного лица)</w:t>
      </w:r>
    </w:p>
    <w:p w:rsidR="00F222E9" w:rsidRPr="00A67F13" w:rsidRDefault="00F222E9" w:rsidP="00F222E9">
      <w:pPr>
        <w:pStyle w:val="ConsPlusNormal"/>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2267"/>
        <w:gridCol w:w="1247"/>
        <w:gridCol w:w="2585"/>
        <w:gridCol w:w="1531"/>
      </w:tblGrid>
      <w:tr w:rsidR="00F222E9" w:rsidRPr="00A67F13" w:rsidTr="00A67F13">
        <w:tc>
          <w:tcPr>
            <w:tcW w:w="1928"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Вид</w:t>
            </w:r>
          </w:p>
        </w:tc>
        <w:tc>
          <w:tcPr>
            <w:tcW w:w="7630" w:type="dxa"/>
            <w:gridSpan w:val="4"/>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Серия</w:t>
            </w:r>
          </w:p>
        </w:tc>
        <w:tc>
          <w:tcPr>
            <w:tcW w:w="2267" w:type="dxa"/>
          </w:tcPr>
          <w:p w:rsidR="00F222E9" w:rsidRPr="00A67F13" w:rsidRDefault="00F222E9" w:rsidP="00A67F13">
            <w:pPr>
              <w:pStyle w:val="ConsPlusNormal"/>
              <w:rPr>
                <w:rFonts w:ascii="Times New Roman" w:hAnsi="Times New Roman" w:cs="Times New Roman"/>
                <w:sz w:val="26"/>
                <w:szCs w:val="26"/>
              </w:rPr>
            </w:pPr>
          </w:p>
        </w:tc>
        <w:tc>
          <w:tcPr>
            <w:tcW w:w="1247"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Номер</w:t>
            </w:r>
          </w:p>
        </w:tc>
        <w:tc>
          <w:tcPr>
            <w:tcW w:w="4116" w:type="dxa"/>
            <w:gridSpan w:val="2"/>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Выдан</w:t>
            </w:r>
          </w:p>
        </w:tc>
        <w:tc>
          <w:tcPr>
            <w:tcW w:w="3514" w:type="dxa"/>
            <w:gridSpan w:val="2"/>
          </w:tcPr>
          <w:p w:rsidR="00F222E9" w:rsidRPr="00A67F13" w:rsidRDefault="00F222E9" w:rsidP="00A67F13">
            <w:pPr>
              <w:pStyle w:val="ConsPlusNormal"/>
              <w:rPr>
                <w:rFonts w:ascii="Times New Roman" w:hAnsi="Times New Roman" w:cs="Times New Roman"/>
                <w:sz w:val="26"/>
                <w:szCs w:val="26"/>
              </w:rPr>
            </w:pPr>
          </w:p>
        </w:tc>
        <w:tc>
          <w:tcPr>
            <w:tcW w:w="2585"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Дата выдачи</w:t>
            </w:r>
          </w:p>
        </w:tc>
        <w:tc>
          <w:tcPr>
            <w:tcW w:w="1531" w:type="dxa"/>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rmal"/>
        <w:rPr>
          <w:rFonts w:ascii="Times New Roman" w:hAnsi="Times New Roman" w:cs="Times New Roman"/>
          <w:sz w:val="26"/>
          <w:szCs w:val="26"/>
        </w:rPr>
      </w:pPr>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Адрес регистрации представителя (уполномоченного лица)</w:t>
      </w:r>
    </w:p>
    <w:p w:rsidR="00F222E9" w:rsidRPr="00A67F13" w:rsidRDefault="00F222E9" w:rsidP="00F222E9">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2288"/>
        <w:gridCol w:w="1247"/>
        <w:gridCol w:w="1020"/>
        <w:gridCol w:w="1632"/>
        <w:gridCol w:w="1474"/>
      </w:tblGrid>
      <w:tr w:rsidR="00F222E9" w:rsidRPr="00A67F13" w:rsidTr="00A67F13">
        <w:tc>
          <w:tcPr>
            <w:tcW w:w="1928"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Индекс</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2267" w:type="dxa"/>
            <w:gridSpan w:val="2"/>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Регион</w:t>
            </w:r>
          </w:p>
        </w:tc>
        <w:tc>
          <w:tcPr>
            <w:tcW w:w="3106" w:type="dxa"/>
            <w:gridSpan w:val="2"/>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Район</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2267" w:type="dxa"/>
            <w:gridSpan w:val="2"/>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Населенный пункт</w:t>
            </w:r>
          </w:p>
        </w:tc>
        <w:tc>
          <w:tcPr>
            <w:tcW w:w="3106" w:type="dxa"/>
            <w:gridSpan w:val="2"/>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Улица</w:t>
            </w:r>
          </w:p>
        </w:tc>
        <w:tc>
          <w:tcPr>
            <w:tcW w:w="7661" w:type="dxa"/>
            <w:gridSpan w:val="5"/>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Дом</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1247"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Корпус</w:t>
            </w:r>
          </w:p>
        </w:tc>
        <w:tc>
          <w:tcPr>
            <w:tcW w:w="1020" w:type="dxa"/>
          </w:tcPr>
          <w:p w:rsidR="00F222E9" w:rsidRPr="00A67F13" w:rsidRDefault="00F222E9" w:rsidP="00A67F13">
            <w:pPr>
              <w:pStyle w:val="ConsPlusNormal"/>
              <w:rPr>
                <w:rFonts w:ascii="Times New Roman" w:hAnsi="Times New Roman" w:cs="Times New Roman"/>
                <w:sz w:val="26"/>
                <w:szCs w:val="26"/>
              </w:rPr>
            </w:pPr>
          </w:p>
        </w:tc>
        <w:tc>
          <w:tcPr>
            <w:tcW w:w="1632"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Квартира</w:t>
            </w:r>
          </w:p>
        </w:tc>
        <w:tc>
          <w:tcPr>
            <w:tcW w:w="1474" w:type="dxa"/>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rmal"/>
        <w:rPr>
          <w:rFonts w:ascii="Times New Roman" w:hAnsi="Times New Roman" w:cs="Times New Roman"/>
          <w:sz w:val="26"/>
          <w:szCs w:val="26"/>
        </w:rPr>
      </w:pPr>
    </w:p>
    <w:p w:rsidR="00F222E9" w:rsidRPr="00A67F13" w:rsidRDefault="00F222E9" w:rsidP="00F222E9">
      <w:pPr>
        <w:pStyle w:val="ConsPlusNonformat"/>
        <w:jc w:val="center"/>
        <w:rPr>
          <w:rFonts w:ascii="Times New Roman" w:hAnsi="Times New Roman" w:cs="Times New Roman"/>
          <w:sz w:val="26"/>
          <w:szCs w:val="26"/>
        </w:rPr>
      </w:pPr>
      <w:r w:rsidRPr="00A67F13">
        <w:rPr>
          <w:rFonts w:ascii="Times New Roman" w:hAnsi="Times New Roman" w:cs="Times New Roman"/>
          <w:sz w:val="26"/>
          <w:szCs w:val="26"/>
        </w:rPr>
        <w:t>Адрес места жительства представителя (уполномоченного лица)</w:t>
      </w:r>
    </w:p>
    <w:p w:rsidR="00F222E9" w:rsidRPr="00A67F13" w:rsidRDefault="00F222E9" w:rsidP="00F222E9">
      <w:pPr>
        <w:pStyle w:val="ConsPlusNormal"/>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2288"/>
        <w:gridCol w:w="1247"/>
        <w:gridCol w:w="1020"/>
        <w:gridCol w:w="1632"/>
        <w:gridCol w:w="1474"/>
      </w:tblGrid>
      <w:tr w:rsidR="00F222E9" w:rsidRPr="00A67F13" w:rsidTr="00A67F13">
        <w:tc>
          <w:tcPr>
            <w:tcW w:w="1928"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Индекс</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2267" w:type="dxa"/>
            <w:gridSpan w:val="2"/>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Регион</w:t>
            </w:r>
          </w:p>
        </w:tc>
        <w:tc>
          <w:tcPr>
            <w:tcW w:w="3106" w:type="dxa"/>
            <w:gridSpan w:val="2"/>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Район</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2267" w:type="dxa"/>
            <w:gridSpan w:val="2"/>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Населенный пункт</w:t>
            </w:r>
          </w:p>
        </w:tc>
        <w:tc>
          <w:tcPr>
            <w:tcW w:w="3106" w:type="dxa"/>
            <w:gridSpan w:val="2"/>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Улица</w:t>
            </w:r>
          </w:p>
        </w:tc>
        <w:tc>
          <w:tcPr>
            <w:tcW w:w="7661" w:type="dxa"/>
            <w:gridSpan w:val="5"/>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tcPr>
          <w:p w:rsidR="00F222E9" w:rsidRPr="00A67F13" w:rsidRDefault="00F222E9" w:rsidP="00A67F13">
            <w:pPr>
              <w:pStyle w:val="ConsPlusNormal"/>
              <w:ind w:firstLine="0"/>
              <w:jc w:val="both"/>
              <w:rPr>
                <w:rFonts w:ascii="Times New Roman" w:hAnsi="Times New Roman" w:cs="Times New Roman"/>
                <w:sz w:val="26"/>
                <w:szCs w:val="26"/>
              </w:rPr>
            </w:pPr>
            <w:r w:rsidRPr="00A67F13">
              <w:rPr>
                <w:rFonts w:ascii="Times New Roman" w:hAnsi="Times New Roman" w:cs="Times New Roman"/>
                <w:sz w:val="26"/>
                <w:szCs w:val="26"/>
              </w:rPr>
              <w:t>Дом</w:t>
            </w:r>
          </w:p>
        </w:tc>
        <w:tc>
          <w:tcPr>
            <w:tcW w:w="2288" w:type="dxa"/>
          </w:tcPr>
          <w:p w:rsidR="00F222E9" w:rsidRPr="00A67F13" w:rsidRDefault="00F222E9" w:rsidP="00A67F13">
            <w:pPr>
              <w:pStyle w:val="ConsPlusNormal"/>
              <w:rPr>
                <w:rFonts w:ascii="Times New Roman" w:hAnsi="Times New Roman" w:cs="Times New Roman"/>
                <w:sz w:val="26"/>
                <w:szCs w:val="26"/>
              </w:rPr>
            </w:pPr>
          </w:p>
        </w:tc>
        <w:tc>
          <w:tcPr>
            <w:tcW w:w="1247"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Корпус</w:t>
            </w:r>
          </w:p>
        </w:tc>
        <w:tc>
          <w:tcPr>
            <w:tcW w:w="1020" w:type="dxa"/>
          </w:tcPr>
          <w:p w:rsidR="00F222E9" w:rsidRPr="00A67F13" w:rsidRDefault="00F222E9" w:rsidP="00A67F13">
            <w:pPr>
              <w:pStyle w:val="ConsPlusNormal"/>
              <w:rPr>
                <w:rFonts w:ascii="Times New Roman" w:hAnsi="Times New Roman" w:cs="Times New Roman"/>
                <w:sz w:val="26"/>
                <w:szCs w:val="26"/>
              </w:rPr>
            </w:pPr>
          </w:p>
        </w:tc>
        <w:tc>
          <w:tcPr>
            <w:tcW w:w="1632" w:type="dxa"/>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Квартира</w:t>
            </w:r>
          </w:p>
        </w:tc>
        <w:tc>
          <w:tcPr>
            <w:tcW w:w="1474" w:type="dxa"/>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7653"/>
      </w:tblGrid>
      <w:tr w:rsidR="00F222E9" w:rsidRPr="00A67F13" w:rsidTr="00A67F13">
        <w:tc>
          <w:tcPr>
            <w:tcW w:w="1928" w:type="dxa"/>
            <w:vMerge w:val="restart"/>
          </w:tcPr>
          <w:p w:rsidR="00F222E9" w:rsidRPr="00A67F13" w:rsidRDefault="00F222E9" w:rsidP="00A67F13">
            <w:pPr>
              <w:pStyle w:val="ConsPlusNormal"/>
              <w:ind w:firstLine="0"/>
              <w:rPr>
                <w:rFonts w:ascii="Times New Roman" w:hAnsi="Times New Roman" w:cs="Times New Roman"/>
                <w:sz w:val="26"/>
                <w:szCs w:val="26"/>
              </w:rPr>
            </w:pPr>
            <w:r w:rsidRPr="00A67F13">
              <w:rPr>
                <w:rFonts w:ascii="Times New Roman" w:hAnsi="Times New Roman" w:cs="Times New Roman"/>
                <w:sz w:val="26"/>
                <w:szCs w:val="26"/>
              </w:rPr>
              <w:t>Контактные данные</w:t>
            </w:r>
          </w:p>
        </w:tc>
        <w:tc>
          <w:tcPr>
            <w:tcW w:w="7653" w:type="dxa"/>
          </w:tcPr>
          <w:p w:rsidR="00F222E9" w:rsidRPr="00A67F13" w:rsidRDefault="00F222E9" w:rsidP="00A67F13">
            <w:pPr>
              <w:pStyle w:val="ConsPlusNormal"/>
              <w:rPr>
                <w:rFonts w:ascii="Times New Roman" w:hAnsi="Times New Roman" w:cs="Times New Roman"/>
                <w:sz w:val="26"/>
                <w:szCs w:val="26"/>
              </w:rPr>
            </w:pPr>
          </w:p>
        </w:tc>
      </w:tr>
      <w:tr w:rsidR="00F222E9" w:rsidRPr="00A67F13" w:rsidTr="00A67F13">
        <w:tc>
          <w:tcPr>
            <w:tcW w:w="1928" w:type="dxa"/>
            <w:vMerge/>
          </w:tcPr>
          <w:p w:rsidR="00F222E9" w:rsidRPr="00A67F13" w:rsidRDefault="00F222E9" w:rsidP="00A67F13">
            <w:pPr>
              <w:spacing w:after="0"/>
              <w:rPr>
                <w:rFonts w:ascii="Times New Roman" w:hAnsi="Times New Roman"/>
                <w:sz w:val="26"/>
                <w:szCs w:val="26"/>
              </w:rPr>
            </w:pPr>
          </w:p>
        </w:tc>
        <w:tc>
          <w:tcPr>
            <w:tcW w:w="7653" w:type="dxa"/>
          </w:tcPr>
          <w:p w:rsidR="00F222E9" w:rsidRPr="00A67F13" w:rsidRDefault="00F222E9" w:rsidP="00A67F13">
            <w:pPr>
              <w:pStyle w:val="ConsPlusNormal"/>
              <w:rPr>
                <w:rFonts w:ascii="Times New Roman" w:hAnsi="Times New Roman" w:cs="Times New Roman"/>
                <w:sz w:val="26"/>
                <w:szCs w:val="26"/>
              </w:rPr>
            </w:pPr>
          </w:p>
        </w:tc>
      </w:tr>
    </w:tbl>
    <w:p w:rsidR="00F222E9" w:rsidRPr="00A67F13" w:rsidRDefault="00F222E9" w:rsidP="00F222E9">
      <w:pPr>
        <w:pStyle w:val="ConsPlusNormal"/>
        <w:rPr>
          <w:rFonts w:ascii="Times New Roman" w:hAnsi="Times New Roman" w:cs="Times New Roman"/>
          <w:sz w:val="26"/>
          <w:szCs w:val="26"/>
        </w:rPr>
      </w:pPr>
    </w:p>
    <w:p w:rsidR="00F222E9" w:rsidRPr="00A67F13" w:rsidRDefault="00F222E9" w:rsidP="00F222E9">
      <w:pPr>
        <w:pStyle w:val="ConsPlusNonformat"/>
        <w:jc w:val="both"/>
        <w:rPr>
          <w:rFonts w:ascii="Times New Roman" w:hAnsi="Times New Roman" w:cs="Times New Roman"/>
          <w:sz w:val="26"/>
          <w:szCs w:val="26"/>
        </w:rPr>
      </w:pPr>
      <w:r w:rsidRPr="00A67F13">
        <w:rPr>
          <w:rFonts w:ascii="Times New Roman" w:hAnsi="Times New Roman" w:cs="Times New Roman"/>
          <w:sz w:val="26"/>
          <w:szCs w:val="26"/>
        </w:rPr>
        <w:t xml:space="preserve">    </w:t>
      </w:r>
    </w:p>
    <w:p w:rsidR="00F222E9" w:rsidRPr="00A67F13" w:rsidRDefault="00F222E9" w:rsidP="00F222E9">
      <w:pPr>
        <w:pStyle w:val="ConsPlusNonformat"/>
        <w:jc w:val="both"/>
        <w:rPr>
          <w:rFonts w:ascii="Times New Roman" w:hAnsi="Times New Roman" w:cs="Times New Roman"/>
          <w:sz w:val="26"/>
          <w:szCs w:val="26"/>
        </w:rPr>
      </w:pPr>
      <w:r w:rsidRPr="00A67F13">
        <w:rPr>
          <w:rFonts w:ascii="Times New Roman" w:hAnsi="Times New Roman" w:cs="Times New Roman"/>
          <w:sz w:val="26"/>
          <w:szCs w:val="26"/>
        </w:rPr>
        <w:t>___________________                    ______________________________________________</w:t>
      </w:r>
    </w:p>
    <w:p w:rsidR="00F222E9" w:rsidRPr="00A67F13" w:rsidRDefault="00F222E9" w:rsidP="00F222E9">
      <w:pPr>
        <w:pStyle w:val="ConsPlusNonformat"/>
        <w:jc w:val="both"/>
        <w:rPr>
          <w:rFonts w:ascii="Times New Roman" w:hAnsi="Times New Roman" w:cs="Times New Roman"/>
          <w:sz w:val="26"/>
          <w:szCs w:val="26"/>
        </w:rPr>
      </w:pPr>
      <w:r w:rsidRPr="00A67F13">
        <w:rPr>
          <w:rFonts w:ascii="Times New Roman" w:hAnsi="Times New Roman" w:cs="Times New Roman"/>
          <w:sz w:val="26"/>
          <w:szCs w:val="26"/>
        </w:rPr>
        <w:t xml:space="preserve">           Дата                                                                     Подпись/ФИО</w:t>
      </w:r>
    </w:p>
    <w:p w:rsidR="00F222E9" w:rsidRPr="00A67F13" w:rsidRDefault="00F222E9" w:rsidP="00F222E9">
      <w:pPr>
        <w:pStyle w:val="ConsPlusNonformat"/>
        <w:jc w:val="both"/>
        <w:rPr>
          <w:rFonts w:ascii="Times New Roman" w:hAnsi="Times New Roman" w:cs="Times New Roman"/>
          <w:sz w:val="26"/>
          <w:szCs w:val="26"/>
        </w:rPr>
      </w:pPr>
      <w:r w:rsidRPr="00A67F13">
        <w:rPr>
          <w:rFonts w:ascii="Times New Roman" w:hAnsi="Times New Roman" w:cs="Times New Roman"/>
          <w:sz w:val="26"/>
          <w:szCs w:val="26"/>
        </w:rPr>
        <w:t xml:space="preserve"> </w:t>
      </w:r>
    </w:p>
    <w:p w:rsidR="00F222E9" w:rsidRPr="00F222E9" w:rsidRDefault="00F222E9" w:rsidP="00F222E9">
      <w:pPr>
        <w:pStyle w:val="ConsPlusNormal"/>
        <w:rPr>
          <w:rFonts w:ascii="Times New Roman" w:hAnsi="Times New Roman" w:cs="Times New Roman"/>
          <w:sz w:val="28"/>
          <w:szCs w:val="28"/>
        </w:rPr>
      </w:pPr>
      <w:bookmarkStart w:id="15" w:name="P1662"/>
      <w:bookmarkEnd w:id="15"/>
      <w:r w:rsidRPr="00F222E9">
        <w:rPr>
          <w:rFonts w:ascii="Times New Roman" w:hAnsi="Times New Roman" w:cs="Times New Roman"/>
          <w:sz w:val="28"/>
          <w:szCs w:val="28"/>
        </w:rPr>
        <w:t xml:space="preserve"> </w:t>
      </w: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pStyle w:val="ConsPlusNormal"/>
        <w:rPr>
          <w:rFonts w:ascii="Times New Roman" w:hAnsi="Times New Roman" w:cs="Times New Roman"/>
          <w:sz w:val="28"/>
          <w:szCs w:val="28"/>
        </w:rPr>
      </w:pPr>
    </w:p>
    <w:p w:rsidR="00F222E9" w:rsidRPr="00F222E9" w:rsidRDefault="00F222E9" w:rsidP="00F222E9">
      <w:pPr>
        <w:autoSpaceDE w:val="0"/>
        <w:autoSpaceDN w:val="0"/>
        <w:adjustRightInd w:val="0"/>
        <w:spacing w:after="0" w:line="240" w:lineRule="auto"/>
        <w:ind w:left="-142" w:firstLine="709"/>
        <w:jc w:val="right"/>
        <w:outlineLvl w:val="0"/>
        <w:rPr>
          <w:rFonts w:ascii="Times New Roman" w:hAnsi="Times New Roman"/>
          <w:sz w:val="28"/>
          <w:szCs w:val="28"/>
        </w:rPr>
      </w:pPr>
      <w:r w:rsidRPr="00F222E9">
        <w:rPr>
          <w:rFonts w:ascii="Times New Roman" w:hAnsi="Times New Roman"/>
          <w:sz w:val="28"/>
          <w:szCs w:val="28"/>
        </w:rPr>
        <w:t>Приложение  3</w: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r w:rsidRPr="00F222E9">
        <w:rPr>
          <w:rFonts w:ascii="Times New Roman" w:hAnsi="Times New Roman"/>
          <w:sz w:val="28"/>
          <w:szCs w:val="28"/>
        </w:rPr>
        <w:t>к административному регламенту</w: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r w:rsidRPr="00F222E9">
        <w:rPr>
          <w:rFonts w:ascii="Times New Roman" w:hAnsi="Times New Roman"/>
          <w:sz w:val="28"/>
          <w:szCs w:val="28"/>
        </w:rPr>
        <w:t>предоставления муниципальной услуги</w: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r w:rsidRPr="00F222E9">
        <w:rPr>
          <w:rFonts w:ascii="Times New Roman" w:hAnsi="Times New Roman"/>
          <w:sz w:val="28"/>
          <w:szCs w:val="28"/>
        </w:rPr>
        <w:t xml:space="preserve">«Предоставление информации о текущей успеваемости учащегося, ведение электронного дневника и электронного журнала успеваемости»     </w: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pStyle w:val="ConsPlusTitle"/>
        <w:ind w:firstLine="709"/>
        <w:jc w:val="center"/>
        <w:rPr>
          <w:rFonts w:ascii="Times New Roman" w:hAnsi="Times New Roman" w:cs="Times New Roman"/>
          <w:sz w:val="28"/>
          <w:szCs w:val="28"/>
        </w:rPr>
      </w:pPr>
      <w:r w:rsidRPr="00F222E9">
        <w:rPr>
          <w:rFonts w:ascii="Times New Roman" w:hAnsi="Times New Roman" w:cs="Times New Roman"/>
          <w:sz w:val="28"/>
          <w:szCs w:val="28"/>
        </w:rPr>
        <w:t>Блок-схема</w:t>
      </w:r>
    </w:p>
    <w:p w:rsidR="00F222E9" w:rsidRPr="00F222E9" w:rsidRDefault="00F222E9" w:rsidP="00F222E9">
      <w:pPr>
        <w:pStyle w:val="ConsPlusTitle"/>
        <w:ind w:firstLine="709"/>
        <w:jc w:val="center"/>
        <w:rPr>
          <w:rFonts w:ascii="Times New Roman" w:hAnsi="Times New Roman" w:cs="Times New Roman"/>
          <w:sz w:val="28"/>
          <w:szCs w:val="28"/>
        </w:rPr>
      </w:pPr>
      <w:r w:rsidRPr="00F222E9">
        <w:rPr>
          <w:rFonts w:ascii="Times New Roman" w:hAnsi="Times New Roman" w:cs="Times New Roman"/>
          <w:sz w:val="28"/>
          <w:szCs w:val="28"/>
        </w:rPr>
        <w:t>предоставления муниципальной услуги</w:t>
      </w:r>
    </w:p>
    <w:p w:rsidR="00F222E9" w:rsidRPr="00F222E9" w:rsidRDefault="00F222E9" w:rsidP="00F222E9">
      <w:pPr>
        <w:pStyle w:val="ConsPlusTitle"/>
        <w:ind w:firstLine="709"/>
        <w:jc w:val="center"/>
        <w:rPr>
          <w:rFonts w:ascii="Times New Roman" w:hAnsi="Times New Roman" w:cs="Times New Roman"/>
          <w:sz w:val="28"/>
          <w:szCs w:val="28"/>
        </w:rPr>
      </w:pPr>
      <w:r w:rsidRPr="00F222E9">
        <w:rPr>
          <w:rFonts w:ascii="Times New Roman" w:hAnsi="Times New Roman" w:cs="Times New Roman"/>
          <w:sz w:val="28"/>
          <w:szCs w:val="28"/>
        </w:rPr>
        <w:t xml:space="preserve">«Предоставление информации о текущей успеваемости учащегося, ведение электронного дневника и электронного журнала успеваемости»  </w:t>
      </w:r>
    </w:p>
    <w:p w:rsidR="00F222E9" w:rsidRPr="00F222E9" w:rsidRDefault="00F222E9" w:rsidP="00F222E9">
      <w:pPr>
        <w:pStyle w:val="ConsPlusTitle"/>
        <w:ind w:firstLine="709"/>
        <w:jc w:val="center"/>
        <w:rPr>
          <w:rFonts w:ascii="Times New Roman" w:hAnsi="Times New Roman" w:cs="Times New Roman"/>
          <w:sz w:val="28"/>
          <w:szCs w:val="28"/>
        </w:rPr>
      </w:pPr>
    </w:p>
    <w:p w:rsidR="00F222E9" w:rsidRPr="00F222E9" w:rsidRDefault="00F222E9" w:rsidP="00F222E9">
      <w:pPr>
        <w:pStyle w:val="ConsPlusTitle"/>
        <w:ind w:firstLine="709"/>
        <w:jc w:val="center"/>
        <w:rPr>
          <w:rFonts w:ascii="Times New Roman" w:hAnsi="Times New Roman" w:cs="Times New Roman"/>
          <w:sz w:val="28"/>
          <w:szCs w:val="28"/>
        </w:rPr>
      </w:pPr>
    </w:p>
    <w:p w:rsidR="00F222E9" w:rsidRPr="00F222E9" w:rsidRDefault="000E4DA4" w:rsidP="00F222E9">
      <w:pPr>
        <w:pStyle w:val="ConsPlusTitle"/>
        <w:ind w:firstLine="709"/>
        <w:jc w:val="center"/>
        <w:rPr>
          <w:rFonts w:ascii="Times New Roman" w:hAnsi="Times New Roman" w:cs="Times New Roman"/>
          <w:sz w:val="28"/>
          <w:szCs w:val="28"/>
        </w:rPr>
      </w:pPr>
      <w:r>
        <w:rPr>
          <w:rFonts w:ascii="Times New Roman" w:hAnsi="Times New Roman" w:cs="Times New Roman"/>
          <w:noProof/>
          <w:sz w:val="28"/>
          <w:szCs w:val="28"/>
        </w:rPr>
        <w:pict>
          <v:rect id="_x0000_s1026" style="position:absolute;left:0;text-align:left;margin-left:-11.55pt;margin-top:8.45pt;width:483.75pt;height:48.75pt;z-index:251662336">
            <v:textbox style="mso-next-textbox:#_x0000_s1026">
              <w:txbxContent>
                <w:p w:rsidR="00CB282A" w:rsidRPr="003F7239" w:rsidRDefault="00CB282A" w:rsidP="00F222E9">
                  <w:pPr>
                    <w:spacing w:line="240" w:lineRule="auto"/>
                    <w:jc w:val="center"/>
                    <w:rPr>
                      <w:rFonts w:ascii="Times New Roman" w:hAnsi="Times New Roman"/>
                      <w:sz w:val="24"/>
                      <w:szCs w:val="24"/>
                    </w:rPr>
                  </w:pPr>
                  <w:r w:rsidRPr="00075D2B">
                    <w:rPr>
                      <w:rFonts w:ascii="Times New Roman" w:hAnsi="Times New Roman"/>
                      <w:sz w:val="24"/>
                      <w:szCs w:val="24"/>
                    </w:rPr>
                    <w:t>П</w:t>
                  </w:r>
                  <w:r>
                    <w:rPr>
                      <w:rFonts w:ascii="Times New Roman" w:hAnsi="Times New Roman"/>
                      <w:sz w:val="24"/>
                      <w:szCs w:val="24"/>
                    </w:rPr>
                    <w:t xml:space="preserve">рием и регистрация заявления о предоставлении муниципальной услуги </w:t>
                  </w:r>
                  <w:r w:rsidRPr="003F7239">
                    <w:rPr>
                      <w:rFonts w:ascii="Times New Roman" w:hAnsi="Times New Roman"/>
                      <w:sz w:val="24"/>
                      <w:szCs w:val="24"/>
                    </w:rPr>
                    <w:t>(идентификация, аутентификация и авторизация заявителя в ГИС ЭО с использованием учетной записи портала</w:t>
                  </w:r>
                  <w:r w:rsidRPr="00D31B53">
                    <w:rPr>
                      <w:rFonts w:ascii="Times New Roman" w:hAnsi="Times New Roman"/>
                      <w:sz w:val="28"/>
                      <w:szCs w:val="28"/>
                    </w:rPr>
                    <w:t xml:space="preserve"> </w:t>
                  </w:r>
                  <w:r w:rsidRPr="003F7239">
                    <w:rPr>
                      <w:rFonts w:ascii="Times New Roman" w:hAnsi="Times New Roman"/>
                      <w:sz w:val="24"/>
                      <w:szCs w:val="24"/>
                    </w:rPr>
                    <w:t xml:space="preserve">Госуслуг) </w:t>
                  </w:r>
                </w:p>
                <w:p w:rsidR="00CB282A" w:rsidRDefault="00CB282A" w:rsidP="00F222E9">
                  <w:pPr>
                    <w:spacing w:line="240" w:lineRule="auto"/>
                    <w:jc w:val="center"/>
                    <w:rPr>
                      <w:rFonts w:ascii="Times New Roman" w:hAnsi="Times New Roman"/>
                      <w:sz w:val="24"/>
                      <w:szCs w:val="24"/>
                    </w:rPr>
                  </w:pPr>
                </w:p>
                <w:p w:rsidR="00CB282A" w:rsidRPr="00075D2B" w:rsidRDefault="00CB282A" w:rsidP="00F222E9">
                  <w:pPr>
                    <w:spacing w:line="240" w:lineRule="auto"/>
                    <w:jc w:val="center"/>
                    <w:rPr>
                      <w:rFonts w:ascii="Times New Roman" w:hAnsi="Times New Roman"/>
                      <w:sz w:val="24"/>
                      <w:szCs w:val="24"/>
                    </w:rPr>
                  </w:pPr>
                </w:p>
              </w:txbxContent>
            </v:textbox>
          </v:rect>
        </w:pic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0E4DA4" w:rsidP="00F222E9">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_x0000_s1038" type="#_x0000_t32" style="position:absolute;left:0;text-align:left;margin-left:233.7pt;margin-top:2pt;width:0;height:34.2pt;z-index:251663360" o:connectortype="straight">
            <v:stroke endarrow="block"/>
          </v:shape>
        </w:pic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0E4DA4" w:rsidP="00F222E9">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noProof/>
          <w:sz w:val="28"/>
          <w:szCs w:val="28"/>
        </w:rPr>
        <w:pict>
          <v:rect id="_x0000_s1028" style="position:absolute;left:0;text-align:left;margin-left:40.2pt;margin-top:8.6pt;width:388.5pt;height:41.4pt;z-index:251664384">
            <v:textbox style="mso-next-textbox:#_x0000_s1028">
              <w:txbxContent>
                <w:p w:rsidR="00CB282A" w:rsidRPr="00033D1E" w:rsidRDefault="00CB282A" w:rsidP="00F222E9">
                  <w:pPr>
                    <w:spacing w:line="240" w:lineRule="auto"/>
                    <w:jc w:val="center"/>
                    <w:rPr>
                      <w:rFonts w:ascii="Times New Roman" w:hAnsi="Times New Roman"/>
                      <w:sz w:val="24"/>
                      <w:szCs w:val="24"/>
                    </w:rPr>
                  </w:pPr>
                  <w:r>
                    <w:rPr>
                      <w:rFonts w:ascii="Times New Roman" w:hAnsi="Times New Roman"/>
                      <w:sz w:val="24"/>
                      <w:szCs w:val="24"/>
                    </w:rPr>
                    <w:t xml:space="preserve"> П</w:t>
                  </w:r>
                  <w:r w:rsidRPr="00236534">
                    <w:rPr>
                      <w:rFonts w:ascii="Times New Roman" w:hAnsi="Times New Roman"/>
                      <w:sz w:val="24"/>
                      <w:szCs w:val="24"/>
                    </w:rPr>
                    <w:t xml:space="preserve">ринятие решения о предоставлении </w:t>
                  </w:r>
                  <w:r>
                    <w:rPr>
                      <w:rFonts w:ascii="Times New Roman" w:hAnsi="Times New Roman"/>
                      <w:sz w:val="24"/>
                      <w:szCs w:val="24"/>
                    </w:rPr>
                    <w:t xml:space="preserve"> муниципальной услуги или решения об отказе в предоставлении муниципальной услуги</w:t>
                  </w:r>
                </w:p>
                <w:p w:rsidR="00CB282A" w:rsidRPr="00075D2B" w:rsidRDefault="00CB282A" w:rsidP="00F222E9">
                  <w:pPr>
                    <w:spacing w:line="240" w:lineRule="auto"/>
                    <w:jc w:val="center"/>
                    <w:rPr>
                      <w:rFonts w:ascii="Times New Roman" w:hAnsi="Times New Roman"/>
                      <w:sz w:val="24"/>
                      <w:szCs w:val="24"/>
                    </w:rPr>
                  </w:pPr>
                </w:p>
              </w:txbxContent>
            </v:textbox>
          </v:rect>
        </w:pict>
      </w:r>
    </w:p>
    <w:p w:rsidR="00F222E9" w:rsidRPr="00F222E9" w:rsidRDefault="000E4DA4" w:rsidP="00F222E9">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noProof/>
          <w:sz w:val="28"/>
          <w:szCs w:val="28"/>
        </w:rPr>
        <w:pict>
          <v:shape id="_x0000_s1027" type="#_x0000_t32" style="position:absolute;left:0;text-align:left;margin-left:249.65pt;margin-top:4.45pt;width:0;height:0;z-index:251665408" o:connectortype="straight">
            <v:stroke endarrow="block"/>
          </v:shape>
        </w:pic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0E4DA4" w:rsidP="00F222E9">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noProof/>
          <w:sz w:val="28"/>
          <w:szCs w:val="28"/>
        </w:rPr>
        <w:pict>
          <v:shape id="_x0000_s1029" type="#_x0000_t32" style="position:absolute;left:0;text-align:left;margin-left:233.7pt;margin-top:8.6pt;width:.05pt;height:36.75pt;z-index:251666432" o:connectortype="straight">
            <v:stroke endarrow="block"/>
          </v:shape>
        </w:pic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0E4DA4" w:rsidP="00F222E9">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noProof/>
          <w:sz w:val="28"/>
          <w:szCs w:val="28"/>
        </w:rPr>
        <w:pict>
          <v:shapetype id="_x0000_t4" coordsize="21600,21600" o:spt="4" path="m10800,l,10800,10800,21600,21600,10800xe">
            <v:stroke joinstyle="miter"/>
            <v:path gradientshapeok="t" o:connecttype="rect" textboxrect="5400,5400,16200,16200"/>
          </v:shapetype>
          <v:shape id="_x0000_s1030" type="#_x0000_t4" style="position:absolute;left:0;text-align:left;margin-left:86.7pt;margin-top:4pt;width:295.5pt;height:105.75pt;z-index:251667456">
            <v:textbox style="mso-next-textbox:#_x0000_s1030">
              <w:txbxContent>
                <w:p w:rsidR="00CB282A" w:rsidRPr="00073ED1" w:rsidRDefault="00CB282A" w:rsidP="00F222E9">
                  <w:pPr>
                    <w:spacing w:line="240" w:lineRule="auto"/>
                    <w:jc w:val="center"/>
                    <w:rPr>
                      <w:sz w:val="24"/>
                      <w:szCs w:val="24"/>
                    </w:rPr>
                  </w:pPr>
                  <w:r w:rsidRPr="00075D2B">
                    <w:rPr>
                      <w:rFonts w:ascii="Times New Roman" w:hAnsi="Times New Roman"/>
                      <w:sz w:val="24"/>
                      <w:szCs w:val="24"/>
                    </w:rPr>
                    <w:t>Есть основания для отказа в предоставлении муниципальной услуги</w:t>
                  </w:r>
                  <w:r>
                    <w:rPr>
                      <w:sz w:val="24"/>
                      <w:szCs w:val="24"/>
                    </w:rPr>
                    <w:t>?</w:t>
                  </w:r>
                </w:p>
              </w:txbxContent>
            </v:textbox>
          </v:shape>
        </w:pic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0E4DA4" w:rsidP="00F222E9">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noProof/>
          <w:sz w:val="28"/>
          <w:szCs w:val="28"/>
        </w:rPr>
        <w:pict>
          <v:shape id="_x0000_s1031" type="#_x0000_t32" style="position:absolute;left:0;text-align:left;margin-left:335.1pt;margin-top:4pt;width:.05pt;height:57pt;z-index:251668480" o:connectortype="straight">
            <v:stroke endarrow="block"/>
          </v:shape>
        </w:pict>
      </w:r>
      <w:r>
        <w:rPr>
          <w:rFonts w:ascii="Times New Roman" w:hAnsi="Times New Roman"/>
          <w:noProof/>
          <w:sz w:val="28"/>
          <w:szCs w:val="28"/>
        </w:rPr>
        <w:pict>
          <v:shape id="_x0000_s1032" type="#_x0000_t32" style="position:absolute;left:0;text-align:left;margin-left:143.15pt;margin-top:8.35pt;width:.05pt;height:52.65pt;flip:x;z-index:251669504" o:connectortype="straight">
            <v:stroke endarrow="block"/>
          </v:shape>
        </w:pic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0E4DA4" w:rsidP="00F222E9">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noProof/>
          <w:sz w:val="28"/>
          <w:szCs w:val="28"/>
        </w:rPr>
        <w:pict>
          <v:rect id="_x0000_s1036" style="position:absolute;left:0;text-align:left;margin-left:355.2pt;margin-top:1pt;width:43.5pt;height:26.35pt;z-index:251670528" stroked="f">
            <v:textbox style="mso-next-textbox:#_x0000_s1036">
              <w:txbxContent>
                <w:p w:rsidR="00CB282A" w:rsidRPr="00075D2B" w:rsidRDefault="00CB282A" w:rsidP="00F222E9">
                  <w:pPr>
                    <w:rPr>
                      <w:rFonts w:ascii="Times New Roman" w:hAnsi="Times New Roman"/>
                      <w:sz w:val="24"/>
                      <w:szCs w:val="24"/>
                    </w:rPr>
                  </w:pPr>
                  <w:r>
                    <w:rPr>
                      <w:sz w:val="24"/>
                      <w:szCs w:val="24"/>
                    </w:rPr>
                    <w:t xml:space="preserve">   </w:t>
                  </w:r>
                  <w:r w:rsidRPr="00F03396">
                    <w:rPr>
                      <w:rFonts w:ascii="Times New Roman" w:hAnsi="Times New Roman"/>
                      <w:sz w:val="24"/>
                      <w:szCs w:val="24"/>
                    </w:rPr>
                    <w:t xml:space="preserve">да </w:t>
                  </w:r>
                  <w:r>
                    <w:rPr>
                      <w:sz w:val="24"/>
                      <w:szCs w:val="24"/>
                    </w:rPr>
                    <w:t xml:space="preserve">   </w:t>
                  </w:r>
                  <w:r>
                    <w:rPr>
                      <w:rFonts w:ascii="Times New Roman" w:hAnsi="Times New Roman"/>
                      <w:sz w:val="24"/>
                      <w:szCs w:val="24"/>
                    </w:rPr>
                    <w:t xml:space="preserve"> </w:t>
                  </w:r>
                </w:p>
              </w:txbxContent>
            </v:textbox>
          </v:rect>
        </w:pict>
      </w:r>
      <w:r>
        <w:rPr>
          <w:rFonts w:ascii="Times New Roman" w:hAnsi="Times New Roman"/>
          <w:noProof/>
          <w:sz w:val="28"/>
          <w:szCs w:val="28"/>
        </w:rPr>
        <w:pict>
          <v:rect id="_x0000_s1035" style="position:absolute;left:0;text-align:left;margin-left:86.7pt;margin-top:1pt;width:41.25pt;height:26.35pt;z-index:251671552" stroked="f">
            <v:textbox style="mso-next-textbox:#_x0000_s1035">
              <w:txbxContent>
                <w:p w:rsidR="00CB282A" w:rsidRPr="00075D2B" w:rsidRDefault="00CB282A" w:rsidP="00F222E9">
                  <w:pPr>
                    <w:rPr>
                      <w:rFonts w:ascii="Times New Roman" w:hAnsi="Times New Roman"/>
                      <w:sz w:val="24"/>
                      <w:szCs w:val="24"/>
                    </w:rPr>
                  </w:pPr>
                  <w:r>
                    <w:rPr>
                      <w:rFonts w:ascii="Times New Roman" w:hAnsi="Times New Roman"/>
                      <w:sz w:val="24"/>
                      <w:szCs w:val="24"/>
                    </w:rPr>
                    <w:t xml:space="preserve"> </w:t>
                  </w:r>
                  <w:r w:rsidRPr="00075D2B">
                    <w:rPr>
                      <w:rFonts w:ascii="Times New Roman" w:hAnsi="Times New Roman"/>
                      <w:sz w:val="24"/>
                      <w:szCs w:val="24"/>
                    </w:rPr>
                    <w:t>нет</w:t>
                  </w:r>
                </w:p>
              </w:txbxContent>
            </v:textbox>
          </v:rect>
        </w:pic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0E4DA4" w:rsidP="00F222E9">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noProof/>
          <w:sz w:val="28"/>
          <w:szCs w:val="28"/>
        </w:rPr>
        <w:pict>
          <v:rect id="_x0000_s1033" style="position:absolute;left:0;text-align:left;margin-left:270.6pt;margin-top:5.8pt;width:137.85pt;height:53.6pt;z-index:251672576">
            <v:textbox style="mso-next-textbox:#_x0000_s1033">
              <w:txbxContent>
                <w:p w:rsidR="00CB282A" w:rsidRPr="00075D2B" w:rsidRDefault="00CB282A" w:rsidP="00F222E9">
                  <w:pPr>
                    <w:spacing w:line="240" w:lineRule="auto"/>
                    <w:jc w:val="center"/>
                    <w:rPr>
                      <w:rFonts w:ascii="Times New Roman" w:hAnsi="Times New Roman"/>
                      <w:sz w:val="24"/>
                      <w:szCs w:val="24"/>
                    </w:rPr>
                  </w:pPr>
                  <w:r>
                    <w:rPr>
                      <w:rFonts w:ascii="Times New Roman" w:hAnsi="Times New Roman"/>
                      <w:sz w:val="24"/>
                      <w:szCs w:val="24"/>
                    </w:rPr>
                    <w:t xml:space="preserve"> Решение об о</w:t>
                  </w:r>
                  <w:r w:rsidRPr="00075D2B">
                    <w:rPr>
                      <w:rFonts w:ascii="Times New Roman" w:hAnsi="Times New Roman"/>
                      <w:sz w:val="24"/>
                      <w:szCs w:val="24"/>
                    </w:rPr>
                    <w:t>тказ</w:t>
                  </w:r>
                  <w:r>
                    <w:rPr>
                      <w:rFonts w:ascii="Times New Roman" w:hAnsi="Times New Roman"/>
                      <w:sz w:val="24"/>
                      <w:szCs w:val="24"/>
                    </w:rPr>
                    <w:t>е</w:t>
                  </w:r>
                  <w:r w:rsidRPr="00075D2B">
                    <w:rPr>
                      <w:rFonts w:ascii="Times New Roman" w:hAnsi="Times New Roman"/>
                      <w:sz w:val="24"/>
                      <w:szCs w:val="24"/>
                    </w:rPr>
                    <w:t xml:space="preserve">  в предоставлении муниципальной услуги</w:t>
                  </w:r>
                </w:p>
                <w:p w:rsidR="00CB282A" w:rsidRDefault="00CB282A" w:rsidP="00F222E9"/>
              </w:txbxContent>
            </v:textbox>
          </v:rect>
        </w:pict>
      </w:r>
      <w:r>
        <w:rPr>
          <w:rFonts w:ascii="Times New Roman" w:hAnsi="Times New Roman"/>
          <w:noProof/>
          <w:sz w:val="28"/>
          <w:szCs w:val="28"/>
        </w:rPr>
        <w:pict>
          <v:rect id="_x0000_s1034" style="position:absolute;left:0;text-align:left;margin-left:73.95pt;margin-top:5.8pt;width:144.75pt;height:53.6pt;z-index:251673600">
            <v:textbox style="mso-next-textbox:#_x0000_s1034">
              <w:txbxContent>
                <w:p w:rsidR="00CB282A" w:rsidRPr="00075D2B" w:rsidRDefault="00CB282A" w:rsidP="00F222E9">
                  <w:pPr>
                    <w:spacing w:line="240" w:lineRule="auto"/>
                    <w:jc w:val="center"/>
                    <w:rPr>
                      <w:rFonts w:ascii="Times New Roman" w:hAnsi="Times New Roman"/>
                      <w:sz w:val="24"/>
                      <w:szCs w:val="24"/>
                    </w:rPr>
                  </w:pPr>
                  <w:r>
                    <w:rPr>
                      <w:rFonts w:ascii="Times New Roman" w:hAnsi="Times New Roman"/>
                      <w:sz w:val="24"/>
                      <w:szCs w:val="24"/>
                    </w:rPr>
                    <w:t xml:space="preserve"> Решение</w:t>
                  </w:r>
                  <w:r w:rsidRPr="00075D2B">
                    <w:rPr>
                      <w:rFonts w:ascii="Times New Roman" w:hAnsi="Times New Roman"/>
                      <w:sz w:val="24"/>
                      <w:szCs w:val="24"/>
                    </w:rPr>
                    <w:t xml:space="preserve"> о предоставлении муниципальной услуги</w:t>
                  </w:r>
                </w:p>
              </w:txbxContent>
            </v:textbox>
          </v:rect>
        </w:pic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0E4DA4" w:rsidP="00F222E9">
      <w:pPr>
        <w:autoSpaceDE w:val="0"/>
        <w:autoSpaceDN w:val="0"/>
        <w:adjustRightInd w:val="0"/>
        <w:spacing w:after="0" w:line="240" w:lineRule="auto"/>
        <w:ind w:firstLine="709"/>
        <w:jc w:val="right"/>
        <w:outlineLvl w:val="0"/>
        <w:rPr>
          <w:rFonts w:ascii="Times New Roman" w:hAnsi="Times New Roman"/>
          <w:sz w:val="28"/>
          <w:szCs w:val="28"/>
        </w:rPr>
      </w:pPr>
      <w:r w:rsidRPr="000E4DA4">
        <w:rPr>
          <w:rFonts w:ascii="Times New Roman" w:eastAsia="Times New Roman" w:hAnsi="Times New Roman"/>
          <w:noProof/>
          <w:sz w:val="28"/>
          <w:szCs w:val="28"/>
        </w:rPr>
        <w:pict>
          <v:shape id="_x0000_s1041" type="#_x0000_t32" style="position:absolute;left:0;text-align:left;margin-left:335.1pt;margin-top:4.2pt;width:.1pt;height:40.95pt;z-index:251674624" o:connectortype="straight">
            <v:stroke endarrow="block"/>
          </v:shape>
        </w:pict>
      </w:r>
      <w:r>
        <w:rPr>
          <w:rFonts w:ascii="Times New Roman" w:hAnsi="Times New Roman"/>
          <w:noProof/>
          <w:sz w:val="28"/>
          <w:szCs w:val="28"/>
        </w:rPr>
        <w:pict>
          <v:shape id="_x0000_s1040" type="#_x0000_t32" style="position:absolute;left:0;text-align:left;margin-left:143.15pt;margin-top:4.2pt;width:.1pt;height:40.9pt;z-index:251675648" o:connectortype="straight">
            <v:stroke endarrow="block"/>
          </v:shape>
        </w:pic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p w:rsidR="00F222E9" w:rsidRPr="00F222E9" w:rsidRDefault="000E4DA4" w:rsidP="00F222E9">
      <w:pPr>
        <w:autoSpaceDE w:val="0"/>
        <w:autoSpaceDN w:val="0"/>
        <w:adjustRightInd w:val="0"/>
        <w:spacing w:after="0" w:line="240" w:lineRule="auto"/>
        <w:ind w:firstLine="709"/>
        <w:jc w:val="right"/>
        <w:outlineLvl w:val="0"/>
        <w:rPr>
          <w:rFonts w:ascii="Times New Roman" w:hAnsi="Times New Roman"/>
          <w:sz w:val="28"/>
          <w:szCs w:val="28"/>
        </w:rPr>
      </w:pPr>
      <w:r w:rsidRPr="000E4DA4">
        <w:rPr>
          <w:rFonts w:ascii="Times New Roman" w:eastAsia="Times New Roman" w:hAnsi="Times New Roman"/>
          <w:noProof/>
          <w:sz w:val="28"/>
          <w:szCs w:val="28"/>
        </w:rPr>
        <w:pict>
          <v:rect id="_x0000_s1037" style="position:absolute;left:0;text-align:left;margin-left:118.2pt;margin-top:3.7pt;width:237pt;height:39.75pt;z-index:251676672">
            <v:textbox style="mso-next-textbox:#_x0000_s1037">
              <w:txbxContent>
                <w:p w:rsidR="00CB282A" w:rsidRPr="00075D2B" w:rsidRDefault="00CB282A" w:rsidP="00F222E9">
                  <w:pPr>
                    <w:spacing w:line="240" w:lineRule="auto"/>
                    <w:jc w:val="center"/>
                    <w:rPr>
                      <w:rFonts w:ascii="Times New Roman" w:hAnsi="Times New Roman"/>
                      <w:sz w:val="24"/>
                      <w:szCs w:val="24"/>
                    </w:rPr>
                  </w:pPr>
                  <w:r w:rsidRPr="00075D2B">
                    <w:rPr>
                      <w:rFonts w:ascii="Times New Roman" w:hAnsi="Times New Roman"/>
                      <w:sz w:val="24"/>
                      <w:szCs w:val="24"/>
                    </w:rPr>
                    <w:t>Выдача заявителю результата предоставления муниципальной услуги</w:t>
                  </w:r>
                  <w:r>
                    <w:rPr>
                      <w:rFonts w:ascii="Times New Roman" w:hAnsi="Times New Roman"/>
                      <w:sz w:val="24"/>
                      <w:szCs w:val="24"/>
                    </w:rPr>
                    <w:t xml:space="preserve"> </w:t>
                  </w:r>
                </w:p>
              </w:txbxContent>
            </v:textbox>
          </v:rect>
        </w:pict>
      </w:r>
      <w:r w:rsidRPr="000E4DA4">
        <w:rPr>
          <w:rFonts w:ascii="Times New Roman" w:eastAsia="Times New Roman" w:hAnsi="Times New Roman"/>
          <w:noProof/>
          <w:sz w:val="28"/>
          <w:szCs w:val="28"/>
        </w:rPr>
        <w:pict>
          <v:shape id="_x0000_s1039" type="#_x0000_t32" style="position:absolute;left:0;text-align:left;margin-left:143.15pt;margin-top:3.7pt;width:0;height:0;z-index:251677696" o:connectortype="straight">
            <v:stroke endarrow="block"/>
          </v:shape>
        </w:pict>
      </w:r>
    </w:p>
    <w:p w:rsidR="00F222E9" w:rsidRPr="00F222E9" w:rsidRDefault="00F222E9" w:rsidP="00F222E9">
      <w:pPr>
        <w:autoSpaceDE w:val="0"/>
        <w:autoSpaceDN w:val="0"/>
        <w:adjustRightInd w:val="0"/>
        <w:spacing w:after="0" w:line="240" w:lineRule="auto"/>
        <w:ind w:firstLine="709"/>
        <w:jc w:val="right"/>
        <w:outlineLvl w:val="0"/>
        <w:rPr>
          <w:rFonts w:ascii="Times New Roman" w:hAnsi="Times New Roman"/>
          <w:sz w:val="28"/>
          <w:szCs w:val="28"/>
        </w:rPr>
      </w:pPr>
    </w:p>
    <w:tbl>
      <w:tblPr>
        <w:tblW w:w="0" w:type="auto"/>
        <w:jc w:val="center"/>
        <w:tblInd w:w="108" w:type="dxa"/>
        <w:tblLook w:val="0000"/>
      </w:tblPr>
      <w:tblGrid>
        <w:gridCol w:w="3567"/>
        <w:gridCol w:w="2149"/>
        <w:gridCol w:w="3746"/>
      </w:tblGrid>
      <w:tr w:rsidR="00F222E9" w:rsidRPr="00F222E9" w:rsidTr="007F7168">
        <w:trPr>
          <w:jc w:val="center"/>
        </w:trPr>
        <w:tc>
          <w:tcPr>
            <w:tcW w:w="3567" w:type="dxa"/>
            <w:tcBorders>
              <w:top w:val="nil"/>
              <w:left w:val="nil"/>
              <w:bottom w:val="nil"/>
              <w:right w:val="nil"/>
            </w:tcBorders>
          </w:tcPr>
          <w:p w:rsidR="00F222E9" w:rsidRPr="00F222E9" w:rsidRDefault="00F222E9" w:rsidP="00A67F13">
            <w:pPr>
              <w:tabs>
                <w:tab w:val="left" w:pos="305"/>
                <w:tab w:val="left" w:pos="590"/>
              </w:tabs>
              <w:spacing w:after="0"/>
              <w:jc w:val="center"/>
              <w:rPr>
                <w:rFonts w:ascii="Times New Roman" w:hAnsi="Times New Roman"/>
                <w:b/>
                <w:bCs/>
                <w:sz w:val="28"/>
                <w:szCs w:val="28"/>
              </w:rPr>
            </w:pPr>
            <w:r w:rsidRPr="00F222E9">
              <w:rPr>
                <w:rFonts w:ascii="Times New Roman" w:hAnsi="Times New Roman"/>
                <w:b/>
                <w:bCs/>
                <w:sz w:val="28"/>
                <w:szCs w:val="28"/>
              </w:rPr>
              <w:t xml:space="preserve">«Изьва» </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муниципальнöй районса</w:t>
            </w:r>
          </w:p>
          <w:p w:rsidR="00F222E9" w:rsidRPr="00F222E9" w:rsidRDefault="00F222E9" w:rsidP="00A67F13">
            <w:pPr>
              <w:spacing w:after="0"/>
              <w:jc w:val="center"/>
              <w:rPr>
                <w:rFonts w:ascii="Times New Roman" w:hAnsi="Times New Roman"/>
                <w:b/>
                <w:bCs/>
                <w:sz w:val="28"/>
                <w:szCs w:val="28"/>
              </w:rPr>
            </w:pPr>
            <w:r w:rsidRPr="00F222E9">
              <w:rPr>
                <w:rFonts w:ascii="Times New Roman" w:hAnsi="Times New Roman"/>
                <w:b/>
                <w:bCs/>
                <w:sz w:val="28"/>
                <w:szCs w:val="28"/>
              </w:rPr>
              <w:t>администрация</w:t>
            </w:r>
          </w:p>
          <w:p w:rsidR="00F222E9" w:rsidRPr="00F222E9" w:rsidRDefault="00F222E9" w:rsidP="00A67F13">
            <w:pPr>
              <w:widowControl w:val="0"/>
              <w:suppressAutoHyphens/>
              <w:spacing w:after="0"/>
              <w:jc w:val="center"/>
              <w:rPr>
                <w:rFonts w:ascii="Times New Roman" w:hAnsi="Times New Roman"/>
                <w:b/>
                <w:bCs/>
                <w:sz w:val="28"/>
                <w:szCs w:val="28"/>
              </w:rPr>
            </w:pPr>
          </w:p>
        </w:tc>
        <w:tc>
          <w:tcPr>
            <w:tcW w:w="2149" w:type="dxa"/>
            <w:tcBorders>
              <w:top w:val="nil"/>
              <w:left w:val="nil"/>
              <w:bottom w:val="nil"/>
              <w:right w:val="nil"/>
            </w:tcBorders>
          </w:tcPr>
          <w:p w:rsidR="00F222E9" w:rsidRPr="00F222E9" w:rsidRDefault="00F222E9" w:rsidP="00A67F13">
            <w:pPr>
              <w:widowControl w:val="0"/>
              <w:suppressAutoHyphens/>
              <w:spacing w:after="0"/>
              <w:jc w:val="center"/>
              <w:rPr>
                <w:rFonts w:ascii="Times New Roman" w:hAnsi="Times New Roman"/>
                <w:b/>
                <w:bCs/>
                <w:sz w:val="28"/>
                <w:szCs w:val="28"/>
              </w:rPr>
            </w:pPr>
            <w:r w:rsidRPr="00F222E9">
              <w:rPr>
                <w:rFonts w:ascii="Times New Roman" w:hAnsi="Times New Roman"/>
                <w:b/>
                <w:noProof/>
                <w:sz w:val="28"/>
                <w:szCs w:val="28"/>
                <w:lang w:eastAsia="ru-RU"/>
              </w:rPr>
              <w:drawing>
                <wp:inline distT="0" distB="0" distL="0" distR="0">
                  <wp:extent cx="518795" cy="642620"/>
                  <wp:effectExtent l="19050" t="0" r="0" b="0"/>
                  <wp:docPr id="4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30" cstate="print"/>
                          <a:srcRect/>
                          <a:stretch>
                            <a:fillRect/>
                          </a:stretch>
                        </pic:blipFill>
                        <pic:spPr bwMode="auto">
                          <a:xfrm>
                            <a:off x="0" y="0"/>
                            <a:ext cx="518795" cy="642620"/>
                          </a:xfrm>
                          <a:prstGeom prst="rect">
                            <a:avLst/>
                          </a:prstGeom>
                          <a:noFill/>
                          <a:ln w="9525">
                            <a:noFill/>
                            <a:miter lim="800000"/>
                            <a:headEnd/>
                            <a:tailEnd/>
                          </a:ln>
                        </pic:spPr>
                      </pic:pic>
                    </a:graphicData>
                  </a:graphic>
                </wp:inline>
              </w:drawing>
            </w:r>
          </w:p>
          <w:p w:rsidR="00F222E9" w:rsidRPr="00F222E9" w:rsidRDefault="00F222E9" w:rsidP="00A67F13">
            <w:pPr>
              <w:widowControl w:val="0"/>
              <w:suppressAutoHyphens/>
              <w:spacing w:after="0"/>
              <w:jc w:val="center"/>
              <w:rPr>
                <w:rFonts w:ascii="Times New Roman" w:hAnsi="Times New Roman"/>
                <w:b/>
                <w:bCs/>
                <w:sz w:val="28"/>
                <w:szCs w:val="28"/>
              </w:rPr>
            </w:pPr>
          </w:p>
          <w:p w:rsidR="00F222E9" w:rsidRPr="00F222E9" w:rsidRDefault="00F222E9" w:rsidP="00A67F13">
            <w:pPr>
              <w:widowControl w:val="0"/>
              <w:suppressAutoHyphens/>
              <w:spacing w:after="0"/>
              <w:jc w:val="center"/>
              <w:rPr>
                <w:rFonts w:ascii="Times New Roman" w:hAnsi="Times New Roman"/>
                <w:b/>
                <w:bCs/>
                <w:sz w:val="28"/>
                <w:szCs w:val="28"/>
              </w:rPr>
            </w:pPr>
          </w:p>
          <w:p w:rsidR="00F222E9" w:rsidRPr="00F222E9" w:rsidRDefault="00F222E9" w:rsidP="00A67F13">
            <w:pPr>
              <w:widowControl w:val="0"/>
              <w:suppressAutoHyphens/>
              <w:spacing w:after="0"/>
              <w:jc w:val="center"/>
              <w:rPr>
                <w:rFonts w:ascii="Times New Roman" w:hAnsi="Times New Roman"/>
                <w:b/>
                <w:bCs/>
                <w:sz w:val="28"/>
                <w:szCs w:val="28"/>
              </w:rPr>
            </w:pPr>
          </w:p>
          <w:p w:rsidR="00F222E9" w:rsidRPr="00F222E9" w:rsidRDefault="00F222E9" w:rsidP="00A67F13">
            <w:pPr>
              <w:widowControl w:val="0"/>
              <w:suppressAutoHyphens/>
              <w:spacing w:after="0"/>
              <w:jc w:val="center"/>
              <w:rPr>
                <w:rFonts w:ascii="Times New Roman" w:hAnsi="Times New Roman"/>
                <w:b/>
                <w:bCs/>
                <w:sz w:val="28"/>
                <w:szCs w:val="28"/>
              </w:rPr>
            </w:pPr>
          </w:p>
        </w:tc>
        <w:tc>
          <w:tcPr>
            <w:tcW w:w="3746" w:type="dxa"/>
            <w:tcBorders>
              <w:top w:val="nil"/>
              <w:left w:val="nil"/>
              <w:bottom w:val="nil"/>
              <w:right w:val="nil"/>
            </w:tcBorders>
          </w:tcPr>
          <w:p w:rsidR="00F222E9" w:rsidRPr="00F222E9" w:rsidRDefault="00F222E9" w:rsidP="00A67F13">
            <w:pPr>
              <w:widowControl w:val="0"/>
              <w:suppressAutoHyphens/>
              <w:spacing w:after="0"/>
              <w:jc w:val="center"/>
              <w:rPr>
                <w:rFonts w:ascii="Times New Roman" w:hAnsi="Times New Roman"/>
                <w:b/>
                <w:bCs/>
                <w:sz w:val="28"/>
                <w:szCs w:val="28"/>
              </w:rPr>
            </w:pPr>
            <w:r w:rsidRPr="00F222E9">
              <w:rPr>
                <w:rFonts w:ascii="Times New Roman" w:hAnsi="Times New Roman"/>
                <w:b/>
                <w:bCs/>
                <w:sz w:val="28"/>
                <w:szCs w:val="28"/>
              </w:rPr>
              <w:t>Администрация</w:t>
            </w:r>
          </w:p>
          <w:p w:rsidR="00F222E9" w:rsidRPr="00F222E9" w:rsidRDefault="00F222E9" w:rsidP="00A67F13">
            <w:pPr>
              <w:widowControl w:val="0"/>
              <w:suppressAutoHyphens/>
              <w:spacing w:after="0"/>
              <w:jc w:val="center"/>
              <w:rPr>
                <w:rFonts w:ascii="Times New Roman" w:hAnsi="Times New Roman"/>
                <w:b/>
                <w:bCs/>
                <w:sz w:val="28"/>
                <w:szCs w:val="28"/>
              </w:rPr>
            </w:pPr>
            <w:r w:rsidRPr="00F222E9">
              <w:rPr>
                <w:rFonts w:ascii="Times New Roman" w:hAnsi="Times New Roman"/>
                <w:b/>
                <w:bCs/>
                <w:sz w:val="28"/>
                <w:szCs w:val="28"/>
              </w:rPr>
              <w:t>муниципального района</w:t>
            </w:r>
          </w:p>
          <w:p w:rsidR="00F222E9" w:rsidRPr="00F222E9" w:rsidRDefault="00F222E9" w:rsidP="00A67F13">
            <w:pPr>
              <w:widowControl w:val="0"/>
              <w:suppressAutoHyphens/>
              <w:spacing w:after="0"/>
              <w:jc w:val="center"/>
              <w:rPr>
                <w:rFonts w:ascii="Times New Roman" w:hAnsi="Times New Roman"/>
                <w:b/>
                <w:bCs/>
                <w:sz w:val="28"/>
                <w:szCs w:val="28"/>
              </w:rPr>
            </w:pPr>
            <w:r w:rsidRPr="00F222E9">
              <w:rPr>
                <w:rFonts w:ascii="Times New Roman" w:hAnsi="Times New Roman"/>
                <w:b/>
                <w:bCs/>
                <w:sz w:val="28"/>
                <w:szCs w:val="28"/>
              </w:rPr>
              <w:t>«Ижемский»</w:t>
            </w:r>
          </w:p>
          <w:p w:rsidR="00F222E9" w:rsidRPr="00F222E9" w:rsidRDefault="00F222E9" w:rsidP="00A67F13">
            <w:pPr>
              <w:spacing w:after="0"/>
              <w:rPr>
                <w:rFonts w:ascii="Times New Roman" w:hAnsi="Times New Roman"/>
                <w:sz w:val="28"/>
                <w:szCs w:val="28"/>
              </w:rPr>
            </w:pPr>
          </w:p>
          <w:p w:rsidR="00F222E9" w:rsidRPr="00F222E9" w:rsidRDefault="00F222E9" w:rsidP="00A67F13">
            <w:pPr>
              <w:spacing w:after="0"/>
              <w:rPr>
                <w:rFonts w:ascii="Times New Roman" w:hAnsi="Times New Roman"/>
                <w:sz w:val="28"/>
                <w:szCs w:val="28"/>
              </w:rPr>
            </w:pPr>
          </w:p>
          <w:p w:rsidR="00F222E9" w:rsidRPr="00F222E9" w:rsidRDefault="00F222E9" w:rsidP="00A67F13">
            <w:pPr>
              <w:spacing w:after="0"/>
              <w:jc w:val="center"/>
              <w:rPr>
                <w:rFonts w:ascii="Times New Roman" w:hAnsi="Times New Roman"/>
                <w:sz w:val="28"/>
                <w:szCs w:val="28"/>
              </w:rPr>
            </w:pPr>
          </w:p>
        </w:tc>
      </w:tr>
    </w:tbl>
    <w:p w:rsidR="00F222E9" w:rsidRPr="00F222E9" w:rsidRDefault="00F222E9" w:rsidP="00F222E9">
      <w:pPr>
        <w:keepNext/>
        <w:spacing w:after="0"/>
        <w:jc w:val="center"/>
        <w:outlineLvl w:val="0"/>
        <w:rPr>
          <w:rFonts w:ascii="Times New Roman" w:hAnsi="Times New Roman"/>
          <w:b/>
          <w:bCs/>
          <w:sz w:val="28"/>
          <w:szCs w:val="28"/>
        </w:rPr>
      </w:pPr>
      <w:r w:rsidRPr="00F222E9">
        <w:rPr>
          <w:rFonts w:ascii="Times New Roman" w:hAnsi="Times New Roman"/>
          <w:b/>
          <w:bCs/>
          <w:sz w:val="28"/>
          <w:szCs w:val="28"/>
        </w:rPr>
        <w:t>Ш У Ö М</w:t>
      </w:r>
    </w:p>
    <w:p w:rsidR="00F222E9" w:rsidRPr="00F222E9" w:rsidRDefault="00F222E9" w:rsidP="00F222E9">
      <w:pPr>
        <w:spacing w:after="0"/>
        <w:jc w:val="center"/>
        <w:rPr>
          <w:rFonts w:ascii="Times New Roman" w:hAnsi="Times New Roman"/>
          <w:b/>
          <w:bCs/>
          <w:sz w:val="28"/>
          <w:szCs w:val="28"/>
        </w:rPr>
      </w:pPr>
      <w:r w:rsidRPr="00F222E9">
        <w:rPr>
          <w:rFonts w:ascii="Times New Roman" w:hAnsi="Times New Roman"/>
          <w:b/>
          <w:bCs/>
          <w:sz w:val="28"/>
          <w:szCs w:val="28"/>
        </w:rPr>
        <w:t>П О С Т А Н О В Л Е Н И Е</w:t>
      </w:r>
    </w:p>
    <w:p w:rsidR="00F222E9" w:rsidRPr="00F222E9" w:rsidRDefault="00F222E9" w:rsidP="00F222E9">
      <w:pPr>
        <w:spacing w:after="0"/>
        <w:ind w:left="567" w:hanging="567"/>
        <w:rPr>
          <w:rFonts w:ascii="Times New Roman" w:hAnsi="Times New Roman"/>
          <w:sz w:val="28"/>
          <w:szCs w:val="28"/>
        </w:rPr>
      </w:pPr>
      <w:r w:rsidRPr="00F222E9">
        <w:rPr>
          <w:rFonts w:ascii="Times New Roman" w:hAnsi="Times New Roman"/>
          <w:sz w:val="28"/>
          <w:szCs w:val="28"/>
        </w:rPr>
        <w:t xml:space="preserve">от  20 октября 2017 года                                                                                №  878 </w:t>
      </w:r>
    </w:p>
    <w:p w:rsidR="00F222E9" w:rsidRPr="00F222E9" w:rsidRDefault="00F222E9" w:rsidP="00F222E9">
      <w:pPr>
        <w:spacing w:after="0"/>
        <w:rPr>
          <w:rFonts w:ascii="Times New Roman" w:hAnsi="Times New Roman"/>
          <w:sz w:val="28"/>
          <w:szCs w:val="28"/>
        </w:rPr>
      </w:pPr>
      <w:r w:rsidRPr="00F222E9">
        <w:rPr>
          <w:rFonts w:ascii="Times New Roman" w:hAnsi="Times New Roman"/>
          <w:sz w:val="28"/>
          <w:szCs w:val="28"/>
        </w:rPr>
        <w:t>Республика Коми, Ижемский район, с. Ижма</w:t>
      </w: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sz w:val="28"/>
          <w:szCs w:val="28"/>
        </w:rPr>
        <w:t>Об организации проведения на территории муниципального образования муниципального района «Ижемский» мероприятий по отлову и содержанию безнадзорных животных</w:t>
      </w:r>
    </w:p>
    <w:p w:rsidR="00F222E9" w:rsidRPr="00F222E9" w:rsidRDefault="00F222E9" w:rsidP="00F222E9">
      <w:pPr>
        <w:spacing w:after="0"/>
        <w:ind w:firstLine="708"/>
        <w:jc w:val="both"/>
        <w:rPr>
          <w:rFonts w:ascii="Times New Roman" w:eastAsiaTheme="minorHAnsi" w:hAnsi="Times New Roman"/>
          <w:sz w:val="28"/>
          <w:szCs w:val="28"/>
        </w:rPr>
      </w:pPr>
      <w:r w:rsidRPr="00F222E9">
        <w:rPr>
          <w:rFonts w:ascii="Times New Roman" w:eastAsiaTheme="minorHAnsi" w:hAnsi="Times New Roman"/>
          <w:sz w:val="28"/>
          <w:szCs w:val="28"/>
        </w:rPr>
        <w:t>В соответствии с Гражданским кодексом Российской Федерации, Федеральным законом от 30 марта 1999 г. № 52-ФЗ «О санитарно-эпидемиологическом благополучии населения», Законом Республики Коми от 1 декабря 2015 г. № 115-РЗ «О наделении органов местного самоуправления в Республике Коми отдельными государственными полномочиями Республики Коми»</w:t>
      </w:r>
      <w:r w:rsidRPr="00F222E9">
        <w:rPr>
          <w:rFonts w:ascii="Times New Roman" w:eastAsiaTheme="minorHAnsi" w:hAnsi="Times New Roman"/>
          <w:i/>
          <w:sz w:val="28"/>
          <w:szCs w:val="28"/>
        </w:rPr>
        <w:t xml:space="preserve"> </w:t>
      </w:r>
      <w:r w:rsidRPr="00F222E9">
        <w:rPr>
          <w:rFonts w:ascii="Times New Roman" w:eastAsiaTheme="minorHAnsi" w:hAnsi="Times New Roman"/>
          <w:sz w:val="28"/>
          <w:szCs w:val="28"/>
        </w:rPr>
        <w:t>и санитарными и ветеринарными нормами и правилами</w:t>
      </w:r>
    </w:p>
    <w:p w:rsidR="00F222E9" w:rsidRPr="00F222E9" w:rsidRDefault="00F222E9" w:rsidP="00F222E9">
      <w:pPr>
        <w:spacing w:after="0"/>
        <w:jc w:val="both"/>
        <w:rPr>
          <w:rFonts w:ascii="Times New Roman" w:hAnsi="Times New Roman"/>
          <w:sz w:val="28"/>
          <w:szCs w:val="28"/>
        </w:rPr>
      </w:pPr>
      <w:r w:rsidRPr="00F222E9">
        <w:rPr>
          <w:rFonts w:ascii="Times New Roman" w:hAnsi="Times New Roman"/>
          <w:sz w:val="28"/>
          <w:szCs w:val="28"/>
        </w:rPr>
        <w:t xml:space="preserve">         </w:t>
      </w:r>
    </w:p>
    <w:p w:rsidR="00F222E9" w:rsidRPr="00F222E9" w:rsidRDefault="00F222E9" w:rsidP="00F222E9">
      <w:pPr>
        <w:tabs>
          <w:tab w:val="left" w:pos="180"/>
          <w:tab w:val="left" w:pos="360"/>
          <w:tab w:val="left" w:pos="540"/>
        </w:tabs>
        <w:spacing w:after="0"/>
        <w:jc w:val="center"/>
        <w:rPr>
          <w:rFonts w:ascii="Times New Roman" w:hAnsi="Times New Roman"/>
          <w:sz w:val="28"/>
          <w:szCs w:val="28"/>
        </w:rPr>
      </w:pPr>
    </w:p>
    <w:p w:rsidR="00F222E9" w:rsidRPr="00F222E9" w:rsidRDefault="00F222E9" w:rsidP="00F222E9">
      <w:pPr>
        <w:tabs>
          <w:tab w:val="left" w:pos="180"/>
          <w:tab w:val="left" w:pos="360"/>
          <w:tab w:val="left" w:pos="540"/>
        </w:tabs>
        <w:spacing w:after="0"/>
        <w:jc w:val="center"/>
        <w:rPr>
          <w:rFonts w:ascii="Times New Roman" w:hAnsi="Times New Roman"/>
          <w:sz w:val="28"/>
          <w:szCs w:val="28"/>
        </w:rPr>
      </w:pPr>
    </w:p>
    <w:p w:rsidR="00F222E9" w:rsidRPr="00F222E9" w:rsidRDefault="00F222E9" w:rsidP="00F222E9">
      <w:pPr>
        <w:tabs>
          <w:tab w:val="left" w:pos="180"/>
          <w:tab w:val="left" w:pos="360"/>
          <w:tab w:val="left" w:pos="540"/>
        </w:tabs>
        <w:spacing w:after="0"/>
        <w:jc w:val="center"/>
        <w:rPr>
          <w:rFonts w:ascii="Times New Roman" w:hAnsi="Times New Roman"/>
          <w:sz w:val="28"/>
          <w:szCs w:val="28"/>
        </w:rPr>
      </w:pPr>
      <w:r w:rsidRPr="00F222E9">
        <w:rPr>
          <w:rFonts w:ascii="Times New Roman" w:hAnsi="Times New Roman"/>
          <w:sz w:val="28"/>
          <w:szCs w:val="28"/>
        </w:rPr>
        <w:t>Администрация муниципального района «Ижемский»</w:t>
      </w:r>
    </w:p>
    <w:p w:rsidR="00F222E9" w:rsidRPr="00F222E9" w:rsidRDefault="00F222E9" w:rsidP="00F222E9">
      <w:pPr>
        <w:spacing w:after="0"/>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sz w:val="28"/>
          <w:szCs w:val="28"/>
        </w:rPr>
        <w:t>П О С Т А Н О В Л Я Е Т:</w:t>
      </w:r>
    </w:p>
    <w:p w:rsidR="00F222E9" w:rsidRPr="00F222E9" w:rsidRDefault="00F222E9" w:rsidP="00F222E9">
      <w:pPr>
        <w:widowControl w:val="0"/>
        <w:autoSpaceDE w:val="0"/>
        <w:autoSpaceDN w:val="0"/>
        <w:adjustRightInd w:val="0"/>
        <w:spacing w:after="0"/>
        <w:ind w:firstLine="540"/>
        <w:rPr>
          <w:rFonts w:ascii="Times New Roman" w:eastAsiaTheme="minorHAnsi" w:hAnsi="Times New Roman"/>
          <w:sz w:val="28"/>
          <w:szCs w:val="28"/>
        </w:rPr>
      </w:pPr>
      <w:r w:rsidRPr="00F222E9">
        <w:rPr>
          <w:rFonts w:ascii="Times New Roman" w:hAnsi="Times New Roman"/>
          <w:sz w:val="28"/>
          <w:szCs w:val="28"/>
        </w:rPr>
        <w:t xml:space="preserve"> 1. </w:t>
      </w:r>
      <w:r w:rsidRPr="00F222E9">
        <w:rPr>
          <w:rFonts w:ascii="Times New Roman" w:eastAsiaTheme="minorHAnsi" w:hAnsi="Times New Roman"/>
          <w:sz w:val="28"/>
          <w:szCs w:val="28"/>
        </w:rPr>
        <w:t>Утвердить:</w:t>
      </w:r>
    </w:p>
    <w:p w:rsidR="00F222E9" w:rsidRPr="00F222E9" w:rsidRDefault="00F222E9" w:rsidP="00A41F3F">
      <w:pPr>
        <w:pStyle w:val="a7"/>
        <w:numPr>
          <w:ilvl w:val="0"/>
          <w:numId w:val="38"/>
        </w:numPr>
        <w:tabs>
          <w:tab w:val="left" w:pos="567"/>
          <w:tab w:val="left" w:pos="851"/>
          <w:tab w:val="left" w:pos="993"/>
        </w:tabs>
        <w:autoSpaceDE w:val="0"/>
        <w:autoSpaceDN w:val="0"/>
        <w:adjustRightInd w:val="0"/>
        <w:ind w:left="0" w:firstLine="709"/>
        <w:jc w:val="both"/>
        <w:rPr>
          <w:rFonts w:eastAsiaTheme="minorHAnsi"/>
          <w:sz w:val="28"/>
          <w:szCs w:val="28"/>
        </w:rPr>
      </w:pPr>
      <w:r w:rsidRPr="00F222E9">
        <w:rPr>
          <w:rFonts w:eastAsiaTheme="minorHAnsi"/>
          <w:sz w:val="28"/>
          <w:szCs w:val="28"/>
        </w:rPr>
        <w:t>Инструкцию по отлову безнадзорных животных на территории муниципального образования муниципального района «Ижемский» согласно приложению № 1 к настоящему постановлению;</w:t>
      </w:r>
    </w:p>
    <w:p w:rsidR="00F222E9" w:rsidRPr="00F222E9" w:rsidRDefault="00F222E9" w:rsidP="00A41F3F">
      <w:pPr>
        <w:pStyle w:val="a7"/>
        <w:numPr>
          <w:ilvl w:val="0"/>
          <w:numId w:val="38"/>
        </w:numPr>
        <w:tabs>
          <w:tab w:val="left" w:pos="567"/>
          <w:tab w:val="left" w:pos="851"/>
          <w:tab w:val="left" w:pos="993"/>
        </w:tabs>
        <w:autoSpaceDE w:val="0"/>
        <w:autoSpaceDN w:val="0"/>
        <w:adjustRightInd w:val="0"/>
        <w:ind w:left="0" w:firstLine="709"/>
        <w:jc w:val="both"/>
        <w:rPr>
          <w:rFonts w:eastAsiaTheme="minorHAnsi"/>
          <w:sz w:val="28"/>
          <w:szCs w:val="28"/>
        </w:rPr>
      </w:pPr>
      <w:r w:rsidRPr="00F222E9">
        <w:rPr>
          <w:rFonts w:eastAsiaTheme="minorHAnsi"/>
          <w:sz w:val="28"/>
          <w:szCs w:val="28"/>
        </w:rPr>
        <w:t>Инструкцию по транспортировке безнадзорных животных на территории муниципального образования муниципального района «Ижемский» согласно приложению № 2 к настоящему постановлению;</w:t>
      </w:r>
    </w:p>
    <w:p w:rsidR="00F222E9" w:rsidRPr="00F222E9" w:rsidRDefault="00F222E9" w:rsidP="00A41F3F">
      <w:pPr>
        <w:pStyle w:val="a7"/>
        <w:numPr>
          <w:ilvl w:val="0"/>
          <w:numId w:val="38"/>
        </w:numPr>
        <w:tabs>
          <w:tab w:val="left" w:pos="567"/>
          <w:tab w:val="left" w:pos="851"/>
          <w:tab w:val="left" w:pos="993"/>
        </w:tabs>
        <w:autoSpaceDE w:val="0"/>
        <w:autoSpaceDN w:val="0"/>
        <w:adjustRightInd w:val="0"/>
        <w:ind w:left="0" w:firstLine="709"/>
        <w:jc w:val="both"/>
        <w:rPr>
          <w:rFonts w:eastAsiaTheme="minorHAnsi"/>
          <w:sz w:val="28"/>
          <w:szCs w:val="28"/>
        </w:rPr>
      </w:pPr>
      <w:r w:rsidRPr="00F222E9">
        <w:rPr>
          <w:rFonts w:eastAsiaTheme="minorHAnsi"/>
          <w:sz w:val="28"/>
          <w:szCs w:val="28"/>
        </w:rPr>
        <w:t>Порядок организации деятельности приютов для безнадзорных животных на территории муниципального образования муниципального района «Ижемский» согласно приложению № 3 к настоящему постановлению;</w:t>
      </w:r>
    </w:p>
    <w:p w:rsidR="00F222E9" w:rsidRPr="00F222E9" w:rsidRDefault="00F222E9" w:rsidP="00A41F3F">
      <w:pPr>
        <w:pStyle w:val="a7"/>
        <w:numPr>
          <w:ilvl w:val="0"/>
          <w:numId w:val="38"/>
        </w:numPr>
        <w:tabs>
          <w:tab w:val="left" w:pos="567"/>
          <w:tab w:val="left" w:pos="851"/>
          <w:tab w:val="left" w:pos="993"/>
        </w:tabs>
        <w:autoSpaceDE w:val="0"/>
        <w:autoSpaceDN w:val="0"/>
        <w:adjustRightInd w:val="0"/>
        <w:ind w:left="0" w:firstLine="709"/>
        <w:jc w:val="both"/>
        <w:rPr>
          <w:rFonts w:eastAsiaTheme="minorHAnsi"/>
          <w:sz w:val="28"/>
          <w:szCs w:val="28"/>
        </w:rPr>
      </w:pPr>
      <w:r w:rsidRPr="00F222E9">
        <w:rPr>
          <w:rFonts w:eastAsiaTheme="minorHAnsi"/>
          <w:sz w:val="28"/>
          <w:szCs w:val="28"/>
        </w:rPr>
        <w:lastRenderedPageBreak/>
        <w:t>Порядок возврата отловленных животных их владельцам на территории муниципального образования муниципального района «Ижемский» согласно приложению № 4 к настоящему постановлению;</w:t>
      </w:r>
    </w:p>
    <w:p w:rsidR="00F222E9" w:rsidRPr="00F222E9" w:rsidRDefault="00F222E9" w:rsidP="00A41F3F">
      <w:pPr>
        <w:pStyle w:val="a7"/>
        <w:numPr>
          <w:ilvl w:val="0"/>
          <w:numId w:val="38"/>
        </w:numPr>
        <w:tabs>
          <w:tab w:val="left" w:pos="567"/>
          <w:tab w:val="left" w:pos="851"/>
          <w:tab w:val="left" w:pos="993"/>
        </w:tabs>
        <w:autoSpaceDE w:val="0"/>
        <w:autoSpaceDN w:val="0"/>
        <w:adjustRightInd w:val="0"/>
        <w:ind w:left="0" w:firstLine="709"/>
        <w:jc w:val="both"/>
        <w:rPr>
          <w:rFonts w:eastAsiaTheme="minorHAnsi"/>
          <w:sz w:val="28"/>
          <w:szCs w:val="28"/>
        </w:rPr>
      </w:pPr>
      <w:r w:rsidRPr="00F222E9">
        <w:rPr>
          <w:rFonts w:eastAsiaTheme="minorHAnsi"/>
          <w:sz w:val="28"/>
          <w:szCs w:val="28"/>
        </w:rPr>
        <w:t>Порядок проведения мониторинга по определению количества безнадзорных животных на территории муниципального образования муниципального района «Ижемский» согласно приложению № 5 к настоящему постановлению.</w:t>
      </w:r>
    </w:p>
    <w:p w:rsidR="00F222E9" w:rsidRPr="00F222E9" w:rsidRDefault="00F222E9" w:rsidP="00F222E9">
      <w:pPr>
        <w:widowControl w:val="0"/>
        <w:autoSpaceDE w:val="0"/>
        <w:autoSpaceDN w:val="0"/>
        <w:adjustRightInd w:val="0"/>
        <w:spacing w:after="0"/>
        <w:ind w:firstLine="540"/>
        <w:jc w:val="both"/>
        <w:rPr>
          <w:rFonts w:ascii="Times New Roman" w:hAnsi="Times New Roman"/>
          <w:sz w:val="28"/>
          <w:szCs w:val="28"/>
        </w:rPr>
      </w:pPr>
      <w:r w:rsidRPr="00F222E9">
        <w:rPr>
          <w:rFonts w:ascii="Times New Roman" w:hAnsi="Times New Roman"/>
          <w:sz w:val="28"/>
          <w:szCs w:val="28"/>
        </w:rPr>
        <w:t>2. Признать утратившим силу постановление администрации муниципального района «Ижемский» от 14 октября 2014 года № 942 «Об утверждении порядка отлова и содержания безнадзорных животных на территории муниципального района «Ижемский».</w:t>
      </w:r>
    </w:p>
    <w:p w:rsidR="00F222E9" w:rsidRPr="00F222E9" w:rsidRDefault="00F222E9" w:rsidP="00F222E9">
      <w:pPr>
        <w:widowControl w:val="0"/>
        <w:autoSpaceDE w:val="0"/>
        <w:autoSpaceDN w:val="0"/>
        <w:adjustRightInd w:val="0"/>
        <w:spacing w:after="0"/>
        <w:ind w:firstLine="540"/>
        <w:jc w:val="both"/>
        <w:rPr>
          <w:rFonts w:ascii="Times New Roman" w:eastAsiaTheme="minorHAnsi" w:hAnsi="Times New Roman"/>
          <w:sz w:val="28"/>
          <w:szCs w:val="28"/>
        </w:rPr>
      </w:pPr>
      <w:r w:rsidRPr="00F222E9">
        <w:rPr>
          <w:rFonts w:ascii="Times New Roman" w:hAnsi="Times New Roman"/>
          <w:sz w:val="28"/>
          <w:szCs w:val="28"/>
        </w:rPr>
        <w:t xml:space="preserve">3. </w:t>
      </w:r>
      <w:r w:rsidRPr="00F222E9">
        <w:rPr>
          <w:rFonts w:ascii="Times New Roman" w:eastAsiaTheme="minorHAnsi" w:hAnsi="Times New Roman"/>
          <w:sz w:val="28"/>
          <w:szCs w:val="28"/>
        </w:rPr>
        <w:t>Контроль за исполнением данного постановления возложить на заместителя руководителя администрации муниципального района «Ижемский» Попова Ф.А.</w:t>
      </w:r>
    </w:p>
    <w:p w:rsidR="00F222E9" w:rsidRPr="00F222E9" w:rsidRDefault="00F222E9" w:rsidP="00F222E9">
      <w:pPr>
        <w:widowControl w:val="0"/>
        <w:autoSpaceDE w:val="0"/>
        <w:autoSpaceDN w:val="0"/>
        <w:adjustRightInd w:val="0"/>
        <w:spacing w:after="0"/>
        <w:ind w:firstLine="540"/>
        <w:jc w:val="both"/>
        <w:rPr>
          <w:rFonts w:ascii="Times New Roman" w:eastAsiaTheme="minorHAnsi" w:hAnsi="Times New Roman"/>
          <w:sz w:val="28"/>
          <w:szCs w:val="28"/>
        </w:rPr>
      </w:pPr>
      <w:r w:rsidRPr="00F222E9">
        <w:rPr>
          <w:rFonts w:ascii="Times New Roman" w:eastAsiaTheme="minorHAnsi" w:hAnsi="Times New Roman"/>
          <w:sz w:val="28"/>
          <w:szCs w:val="28"/>
        </w:rPr>
        <w:t>4. Разместить настоящее постановление на официальном сайте администрации муниципального района «Ижемский».</w:t>
      </w:r>
    </w:p>
    <w:p w:rsidR="00F222E9" w:rsidRPr="00F222E9" w:rsidRDefault="00F222E9" w:rsidP="00F222E9">
      <w:pPr>
        <w:widowControl w:val="0"/>
        <w:autoSpaceDE w:val="0"/>
        <w:autoSpaceDN w:val="0"/>
        <w:adjustRightInd w:val="0"/>
        <w:spacing w:after="0"/>
        <w:ind w:firstLine="540"/>
        <w:jc w:val="both"/>
        <w:rPr>
          <w:rFonts w:ascii="Times New Roman" w:hAnsi="Times New Roman"/>
          <w:sz w:val="28"/>
          <w:szCs w:val="28"/>
        </w:rPr>
      </w:pPr>
      <w:r w:rsidRPr="00F222E9">
        <w:rPr>
          <w:rFonts w:ascii="Times New Roman" w:eastAsiaTheme="minorHAnsi" w:hAnsi="Times New Roman"/>
          <w:sz w:val="28"/>
          <w:szCs w:val="28"/>
        </w:rPr>
        <w:t xml:space="preserve">5. Настоящее постановление вступает в силу с даты официального опубликования. </w:t>
      </w:r>
    </w:p>
    <w:p w:rsidR="00F222E9" w:rsidRPr="00F222E9" w:rsidRDefault="00F222E9" w:rsidP="00F222E9">
      <w:pPr>
        <w:tabs>
          <w:tab w:val="left" w:pos="540"/>
        </w:tabs>
        <w:spacing w:after="0"/>
        <w:jc w:val="both"/>
        <w:rPr>
          <w:rFonts w:ascii="Times New Roman" w:hAnsi="Times New Roman"/>
          <w:sz w:val="28"/>
          <w:szCs w:val="28"/>
        </w:rPr>
      </w:pPr>
      <w:r w:rsidRPr="00F222E9">
        <w:rPr>
          <w:rFonts w:ascii="Times New Roman" w:hAnsi="Times New Roman"/>
          <w:sz w:val="28"/>
          <w:szCs w:val="28"/>
        </w:rPr>
        <w:t xml:space="preserve">     </w:t>
      </w:r>
    </w:p>
    <w:p w:rsidR="00F222E9" w:rsidRPr="00F222E9" w:rsidRDefault="00F222E9" w:rsidP="00F222E9">
      <w:pPr>
        <w:tabs>
          <w:tab w:val="left" w:pos="540"/>
        </w:tabs>
        <w:spacing w:after="0"/>
        <w:jc w:val="both"/>
        <w:rPr>
          <w:rFonts w:ascii="Times New Roman" w:hAnsi="Times New Roman"/>
          <w:sz w:val="28"/>
          <w:szCs w:val="28"/>
        </w:rPr>
      </w:pPr>
    </w:p>
    <w:p w:rsidR="00F222E9" w:rsidRPr="00F222E9" w:rsidRDefault="00F222E9" w:rsidP="00F222E9">
      <w:pPr>
        <w:tabs>
          <w:tab w:val="left" w:pos="540"/>
        </w:tabs>
        <w:spacing w:after="0"/>
        <w:jc w:val="both"/>
        <w:rPr>
          <w:rFonts w:ascii="Times New Roman" w:hAnsi="Times New Roman"/>
          <w:sz w:val="28"/>
          <w:szCs w:val="28"/>
        </w:rPr>
      </w:pPr>
    </w:p>
    <w:p w:rsidR="00F222E9" w:rsidRPr="00F222E9" w:rsidRDefault="00F222E9" w:rsidP="00F222E9">
      <w:pPr>
        <w:tabs>
          <w:tab w:val="left" w:pos="540"/>
        </w:tabs>
        <w:spacing w:after="0"/>
        <w:jc w:val="both"/>
        <w:rPr>
          <w:rFonts w:ascii="Times New Roman" w:hAnsi="Times New Roman"/>
          <w:sz w:val="28"/>
          <w:szCs w:val="28"/>
        </w:rPr>
      </w:pPr>
      <w:r w:rsidRPr="00F222E9">
        <w:rPr>
          <w:rFonts w:ascii="Times New Roman" w:hAnsi="Times New Roman"/>
          <w:sz w:val="28"/>
          <w:szCs w:val="28"/>
        </w:rPr>
        <w:t xml:space="preserve">Руководитель администрации </w:t>
      </w:r>
    </w:p>
    <w:p w:rsidR="00F222E9" w:rsidRPr="00F222E9" w:rsidRDefault="00F222E9" w:rsidP="00F222E9">
      <w:pPr>
        <w:tabs>
          <w:tab w:val="left" w:pos="540"/>
        </w:tabs>
        <w:spacing w:after="0"/>
        <w:jc w:val="both"/>
        <w:rPr>
          <w:rFonts w:ascii="Times New Roman" w:hAnsi="Times New Roman"/>
          <w:sz w:val="28"/>
          <w:szCs w:val="28"/>
        </w:rPr>
      </w:pPr>
      <w:r w:rsidRPr="00F222E9">
        <w:rPr>
          <w:rFonts w:ascii="Times New Roman" w:hAnsi="Times New Roman"/>
          <w:sz w:val="28"/>
          <w:szCs w:val="28"/>
        </w:rPr>
        <w:t xml:space="preserve">муниципального района «Ижемский»                                      Л.И. Терентьева </w:t>
      </w: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Default="00F222E9" w:rsidP="00F222E9">
      <w:pPr>
        <w:tabs>
          <w:tab w:val="left" w:pos="540"/>
        </w:tabs>
        <w:spacing w:after="0"/>
        <w:jc w:val="right"/>
        <w:rPr>
          <w:rFonts w:ascii="Times New Roman" w:hAnsi="Times New Roman"/>
          <w:sz w:val="28"/>
          <w:szCs w:val="28"/>
        </w:rPr>
      </w:pPr>
    </w:p>
    <w:p w:rsidR="00A67F13" w:rsidRPr="00F222E9" w:rsidRDefault="00A67F13"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lastRenderedPageBreak/>
        <w:t>Приложение № 1</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к постановлению администрации</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муниципального района «Ижемский»</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от 20 октября 2017 года № 878</w:t>
      </w: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autoSpaceDE w:val="0"/>
        <w:autoSpaceDN w:val="0"/>
        <w:adjustRightInd w:val="0"/>
        <w:spacing w:after="0"/>
        <w:ind w:firstLine="540"/>
        <w:jc w:val="center"/>
        <w:rPr>
          <w:rFonts w:ascii="Times New Roman" w:eastAsiaTheme="minorHAnsi" w:hAnsi="Times New Roman"/>
          <w:b/>
          <w:sz w:val="28"/>
          <w:szCs w:val="28"/>
        </w:rPr>
      </w:pPr>
      <w:r w:rsidRPr="00F222E9">
        <w:rPr>
          <w:rFonts w:ascii="Times New Roman" w:eastAsiaTheme="minorHAnsi" w:hAnsi="Times New Roman"/>
          <w:b/>
          <w:sz w:val="28"/>
          <w:szCs w:val="28"/>
        </w:rPr>
        <w:t>ИНСТРУКЦИЯ</w:t>
      </w:r>
    </w:p>
    <w:p w:rsidR="00F222E9" w:rsidRPr="00F222E9" w:rsidRDefault="00F222E9" w:rsidP="00F222E9">
      <w:pPr>
        <w:autoSpaceDE w:val="0"/>
        <w:autoSpaceDN w:val="0"/>
        <w:adjustRightInd w:val="0"/>
        <w:spacing w:after="0"/>
        <w:jc w:val="center"/>
        <w:rPr>
          <w:rFonts w:ascii="Times New Roman" w:eastAsiaTheme="minorHAnsi" w:hAnsi="Times New Roman"/>
          <w:bCs/>
          <w:sz w:val="28"/>
          <w:szCs w:val="28"/>
        </w:rPr>
      </w:pPr>
      <w:r w:rsidRPr="00F222E9">
        <w:rPr>
          <w:rFonts w:ascii="Times New Roman" w:eastAsiaTheme="minorHAnsi" w:hAnsi="Times New Roman"/>
          <w:b/>
          <w:sz w:val="28"/>
          <w:szCs w:val="28"/>
        </w:rPr>
        <w:t>по отлову безнадзорных животных на территории</w:t>
      </w:r>
      <w:r w:rsidRPr="00F222E9">
        <w:rPr>
          <w:rFonts w:ascii="Times New Roman" w:eastAsiaTheme="minorHAnsi" w:hAnsi="Times New Roman"/>
          <w:sz w:val="28"/>
          <w:szCs w:val="28"/>
        </w:rPr>
        <w:t xml:space="preserve"> </w:t>
      </w:r>
      <w:r w:rsidRPr="00F222E9">
        <w:rPr>
          <w:rFonts w:ascii="Times New Roman" w:eastAsiaTheme="minorHAnsi" w:hAnsi="Times New Roman"/>
          <w:b/>
          <w:sz w:val="28"/>
          <w:szCs w:val="28"/>
        </w:rPr>
        <w:t>муниципального образования муниципального района «Ижемский»</w:t>
      </w:r>
    </w:p>
    <w:p w:rsidR="00F222E9" w:rsidRPr="00F222E9" w:rsidRDefault="00F222E9" w:rsidP="00F222E9">
      <w:pPr>
        <w:tabs>
          <w:tab w:val="left" w:pos="1134"/>
        </w:tabs>
        <w:spacing w:after="0"/>
        <w:jc w:val="both"/>
        <w:rPr>
          <w:rFonts w:ascii="Times New Roman" w:hAnsi="Times New Roman"/>
          <w:sz w:val="28"/>
          <w:szCs w:val="28"/>
        </w:rPr>
      </w:pPr>
    </w:p>
    <w:p w:rsidR="00F222E9" w:rsidRPr="00F222E9" w:rsidRDefault="00F222E9" w:rsidP="00A41F3F">
      <w:pPr>
        <w:pStyle w:val="a7"/>
        <w:numPr>
          <w:ilvl w:val="0"/>
          <w:numId w:val="39"/>
        </w:numPr>
        <w:tabs>
          <w:tab w:val="left" w:pos="993"/>
        </w:tabs>
        <w:ind w:left="0" w:firstLine="709"/>
        <w:jc w:val="both"/>
        <w:rPr>
          <w:sz w:val="28"/>
          <w:szCs w:val="28"/>
        </w:rPr>
      </w:pPr>
      <w:r w:rsidRPr="00F222E9">
        <w:rPr>
          <w:sz w:val="28"/>
          <w:szCs w:val="28"/>
        </w:rPr>
        <w:t xml:space="preserve">Настоящая инструкция по отлову безнадзорных животных на территории </w:t>
      </w:r>
      <w:r w:rsidRPr="00F222E9">
        <w:rPr>
          <w:rFonts w:eastAsiaTheme="minorHAnsi"/>
          <w:sz w:val="28"/>
          <w:szCs w:val="28"/>
        </w:rPr>
        <w:t>муниципального образования муниципального района «Ижемский» (</w:t>
      </w:r>
      <w:r w:rsidRPr="00F222E9">
        <w:rPr>
          <w:sz w:val="28"/>
          <w:szCs w:val="28"/>
        </w:rPr>
        <w:t xml:space="preserve">далее – Инструкция) устанавливает порядок отлова безнадзорных животных на территории </w:t>
      </w:r>
      <w:r w:rsidRPr="00F222E9">
        <w:rPr>
          <w:rFonts w:eastAsiaTheme="minorHAnsi"/>
          <w:sz w:val="28"/>
          <w:szCs w:val="28"/>
        </w:rPr>
        <w:t>муниципального образования муниципального района «Ижемский».</w:t>
      </w:r>
    </w:p>
    <w:p w:rsidR="00F222E9" w:rsidRPr="00F222E9" w:rsidRDefault="00F222E9" w:rsidP="00A41F3F">
      <w:pPr>
        <w:pStyle w:val="a7"/>
        <w:numPr>
          <w:ilvl w:val="0"/>
          <w:numId w:val="39"/>
        </w:numPr>
        <w:tabs>
          <w:tab w:val="left" w:pos="993"/>
        </w:tabs>
        <w:ind w:left="0" w:firstLine="709"/>
        <w:jc w:val="both"/>
        <w:rPr>
          <w:sz w:val="28"/>
          <w:szCs w:val="28"/>
        </w:rPr>
      </w:pPr>
      <w:r w:rsidRPr="00F222E9">
        <w:rPr>
          <w:sz w:val="28"/>
          <w:szCs w:val="28"/>
        </w:rPr>
        <w:t>Отлову подлежат безнадзорные животные, в том числе имеющие ошейник и учетный знак, находящиеся на улицах и в иных общественных местах без сопровождающего лица.</w:t>
      </w:r>
    </w:p>
    <w:p w:rsidR="00F222E9" w:rsidRPr="00F222E9" w:rsidRDefault="00F222E9" w:rsidP="00A41F3F">
      <w:pPr>
        <w:pStyle w:val="a7"/>
        <w:numPr>
          <w:ilvl w:val="0"/>
          <w:numId w:val="39"/>
        </w:numPr>
        <w:tabs>
          <w:tab w:val="left" w:pos="993"/>
        </w:tabs>
        <w:ind w:left="0" w:firstLine="709"/>
        <w:jc w:val="both"/>
        <w:rPr>
          <w:sz w:val="28"/>
          <w:szCs w:val="28"/>
        </w:rPr>
      </w:pPr>
      <w:r w:rsidRPr="00F222E9">
        <w:rPr>
          <w:sz w:val="28"/>
          <w:szCs w:val="28"/>
        </w:rPr>
        <w:t>Мероприятия по отлову безнадзорных животных (далее также – животные) проводятся по заявкам организаций и граждан в соответствии с графиками, формируемыми  ежеквартально администрацией муниципального района «Ижемский».</w:t>
      </w:r>
    </w:p>
    <w:p w:rsidR="00F222E9" w:rsidRPr="00F222E9" w:rsidRDefault="00F222E9" w:rsidP="00A41F3F">
      <w:pPr>
        <w:pStyle w:val="a7"/>
        <w:numPr>
          <w:ilvl w:val="0"/>
          <w:numId w:val="39"/>
        </w:numPr>
        <w:tabs>
          <w:tab w:val="left" w:pos="993"/>
        </w:tabs>
        <w:ind w:left="0" w:firstLine="709"/>
        <w:jc w:val="both"/>
        <w:rPr>
          <w:sz w:val="28"/>
          <w:szCs w:val="28"/>
        </w:rPr>
      </w:pPr>
      <w:r w:rsidRPr="00F222E9">
        <w:rPr>
          <w:sz w:val="28"/>
          <w:szCs w:val="28"/>
        </w:rPr>
        <w:t>Отлов животных производится специализированной службой по отлову безнадзорных животных или иными организациями, выполняющие данные работы на территории муниципального образования муниципального района «Ижемский» на основании муниципального контракта (далее – организации, осуществляющие отлов безнадзорных животных).</w:t>
      </w:r>
    </w:p>
    <w:p w:rsidR="00F222E9" w:rsidRPr="00F222E9" w:rsidRDefault="00F222E9" w:rsidP="00F222E9">
      <w:pPr>
        <w:tabs>
          <w:tab w:val="left" w:pos="993"/>
        </w:tabs>
        <w:spacing w:after="0"/>
        <w:ind w:firstLine="709"/>
        <w:jc w:val="both"/>
        <w:rPr>
          <w:rFonts w:ascii="Times New Roman" w:hAnsi="Times New Roman"/>
          <w:sz w:val="28"/>
          <w:szCs w:val="28"/>
        </w:rPr>
      </w:pPr>
      <w:r w:rsidRPr="00F222E9">
        <w:rPr>
          <w:rFonts w:ascii="Times New Roman" w:hAnsi="Times New Roman"/>
          <w:sz w:val="28"/>
          <w:szCs w:val="28"/>
        </w:rPr>
        <w:t>Организации, осуществляющие отлов безнадзорных животных, обязаны соблюдать требования настоящей Инструкции.</w:t>
      </w:r>
    </w:p>
    <w:p w:rsidR="00F222E9" w:rsidRPr="00F222E9" w:rsidRDefault="00F222E9" w:rsidP="00A41F3F">
      <w:pPr>
        <w:pStyle w:val="a7"/>
        <w:numPr>
          <w:ilvl w:val="0"/>
          <w:numId w:val="39"/>
        </w:numPr>
        <w:tabs>
          <w:tab w:val="left" w:pos="993"/>
        </w:tabs>
        <w:ind w:left="0" w:firstLine="709"/>
        <w:jc w:val="both"/>
        <w:rPr>
          <w:sz w:val="28"/>
          <w:szCs w:val="28"/>
        </w:rPr>
      </w:pPr>
      <w:r w:rsidRPr="00F222E9">
        <w:rPr>
          <w:sz w:val="28"/>
          <w:szCs w:val="28"/>
        </w:rPr>
        <w:t>Организации, осуществляющие отлов безнадзорных животных, не позднее чем за 2 календарных дня до начала мероприятий по отлову безнадзорных животных информируют население (через официальный сайт администрации муниципального района «Ижемский» в информационно-телекоммуникационной сети «Интернет», средствах массовой информации либо путем размещения информации в местах, отведенных для обнародования муниципальных правовых актов) о сроках действия мероприятий по отлову животных, а также о местонахождении и контактных данных организации, в которые передаются отловленные животные. Данное правило не распространяется на экстренные акции, проводимые службами отлова по предписанию органов ветеринарного надзора по чрезвычайным эпизоотическим показаниям.</w:t>
      </w:r>
    </w:p>
    <w:p w:rsidR="00F222E9" w:rsidRPr="00F222E9" w:rsidRDefault="00F222E9" w:rsidP="00A41F3F">
      <w:pPr>
        <w:pStyle w:val="a7"/>
        <w:numPr>
          <w:ilvl w:val="0"/>
          <w:numId w:val="39"/>
        </w:numPr>
        <w:tabs>
          <w:tab w:val="left" w:pos="993"/>
        </w:tabs>
        <w:ind w:left="0" w:firstLine="709"/>
        <w:jc w:val="both"/>
        <w:rPr>
          <w:sz w:val="28"/>
          <w:szCs w:val="28"/>
        </w:rPr>
      </w:pPr>
      <w:r w:rsidRPr="00F222E9">
        <w:rPr>
          <w:sz w:val="28"/>
          <w:szCs w:val="28"/>
        </w:rPr>
        <w:t xml:space="preserve">Отлову вне графика (экстренные акции) подлежат животные, находящиеся на территории, на которой зарегистрирован факт нападения животного на человека, в случае когда животные проявляют агрессию по отношению к человеку и другим животным, создают опасность для дорожного движения, находятся на территории </w:t>
      </w:r>
      <w:r w:rsidRPr="00F222E9">
        <w:rPr>
          <w:sz w:val="28"/>
          <w:szCs w:val="28"/>
        </w:rPr>
        <w:lastRenderedPageBreak/>
        <w:t>детских садов, школ, организаций здравоохранения и в иных общественных местах без сопровождения человека.</w:t>
      </w:r>
    </w:p>
    <w:p w:rsidR="00F222E9" w:rsidRPr="00F222E9" w:rsidRDefault="00F222E9" w:rsidP="00A41F3F">
      <w:pPr>
        <w:pStyle w:val="a7"/>
        <w:numPr>
          <w:ilvl w:val="0"/>
          <w:numId w:val="39"/>
        </w:numPr>
        <w:tabs>
          <w:tab w:val="left" w:pos="993"/>
        </w:tabs>
        <w:ind w:left="0" w:firstLine="709"/>
        <w:jc w:val="both"/>
        <w:rPr>
          <w:sz w:val="28"/>
          <w:szCs w:val="28"/>
        </w:rPr>
      </w:pPr>
      <w:r w:rsidRPr="00F222E9">
        <w:rPr>
          <w:sz w:val="28"/>
          <w:szCs w:val="28"/>
        </w:rPr>
        <w:t>Безнадзорные собаки, покусавшие человека, а также животные, контакт с которыми повлек обращение за антирабической помощью, подозрительные на заболевание бешенством, должны быть отловлены или иммобилизованы и доставлены для осмотра в соответствующее ветеринарное учреждение на территории муниципального образования муниципального района «Ижемский».</w:t>
      </w:r>
    </w:p>
    <w:p w:rsidR="00F222E9" w:rsidRPr="00F222E9" w:rsidRDefault="00F222E9" w:rsidP="00A41F3F">
      <w:pPr>
        <w:pStyle w:val="a7"/>
        <w:numPr>
          <w:ilvl w:val="0"/>
          <w:numId w:val="39"/>
        </w:numPr>
        <w:tabs>
          <w:tab w:val="left" w:pos="993"/>
        </w:tabs>
        <w:ind w:left="0" w:firstLine="709"/>
        <w:jc w:val="both"/>
        <w:rPr>
          <w:sz w:val="28"/>
          <w:szCs w:val="28"/>
        </w:rPr>
      </w:pPr>
      <w:r w:rsidRPr="00F222E9">
        <w:rPr>
          <w:sz w:val="28"/>
          <w:szCs w:val="28"/>
        </w:rPr>
        <w:t>При проведении мероприятий по отлову безнадзорных животных применяются методы отлова – с помощью сеток, сачков, ловушек, пищевых приманок. В случаях, когда животное невозможно отловить указанными методами, используется метод временной иммобилизации, реализуемый путем выстрела из пневматического оружия с применением нейролептических препаратов, безопасных для человека и животных. При отлове методом иммобилизации для недопущения рикошета снаряда от скользящего соприкосновения с целью выстрел производится по видимой цели перпендикулярно плоскости цели.</w:t>
      </w:r>
    </w:p>
    <w:p w:rsidR="00F222E9" w:rsidRPr="00F222E9" w:rsidRDefault="00F222E9" w:rsidP="00A41F3F">
      <w:pPr>
        <w:pStyle w:val="a7"/>
        <w:numPr>
          <w:ilvl w:val="0"/>
          <w:numId w:val="39"/>
        </w:numPr>
        <w:tabs>
          <w:tab w:val="left" w:pos="1134"/>
        </w:tabs>
        <w:ind w:left="0" w:firstLine="709"/>
        <w:jc w:val="both"/>
        <w:rPr>
          <w:sz w:val="28"/>
          <w:szCs w:val="28"/>
        </w:rPr>
      </w:pPr>
      <w:r w:rsidRPr="00F222E9">
        <w:rPr>
          <w:sz w:val="28"/>
          <w:szCs w:val="28"/>
        </w:rPr>
        <w:t>Бригады по отлову животных формируются организациями, осуществляющими отлов безнадзорных животных. Бригады по отлову животных обеспечиваются спецодеждой с нанесенным на нее названием организации, специальной обувью и другими средствами индивидуальной защиты.</w:t>
      </w:r>
    </w:p>
    <w:p w:rsidR="00F222E9" w:rsidRPr="00F222E9" w:rsidRDefault="00F222E9" w:rsidP="00A41F3F">
      <w:pPr>
        <w:pStyle w:val="a7"/>
        <w:numPr>
          <w:ilvl w:val="0"/>
          <w:numId w:val="39"/>
        </w:numPr>
        <w:tabs>
          <w:tab w:val="left" w:pos="1134"/>
        </w:tabs>
        <w:ind w:left="0" w:firstLine="709"/>
        <w:jc w:val="both"/>
        <w:rPr>
          <w:sz w:val="28"/>
          <w:szCs w:val="28"/>
        </w:rPr>
      </w:pPr>
      <w:r w:rsidRPr="00F222E9">
        <w:rPr>
          <w:sz w:val="28"/>
          <w:szCs w:val="28"/>
        </w:rPr>
        <w:t>К работе по отлову животных допускаются лица, не состоящие на учете в психоневрологическом и наркологическом диспансерах, прошедшие иммунизацию против бешенства, не привлекавшиеся к ответственности за жестокое обращение с животными, умышленное причинение смерти или умышленное причинение вреда здоровью человека (далее – ловец).</w:t>
      </w:r>
    </w:p>
    <w:p w:rsidR="00F222E9" w:rsidRPr="00F222E9" w:rsidRDefault="00F222E9" w:rsidP="00A41F3F">
      <w:pPr>
        <w:pStyle w:val="a7"/>
        <w:numPr>
          <w:ilvl w:val="0"/>
          <w:numId w:val="39"/>
        </w:numPr>
        <w:tabs>
          <w:tab w:val="left" w:pos="1134"/>
        </w:tabs>
        <w:ind w:left="0" w:firstLine="709"/>
        <w:jc w:val="both"/>
        <w:rPr>
          <w:sz w:val="28"/>
          <w:szCs w:val="28"/>
        </w:rPr>
      </w:pPr>
      <w:r w:rsidRPr="00F222E9">
        <w:rPr>
          <w:sz w:val="28"/>
          <w:szCs w:val="28"/>
        </w:rPr>
        <w:t>Ловцы обязаны соблюдать принципы гуманного отношения к животным и общепринятые нормы нравственности.</w:t>
      </w:r>
    </w:p>
    <w:p w:rsidR="00F222E9" w:rsidRPr="00F222E9" w:rsidRDefault="00F222E9" w:rsidP="00A41F3F">
      <w:pPr>
        <w:pStyle w:val="a7"/>
        <w:numPr>
          <w:ilvl w:val="0"/>
          <w:numId w:val="39"/>
        </w:numPr>
        <w:tabs>
          <w:tab w:val="left" w:pos="1134"/>
        </w:tabs>
        <w:ind w:left="0" w:firstLine="709"/>
        <w:jc w:val="both"/>
        <w:rPr>
          <w:sz w:val="28"/>
          <w:szCs w:val="28"/>
        </w:rPr>
      </w:pPr>
      <w:r w:rsidRPr="00F222E9">
        <w:rPr>
          <w:sz w:val="28"/>
          <w:szCs w:val="28"/>
        </w:rPr>
        <w:t>Перед отловом животного ловец обязан убедиться, что животное находится без сопровождения человека.</w:t>
      </w:r>
    </w:p>
    <w:p w:rsidR="00F222E9" w:rsidRPr="00F222E9" w:rsidRDefault="00F222E9" w:rsidP="00A41F3F">
      <w:pPr>
        <w:pStyle w:val="a7"/>
        <w:numPr>
          <w:ilvl w:val="0"/>
          <w:numId w:val="39"/>
        </w:numPr>
        <w:tabs>
          <w:tab w:val="left" w:pos="1134"/>
        </w:tabs>
        <w:ind w:left="0" w:firstLine="709"/>
        <w:jc w:val="both"/>
        <w:rPr>
          <w:sz w:val="28"/>
          <w:szCs w:val="28"/>
        </w:rPr>
      </w:pPr>
      <w:r w:rsidRPr="00F222E9">
        <w:rPr>
          <w:sz w:val="28"/>
          <w:szCs w:val="28"/>
        </w:rPr>
        <w:t>Ловцам запрещается:</w:t>
      </w:r>
    </w:p>
    <w:p w:rsidR="00F222E9" w:rsidRPr="00F222E9" w:rsidRDefault="00F222E9" w:rsidP="00A41F3F">
      <w:pPr>
        <w:pStyle w:val="a7"/>
        <w:numPr>
          <w:ilvl w:val="0"/>
          <w:numId w:val="40"/>
        </w:numPr>
        <w:tabs>
          <w:tab w:val="left" w:pos="993"/>
          <w:tab w:val="left" w:pos="1134"/>
        </w:tabs>
        <w:ind w:left="0" w:firstLine="709"/>
        <w:jc w:val="both"/>
        <w:rPr>
          <w:sz w:val="28"/>
          <w:szCs w:val="28"/>
        </w:rPr>
      </w:pPr>
      <w:r w:rsidRPr="00F222E9">
        <w:rPr>
          <w:sz w:val="28"/>
          <w:szCs w:val="28"/>
        </w:rPr>
        <w:t>производить отлов животных в присутствии несовершеннолетних, за исключением случаев, когда поведение животных угрожает жизни и здоровью людей;</w:t>
      </w:r>
    </w:p>
    <w:p w:rsidR="00F222E9" w:rsidRPr="00F222E9" w:rsidRDefault="00F222E9" w:rsidP="00A41F3F">
      <w:pPr>
        <w:pStyle w:val="a7"/>
        <w:numPr>
          <w:ilvl w:val="0"/>
          <w:numId w:val="40"/>
        </w:numPr>
        <w:tabs>
          <w:tab w:val="left" w:pos="993"/>
          <w:tab w:val="left" w:pos="1134"/>
        </w:tabs>
        <w:ind w:left="0" w:firstLine="709"/>
        <w:jc w:val="both"/>
        <w:rPr>
          <w:sz w:val="28"/>
          <w:szCs w:val="28"/>
        </w:rPr>
      </w:pPr>
      <w:r w:rsidRPr="00F222E9">
        <w:rPr>
          <w:sz w:val="28"/>
          <w:szCs w:val="28"/>
        </w:rPr>
        <w:t>присваивать себе отловленных животных, продавать и передавать их частным лицам и организациям;</w:t>
      </w:r>
    </w:p>
    <w:p w:rsidR="00F222E9" w:rsidRPr="00F222E9" w:rsidRDefault="00F222E9" w:rsidP="00A41F3F">
      <w:pPr>
        <w:pStyle w:val="a7"/>
        <w:numPr>
          <w:ilvl w:val="0"/>
          <w:numId w:val="40"/>
        </w:numPr>
        <w:tabs>
          <w:tab w:val="left" w:pos="993"/>
          <w:tab w:val="left" w:pos="1134"/>
        </w:tabs>
        <w:ind w:left="0" w:firstLine="709"/>
        <w:jc w:val="both"/>
        <w:rPr>
          <w:sz w:val="28"/>
          <w:szCs w:val="28"/>
        </w:rPr>
      </w:pPr>
      <w:r w:rsidRPr="00F222E9">
        <w:rPr>
          <w:sz w:val="28"/>
          <w:szCs w:val="28"/>
        </w:rPr>
        <w:t>применять способы и технические приспособления, которые могут привести к гибели животных, травмам, увечьям, а также препараты, опасные для их жизни и здоровья;</w:t>
      </w:r>
    </w:p>
    <w:p w:rsidR="00F222E9" w:rsidRPr="00F222E9" w:rsidRDefault="00F222E9" w:rsidP="00A41F3F">
      <w:pPr>
        <w:pStyle w:val="a7"/>
        <w:numPr>
          <w:ilvl w:val="0"/>
          <w:numId w:val="40"/>
        </w:numPr>
        <w:tabs>
          <w:tab w:val="left" w:pos="993"/>
          <w:tab w:val="left" w:pos="1134"/>
        </w:tabs>
        <w:ind w:left="0" w:firstLine="709"/>
        <w:jc w:val="both"/>
        <w:rPr>
          <w:sz w:val="28"/>
          <w:szCs w:val="28"/>
        </w:rPr>
      </w:pPr>
      <w:r w:rsidRPr="00F222E9">
        <w:rPr>
          <w:sz w:val="28"/>
          <w:szCs w:val="28"/>
        </w:rPr>
        <w:t>превышать рекомендуемую инструкцией по применению ветеринарного препарата дозировку специальных средств для временной иммобилизации;</w:t>
      </w:r>
    </w:p>
    <w:p w:rsidR="00F222E9" w:rsidRPr="00F222E9" w:rsidRDefault="00F222E9" w:rsidP="00A41F3F">
      <w:pPr>
        <w:pStyle w:val="a7"/>
        <w:numPr>
          <w:ilvl w:val="0"/>
          <w:numId w:val="40"/>
        </w:numPr>
        <w:tabs>
          <w:tab w:val="left" w:pos="993"/>
          <w:tab w:val="left" w:pos="1134"/>
        </w:tabs>
        <w:ind w:left="0" w:firstLine="709"/>
        <w:jc w:val="both"/>
        <w:rPr>
          <w:sz w:val="28"/>
          <w:szCs w:val="28"/>
        </w:rPr>
      </w:pPr>
      <w:r w:rsidRPr="00F222E9">
        <w:rPr>
          <w:sz w:val="28"/>
          <w:szCs w:val="28"/>
        </w:rPr>
        <w:t>при отлове животных методом временной иммобилизации вести стрельбу по цели в кустах, при плохом освещении, в условиях ограниченной видимости, при наличии риска причинения вреда третьим лицам, вдоль узких пространств, стрельбу на расстоянии более 10 метров от цели, из транспортных средств, а также стрельбу в направлении, в котором находятся люди;</w:t>
      </w:r>
    </w:p>
    <w:p w:rsidR="00F222E9" w:rsidRPr="00F222E9" w:rsidRDefault="00F222E9" w:rsidP="00A41F3F">
      <w:pPr>
        <w:pStyle w:val="a7"/>
        <w:numPr>
          <w:ilvl w:val="0"/>
          <w:numId w:val="40"/>
        </w:numPr>
        <w:tabs>
          <w:tab w:val="left" w:pos="993"/>
          <w:tab w:val="left" w:pos="1134"/>
        </w:tabs>
        <w:ind w:left="0" w:firstLine="709"/>
        <w:jc w:val="both"/>
        <w:rPr>
          <w:sz w:val="28"/>
          <w:szCs w:val="28"/>
        </w:rPr>
      </w:pPr>
      <w:r w:rsidRPr="00F222E9">
        <w:rPr>
          <w:sz w:val="28"/>
          <w:szCs w:val="28"/>
        </w:rPr>
        <w:lastRenderedPageBreak/>
        <w:t>изымать животных из квартир граждан, с территории частных домовладений без согласия собственника и(или) совместно проживающих с ним лиц, снимать с привязи животных, временно оставленных в общественных местах;</w:t>
      </w:r>
    </w:p>
    <w:p w:rsidR="00F222E9" w:rsidRPr="00F222E9" w:rsidRDefault="00F222E9" w:rsidP="00A41F3F">
      <w:pPr>
        <w:pStyle w:val="a7"/>
        <w:numPr>
          <w:ilvl w:val="0"/>
          <w:numId w:val="40"/>
        </w:numPr>
        <w:tabs>
          <w:tab w:val="left" w:pos="993"/>
          <w:tab w:val="left" w:pos="1134"/>
        </w:tabs>
        <w:ind w:left="0" w:firstLine="709"/>
        <w:jc w:val="both"/>
        <w:rPr>
          <w:sz w:val="28"/>
          <w:szCs w:val="28"/>
        </w:rPr>
      </w:pPr>
      <w:r w:rsidRPr="00F222E9">
        <w:rPr>
          <w:sz w:val="28"/>
          <w:szCs w:val="28"/>
        </w:rPr>
        <w:t>жестоко обращаться с животными при их отлове.</w:t>
      </w:r>
    </w:p>
    <w:p w:rsidR="00F222E9" w:rsidRPr="00F222E9" w:rsidRDefault="00F222E9" w:rsidP="00A41F3F">
      <w:pPr>
        <w:pStyle w:val="a7"/>
        <w:numPr>
          <w:ilvl w:val="0"/>
          <w:numId w:val="39"/>
        </w:numPr>
        <w:tabs>
          <w:tab w:val="left" w:pos="1134"/>
        </w:tabs>
        <w:ind w:left="0" w:firstLine="709"/>
        <w:jc w:val="both"/>
        <w:rPr>
          <w:sz w:val="28"/>
          <w:szCs w:val="28"/>
        </w:rPr>
      </w:pPr>
      <w:r w:rsidRPr="00F222E9">
        <w:rPr>
          <w:sz w:val="28"/>
          <w:szCs w:val="28"/>
        </w:rPr>
        <w:t>Безнадзорные животные подлежат транспортировке в приют в день отлова. Транспортировка отловленных животных осуществляется в специально оборудованных автомобилях.</w:t>
      </w:r>
    </w:p>
    <w:p w:rsidR="00F222E9" w:rsidRPr="00F222E9" w:rsidRDefault="00F222E9" w:rsidP="00F222E9">
      <w:pPr>
        <w:tabs>
          <w:tab w:val="left" w:pos="1134"/>
        </w:tabs>
        <w:spacing w:after="0"/>
        <w:ind w:firstLine="709"/>
        <w:jc w:val="both"/>
        <w:rPr>
          <w:rFonts w:ascii="Times New Roman" w:hAnsi="Times New Roman"/>
          <w:sz w:val="28"/>
          <w:szCs w:val="28"/>
        </w:rPr>
      </w:pPr>
      <w:r w:rsidRPr="00F222E9">
        <w:rPr>
          <w:rFonts w:ascii="Times New Roman" w:hAnsi="Times New Roman"/>
          <w:sz w:val="28"/>
          <w:szCs w:val="28"/>
        </w:rPr>
        <w:t>Транспортное средство, используемое для перевозки отловленных животных, должно находиться в технически исправном состоянии, обеспечивать безопасность и защиту животных от неблагоприятных погодных условий, исключать возможность травмирования животных при перевозке, иметь надпись с наименованием и номером телефона организации, осуществляющей отлов животных.</w:t>
      </w:r>
    </w:p>
    <w:p w:rsidR="00F222E9" w:rsidRPr="00F222E9" w:rsidRDefault="00F222E9" w:rsidP="00A41F3F">
      <w:pPr>
        <w:pStyle w:val="a7"/>
        <w:numPr>
          <w:ilvl w:val="0"/>
          <w:numId w:val="39"/>
        </w:numPr>
        <w:tabs>
          <w:tab w:val="left" w:pos="1134"/>
        </w:tabs>
        <w:ind w:left="0" w:firstLine="709"/>
        <w:jc w:val="both"/>
        <w:rPr>
          <w:sz w:val="28"/>
          <w:szCs w:val="28"/>
        </w:rPr>
      </w:pPr>
      <w:r w:rsidRPr="00F222E9">
        <w:rPr>
          <w:sz w:val="28"/>
          <w:szCs w:val="28"/>
        </w:rPr>
        <w:t xml:space="preserve">Отлов и транспортировка  животных производится методами, исключающими нанесения животным увечий или иного вреда их здоровью. Материальную ответственность за причинение вреда здоровью животных в момент отлова несут организации, производившие отлов. </w:t>
      </w:r>
    </w:p>
    <w:p w:rsidR="00F222E9" w:rsidRPr="00F222E9" w:rsidRDefault="00F222E9" w:rsidP="00A41F3F">
      <w:pPr>
        <w:pStyle w:val="a7"/>
        <w:numPr>
          <w:ilvl w:val="0"/>
          <w:numId w:val="39"/>
        </w:numPr>
        <w:tabs>
          <w:tab w:val="left" w:pos="1134"/>
        </w:tabs>
        <w:ind w:left="0" w:firstLine="709"/>
        <w:jc w:val="both"/>
        <w:rPr>
          <w:sz w:val="28"/>
          <w:szCs w:val="28"/>
        </w:rPr>
      </w:pPr>
      <w:r w:rsidRPr="00F222E9">
        <w:rPr>
          <w:sz w:val="28"/>
          <w:szCs w:val="28"/>
        </w:rPr>
        <w:t>После проведения отлова безнадзорных животных в тот же день составляется акт отлова с указанием фактического количества отловленных безнадзорных животных. Организации, осуществляющие отлов безнадзорных животных, обязаны осуществлять учет отловленных безнадзорных животных, а также представлять указанную информацию в отдел территориального развития и коммунального хозяйства администрации муниципального района «Ижемский» и в ГБУ РК «Ижемская станция борьбы с болезнями животных», осуществлять регистрацию и мечение отловленных и переданных в приют безнадзорных животных.</w:t>
      </w:r>
    </w:p>
    <w:p w:rsidR="00F222E9" w:rsidRPr="00F222E9" w:rsidRDefault="00F222E9" w:rsidP="00A41F3F">
      <w:pPr>
        <w:pStyle w:val="a7"/>
        <w:numPr>
          <w:ilvl w:val="0"/>
          <w:numId w:val="39"/>
        </w:numPr>
        <w:tabs>
          <w:tab w:val="left" w:pos="1134"/>
        </w:tabs>
        <w:ind w:left="0" w:firstLine="709"/>
        <w:jc w:val="both"/>
        <w:rPr>
          <w:sz w:val="28"/>
          <w:szCs w:val="28"/>
        </w:rPr>
      </w:pPr>
      <w:r w:rsidRPr="00F222E9">
        <w:rPr>
          <w:sz w:val="28"/>
          <w:szCs w:val="28"/>
        </w:rPr>
        <w:t xml:space="preserve">Отловленные безнадзорные животные в день отлова подвергаются клиническому осмотру специалистом в области ветеринарии, по результатам которого оформляется карточка учета безнадзорного животного. </w:t>
      </w:r>
    </w:p>
    <w:p w:rsidR="00F222E9" w:rsidRPr="00F222E9" w:rsidRDefault="00F222E9" w:rsidP="00A41F3F">
      <w:pPr>
        <w:pStyle w:val="a7"/>
        <w:numPr>
          <w:ilvl w:val="0"/>
          <w:numId w:val="39"/>
        </w:numPr>
        <w:tabs>
          <w:tab w:val="left" w:pos="1134"/>
        </w:tabs>
        <w:ind w:left="0" w:firstLine="709"/>
        <w:jc w:val="both"/>
        <w:rPr>
          <w:sz w:val="28"/>
          <w:szCs w:val="28"/>
        </w:rPr>
      </w:pPr>
      <w:r w:rsidRPr="00F222E9">
        <w:rPr>
          <w:sz w:val="28"/>
          <w:szCs w:val="28"/>
        </w:rPr>
        <w:t>Ответственность за нарушение предусмотренных настоящей Инструкцией правил наступает в соответствии с законодательством Российской Федерации.</w:t>
      </w: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rPr>
          <w:rFonts w:ascii="Times New Roman" w:hAnsi="Times New Roman"/>
          <w:sz w:val="28"/>
          <w:szCs w:val="28"/>
        </w:rPr>
      </w:pPr>
    </w:p>
    <w:p w:rsidR="00F222E9" w:rsidRPr="00F222E9" w:rsidRDefault="00F222E9" w:rsidP="00F222E9">
      <w:pPr>
        <w:tabs>
          <w:tab w:val="left" w:pos="540"/>
        </w:tabs>
        <w:spacing w:after="0"/>
        <w:rPr>
          <w:rFonts w:ascii="Times New Roman" w:hAnsi="Times New Roman"/>
          <w:sz w:val="28"/>
          <w:szCs w:val="28"/>
        </w:rPr>
      </w:pPr>
    </w:p>
    <w:p w:rsidR="00F222E9" w:rsidRPr="00F222E9" w:rsidRDefault="00F222E9" w:rsidP="00F222E9">
      <w:pPr>
        <w:tabs>
          <w:tab w:val="left" w:pos="540"/>
        </w:tabs>
        <w:spacing w:after="0"/>
        <w:rPr>
          <w:rFonts w:ascii="Times New Roman" w:hAnsi="Times New Roman"/>
          <w:sz w:val="28"/>
          <w:szCs w:val="28"/>
        </w:rPr>
      </w:pPr>
    </w:p>
    <w:p w:rsidR="00F222E9" w:rsidRPr="00F222E9" w:rsidRDefault="00F222E9" w:rsidP="00F222E9">
      <w:pPr>
        <w:tabs>
          <w:tab w:val="left" w:pos="540"/>
        </w:tabs>
        <w:spacing w:after="0"/>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lastRenderedPageBreak/>
        <w:t>Приложение № 2</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к постановлению администрации</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муниципального района «Ижемский»</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от 20 октября 2017 года № 878</w:t>
      </w: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autoSpaceDE w:val="0"/>
        <w:autoSpaceDN w:val="0"/>
        <w:adjustRightInd w:val="0"/>
        <w:spacing w:after="0"/>
        <w:ind w:firstLine="540"/>
        <w:jc w:val="center"/>
        <w:rPr>
          <w:rFonts w:ascii="Times New Roman" w:eastAsiaTheme="minorHAnsi" w:hAnsi="Times New Roman"/>
          <w:b/>
          <w:sz w:val="28"/>
          <w:szCs w:val="28"/>
        </w:rPr>
      </w:pPr>
      <w:r w:rsidRPr="00F222E9">
        <w:rPr>
          <w:rFonts w:ascii="Times New Roman" w:eastAsiaTheme="minorHAnsi" w:hAnsi="Times New Roman"/>
          <w:b/>
          <w:sz w:val="28"/>
          <w:szCs w:val="28"/>
        </w:rPr>
        <w:t>ИНСТРУКЦИЯ</w:t>
      </w:r>
    </w:p>
    <w:p w:rsidR="00F222E9" w:rsidRPr="00F222E9" w:rsidRDefault="00F222E9" w:rsidP="00F222E9">
      <w:pPr>
        <w:autoSpaceDE w:val="0"/>
        <w:autoSpaceDN w:val="0"/>
        <w:adjustRightInd w:val="0"/>
        <w:spacing w:after="0"/>
        <w:jc w:val="center"/>
        <w:rPr>
          <w:rFonts w:ascii="Times New Roman" w:eastAsiaTheme="minorHAnsi" w:hAnsi="Times New Roman"/>
          <w:sz w:val="28"/>
          <w:szCs w:val="28"/>
        </w:rPr>
      </w:pPr>
      <w:r w:rsidRPr="00F222E9">
        <w:rPr>
          <w:rFonts w:ascii="Times New Roman" w:eastAsiaTheme="minorHAnsi" w:hAnsi="Times New Roman"/>
          <w:b/>
          <w:sz w:val="28"/>
          <w:szCs w:val="28"/>
        </w:rPr>
        <w:t>по транспортировке безнадзорных животных на территории</w:t>
      </w:r>
      <w:r w:rsidRPr="00F222E9">
        <w:rPr>
          <w:rFonts w:ascii="Times New Roman" w:eastAsiaTheme="minorHAnsi" w:hAnsi="Times New Roman"/>
          <w:sz w:val="28"/>
          <w:szCs w:val="28"/>
        </w:rPr>
        <w:t xml:space="preserve"> </w:t>
      </w:r>
    </w:p>
    <w:p w:rsidR="00F222E9" w:rsidRPr="00F222E9" w:rsidRDefault="00F222E9" w:rsidP="00F222E9">
      <w:pPr>
        <w:autoSpaceDE w:val="0"/>
        <w:autoSpaceDN w:val="0"/>
        <w:adjustRightInd w:val="0"/>
        <w:spacing w:after="0"/>
        <w:jc w:val="center"/>
        <w:rPr>
          <w:rFonts w:ascii="Times New Roman" w:eastAsiaTheme="minorHAnsi" w:hAnsi="Times New Roman"/>
          <w:bCs/>
          <w:sz w:val="28"/>
          <w:szCs w:val="28"/>
        </w:rPr>
      </w:pPr>
      <w:r w:rsidRPr="00F222E9">
        <w:rPr>
          <w:rFonts w:ascii="Times New Roman" w:eastAsiaTheme="minorHAnsi" w:hAnsi="Times New Roman"/>
          <w:b/>
          <w:sz w:val="28"/>
          <w:szCs w:val="28"/>
        </w:rPr>
        <w:t>муниципального образования муниципального района «Ижемский»</w:t>
      </w:r>
    </w:p>
    <w:p w:rsidR="00F222E9" w:rsidRPr="00F222E9" w:rsidRDefault="00F222E9" w:rsidP="00F222E9">
      <w:pPr>
        <w:tabs>
          <w:tab w:val="left" w:pos="1134"/>
        </w:tabs>
        <w:spacing w:after="0"/>
        <w:jc w:val="both"/>
        <w:rPr>
          <w:rFonts w:ascii="Times New Roman" w:hAnsi="Times New Roman"/>
          <w:sz w:val="28"/>
          <w:szCs w:val="28"/>
        </w:rPr>
      </w:pPr>
    </w:p>
    <w:p w:rsidR="00F222E9" w:rsidRPr="00F222E9" w:rsidRDefault="00F222E9" w:rsidP="00A41F3F">
      <w:pPr>
        <w:pStyle w:val="a7"/>
        <w:numPr>
          <w:ilvl w:val="0"/>
          <w:numId w:val="41"/>
        </w:numPr>
        <w:tabs>
          <w:tab w:val="left" w:pos="993"/>
        </w:tabs>
        <w:ind w:left="0" w:firstLine="709"/>
        <w:jc w:val="both"/>
        <w:rPr>
          <w:sz w:val="28"/>
          <w:szCs w:val="28"/>
        </w:rPr>
      </w:pPr>
      <w:r w:rsidRPr="00F222E9">
        <w:rPr>
          <w:sz w:val="28"/>
          <w:szCs w:val="28"/>
        </w:rPr>
        <w:t xml:space="preserve">Настоящая инструкция по транспортировке безнадзорных животных на территории </w:t>
      </w:r>
      <w:r w:rsidRPr="00F222E9">
        <w:rPr>
          <w:rFonts w:eastAsiaTheme="minorHAnsi"/>
          <w:sz w:val="28"/>
          <w:szCs w:val="28"/>
        </w:rPr>
        <w:t>муниципального образования муниципального района «Ижемский»</w:t>
      </w:r>
      <w:r w:rsidRPr="00F222E9">
        <w:rPr>
          <w:sz w:val="28"/>
          <w:szCs w:val="28"/>
        </w:rPr>
        <w:t xml:space="preserve"> (далее – Инструкция) устанавливает правила по транспортировке безнадзорных животных на территории </w:t>
      </w:r>
      <w:r w:rsidRPr="00F222E9">
        <w:rPr>
          <w:rFonts w:eastAsiaTheme="minorHAnsi"/>
          <w:sz w:val="28"/>
          <w:szCs w:val="28"/>
        </w:rPr>
        <w:t>муниципального образования муниципального района «Ижемский».</w:t>
      </w:r>
    </w:p>
    <w:p w:rsidR="00F222E9" w:rsidRPr="00F222E9" w:rsidRDefault="00F222E9" w:rsidP="00A41F3F">
      <w:pPr>
        <w:pStyle w:val="a7"/>
        <w:numPr>
          <w:ilvl w:val="0"/>
          <w:numId w:val="41"/>
        </w:numPr>
        <w:tabs>
          <w:tab w:val="left" w:pos="993"/>
        </w:tabs>
        <w:ind w:left="0" w:firstLine="709"/>
        <w:jc w:val="both"/>
        <w:rPr>
          <w:sz w:val="28"/>
          <w:szCs w:val="28"/>
        </w:rPr>
      </w:pPr>
      <w:r w:rsidRPr="00F222E9">
        <w:rPr>
          <w:sz w:val="28"/>
          <w:szCs w:val="28"/>
        </w:rPr>
        <w:t>Организации, занимающиеся транспортировкой безнадзорных животных, обязаны соблюдать требования настоящей Инструкции.</w:t>
      </w:r>
    </w:p>
    <w:p w:rsidR="00F222E9" w:rsidRPr="00F222E9" w:rsidRDefault="00F222E9" w:rsidP="00A41F3F">
      <w:pPr>
        <w:pStyle w:val="a7"/>
        <w:numPr>
          <w:ilvl w:val="0"/>
          <w:numId w:val="41"/>
        </w:numPr>
        <w:tabs>
          <w:tab w:val="left" w:pos="993"/>
        </w:tabs>
        <w:ind w:left="0" w:firstLine="709"/>
        <w:jc w:val="both"/>
        <w:rPr>
          <w:sz w:val="28"/>
          <w:szCs w:val="28"/>
        </w:rPr>
      </w:pPr>
      <w:r w:rsidRPr="00F222E9">
        <w:rPr>
          <w:sz w:val="28"/>
          <w:szCs w:val="28"/>
        </w:rPr>
        <w:t>Транспортировка безнадзорных животных должна исключать травматизм животных.</w:t>
      </w:r>
    </w:p>
    <w:p w:rsidR="00F222E9" w:rsidRPr="00F222E9" w:rsidRDefault="00F222E9" w:rsidP="00A41F3F">
      <w:pPr>
        <w:pStyle w:val="a7"/>
        <w:numPr>
          <w:ilvl w:val="0"/>
          <w:numId w:val="41"/>
        </w:numPr>
        <w:tabs>
          <w:tab w:val="left" w:pos="993"/>
        </w:tabs>
        <w:ind w:left="0" w:firstLine="709"/>
        <w:jc w:val="both"/>
        <w:rPr>
          <w:sz w:val="28"/>
          <w:szCs w:val="28"/>
        </w:rPr>
      </w:pPr>
      <w:r w:rsidRPr="00F222E9">
        <w:rPr>
          <w:sz w:val="28"/>
          <w:szCs w:val="28"/>
        </w:rPr>
        <w:t>В транспортном средстве должно быть:</w:t>
      </w:r>
    </w:p>
    <w:p w:rsidR="00F222E9" w:rsidRPr="00F222E9" w:rsidRDefault="00F222E9" w:rsidP="00A41F3F">
      <w:pPr>
        <w:pStyle w:val="a7"/>
        <w:numPr>
          <w:ilvl w:val="0"/>
          <w:numId w:val="42"/>
        </w:numPr>
        <w:tabs>
          <w:tab w:val="left" w:pos="993"/>
        </w:tabs>
        <w:ind w:left="0" w:firstLine="709"/>
        <w:jc w:val="both"/>
        <w:rPr>
          <w:sz w:val="28"/>
          <w:szCs w:val="28"/>
        </w:rPr>
      </w:pPr>
      <w:r w:rsidRPr="00F222E9">
        <w:rPr>
          <w:sz w:val="28"/>
          <w:szCs w:val="28"/>
        </w:rPr>
        <w:t>наличие раздельных клеток для безнадзорных животных;</w:t>
      </w:r>
    </w:p>
    <w:p w:rsidR="00F222E9" w:rsidRPr="00F222E9" w:rsidRDefault="00F222E9" w:rsidP="00A41F3F">
      <w:pPr>
        <w:pStyle w:val="a7"/>
        <w:numPr>
          <w:ilvl w:val="0"/>
          <w:numId w:val="42"/>
        </w:numPr>
        <w:tabs>
          <w:tab w:val="left" w:pos="993"/>
        </w:tabs>
        <w:ind w:left="0" w:firstLine="709"/>
        <w:jc w:val="both"/>
        <w:rPr>
          <w:sz w:val="28"/>
          <w:szCs w:val="28"/>
        </w:rPr>
      </w:pPr>
      <w:r w:rsidRPr="00F222E9">
        <w:rPr>
          <w:sz w:val="28"/>
          <w:szCs w:val="28"/>
        </w:rPr>
        <w:t>наличие ошейников, поводков, намордников для применения в случае необходимости;</w:t>
      </w:r>
    </w:p>
    <w:p w:rsidR="00F222E9" w:rsidRPr="00F222E9" w:rsidRDefault="00F222E9" w:rsidP="00A41F3F">
      <w:pPr>
        <w:pStyle w:val="a7"/>
        <w:numPr>
          <w:ilvl w:val="0"/>
          <w:numId w:val="42"/>
        </w:numPr>
        <w:tabs>
          <w:tab w:val="left" w:pos="993"/>
        </w:tabs>
        <w:ind w:left="0" w:firstLine="709"/>
        <w:jc w:val="both"/>
        <w:rPr>
          <w:sz w:val="28"/>
          <w:szCs w:val="28"/>
        </w:rPr>
      </w:pPr>
      <w:r w:rsidRPr="00F222E9">
        <w:rPr>
          <w:sz w:val="28"/>
          <w:szCs w:val="28"/>
        </w:rPr>
        <w:t>наличие естественной вентиляции.</w:t>
      </w:r>
    </w:p>
    <w:p w:rsidR="00F222E9" w:rsidRPr="00F222E9" w:rsidRDefault="00F222E9" w:rsidP="00A41F3F">
      <w:pPr>
        <w:pStyle w:val="a7"/>
        <w:numPr>
          <w:ilvl w:val="0"/>
          <w:numId w:val="41"/>
        </w:numPr>
        <w:tabs>
          <w:tab w:val="left" w:pos="993"/>
        </w:tabs>
        <w:ind w:left="0" w:firstLine="709"/>
        <w:jc w:val="both"/>
        <w:rPr>
          <w:sz w:val="28"/>
          <w:szCs w:val="28"/>
        </w:rPr>
      </w:pPr>
      <w:r w:rsidRPr="00F222E9">
        <w:rPr>
          <w:sz w:val="28"/>
          <w:szCs w:val="28"/>
        </w:rPr>
        <w:t>Транспортное средство для транспортировки отловленных безнадзорных животных должно обеспечивать безопасность, защиту животных от погодных условий.</w:t>
      </w:r>
    </w:p>
    <w:p w:rsidR="00F222E9" w:rsidRPr="00F222E9" w:rsidRDefault="00F222E9" w:rsidP="00A41F3F">
      <w:pPr>
        <w:pStyle w:val="a7"/>
        <w:numPr>
          <w:ilvl w:val="0"/>
          <w:numId w:val="41"/>
        </w:numPr>
        <w:tabs>
          <w:tab w:val="left" w:pos="993"/>
        </w:tabs>
        <w:ind w:left="0" w:firstLine="709"/>
        <w:jc w:val="both"/>
        <w:rPr>
          <w:sz w:val="28"/>
          <w:szCs w:val="28"/>
        </w:rPr>
      </w:pPr>
      <w:r w:rsidRPr="00F222E9">
        <w:rPr>
          <w:sz w:val="28"/>
          <w:szCs w:val="28"/>
        </w:rPr>
        <w:t>При погрузке, транспортировке и выгрузке безнадзорных животных должны использоваться устройства и приемы, предотвращающие травмы, увечья людей и безнадзорных животных.</w:t>
      </w:r>
    </w:p>
    <w:p w:rsidR="00F222E9" w:rsidRPr="00F222E9" w:rsidRDefault="00F222E9" w:rsidP="00A41F3F">
      <w:pPr>
        <w:pStyle w:val="a7"/>
        <w:numPr>
          <w:ilvl w:val="0"/>
          <w:numId w:val="41"/>
        </w:numPr>
        <w:tabs>
          <w:tab w:val="left" w:pos="993"/>
        </w:tabs>
        <w:ind w:left="0" w:firstLine="709"/>
        <w:jc w:val="both"/>
        <w:rPr>
          <w:sz w:val="28"/>
          <w:szCs w:val="28"/>
        </w:rPr>
      </w:pPr>
      <w:r w:rsidRPr="00F222E9">
        <w:rPr>
          <w:sz w:val="28"/>
          <w:szCs w:val="28"/>
        </w:rPr>
        <w:t>Транспортное средство для транспортировки отловленных безнадзорных животных должно быть укомплектовано набором ветеринарных средств для оказания неотложной помощи пострадавшим в процессе отлова безнадзорным животным.</w:t>
      </w:r>
    </w:p>
    <w:p w:rsidR="00F222E9" w:rsidRPr="00F222E9" w:rsidRDefault="00F222E9" w:rsidP="00A41F3F">
      <w:pPr>
        <w:pStyle w:val="a7"/>
        <w:numPr>
          <w:ilvl w:val="0"/>
          <w:numId w:val="41"/>
        </w:numPr>
        <w:tabs>
          <w:tab w:val="left" w:pos="993"/>
        </w:tabs>
        <w:ind w:left="0" w:firstLine="709"/>
        <w:jc w:val="both"/>
        <w:rPr>
          <w:sz w:val="28"/>
          <w:szCs w:val="28"/>
        </w:rPr>
      </w:pPr>
      <w:r w:rsidRPr="00F222E9">
        <w:rPr>
          <w:sz w:val="28"/>
          <w:szCs w:val="28"/>
        </w:rPr>
        <w:t>Не допускается транспортировка отловленных безнадзорных животных одновременно с трупами животных.</w:t>
      </w:r>
    </w:p>
    <w:p w:rsidR="00F222E9" w:rsidRPr="00F222E9" w:rsidRDefault="00F222E9" w:rsidP="00F222E9">
      <w:pPr>
        <w:tabs>
          <w:tab w:val="left" w:pos="993"/>
        </w:tabs>
        <w:spacing w:after="0"/>
        <w:ind w:firstLine="709"/>
        <w:jc w:val="both"/>
        <w:rPr>
          <w:rFonts w:ascii="Times New Roman" w:hAnsi="Times New Roman"/>
          <w:sz w:val="28"/>
          <w:szCs w:val="28"/>
        </w:rPr>
      </w:pPr>
      <w:r w:rsidRPr="00F222E9">
        <w:rPr>
          <w:rFonts w:ascii="Times New Roman" w:hAnsi="Times New Roman"/>
          <w:sz w:val="28"/>
          <w:szCs w:val="28"/>
        </w:rPr>
        <w:t>Подобранные трупы павших животных доставляются специалистами, занимающимися отловом безнадзорных животных, на утилизацию в соответствии с ветеринарно-санитарными правилами сбора, утилизации и уничтожения биологических отходов.</w:t>
      </w:r>
    </w:p>
    <w:p w:rsidR="00F222E9" w:rsidRPr="00F222E9" w:rsidRDefault="00F222E9" w:rsidP="00A41F3F">
      <w:pPr>
        <w:pStyle w:val="a7"/>
        <w:numPr>
          <w:ilvl w:val="0"/>
          <w:numId w:val="41"/>
        </w:numPr>
        <w:tabs>
          <w:tab w:val="left" w:pos="993"/>
        </w:tabs>
        <w:ind w:left="0" w:firstLine="709"/>
        <w:jc w:val="both"/>
        <w:rPr>
          <w:sz w:val="28"/>
          <w:szCs w:val="28"/>
        </w:rPr>
      </w:pPr>
      <w:r w:rsidRPr="00F222E9">
        <w:rPr>
          <w:sz w:val="28"/>
          <w:szCs w:val="28"/>
        </w:rPr>
        <w:t>Отловленных безнадзорных животных не допускается содержать в транспортном средстве более 8 часов с момента отлова.</w:t>
      </w:r>
    </w:p>
    <w:p w:rsidR="00F222E9" w:rsidRPr="00F222E9" w:rsidRDefault="00F222E9" w:rsidP="00F222E9">
      <w:pPr>
        <w:tabs>
          <w:tab w:val="left" w:pos="993"/>
        </w:tabs>
        <w:spacing w:after="0"/>
        <w:ind w:firstLine="709"/>
        <w:jc w:val="both"/>
        <w:rPr>
          <w:rFonts w:ascii="Times New Roman" w:hAnsi="Times New Roman"/>
          <w:sz w:val="28"/>
          <w:szCs w:val="28"/>
        </w:rPr>
      </w:pPr>
      <w:r w:rsidRPr="00F222E9">
        <w:rPr>
          <w:rFonts w:ascii="Times New Roman" w:hAnsi="Times New Roman"/>
          <w:sz w:val="28"/>
          <w:szCs w:val="28"/>
        </w:rPr>
        <w:t>При необходимости (в случае транспортировки более 3 часов; при температуре воздуха более 25° С) безнадзорные животные должны быть обеспечены питьевой водой.</w:t>
      </w:r>
    </w:p>
    <w:p w:rsidR="00F222E9" w:rsidRPr="00F222E9" w:rsidRDefault="00F222E9" w:rsidP="00A41F3F">
      <w:pPr>
        <w:pStyle w:val="a7"/>
        <w:numPr>
          <w:ilvl w:val="0"/>
          <w:numId w:val="41"/>
        </w:numPr>
        <w:tabs>
          <w:tab w:val="left" w:pos="1134"/>
        </w:tabs>
        <w:ind w:left="0" w:firstLine="709"/>
        <w:jc w:val="both"/>
        <w:rPr>
          <w:sz w:val="28"/>
          <w:szCs w:val="28"/>
        </w:rPr>
      </w:pPr>
      <w:r w:rsidRPr="00F222E9">
        <w:rPr>
          <w:sz w:val="28"/>
          <w:szCs w:val="28"/>
        </w:rPr>
        <w:lastRenderedPageBreak/>
        <w:t>Ежедневно по окончании работ по отлову и транспортировке безнадзорных животных, а также работ по сбору и перевозке трупов животных транспортное средство, оборудование, переносные клетки моются и подвергаются дезинфекции в соответствии с Правилами дезинфекции и дезинвазии объектов государственного ветеринарного надзора, утвержденными Министерством сельского хозяйства Российской Федерации от 15.07.2002 № 13-5-2/0525.</w:t>
      </w:r>
    </w:p>
    <w:p w:rsidR="00F222E9" w:rsidRPr="00F222E9" w:rsidRDefault="00F222E9" w:rsidP="00A41F3F">
      <w:pPr>
        <w:pStyle w:val="a7"/>
        <w:numPr>
          <w:ilvl w:val="0"/>
          <w:numId w:val="41"/>
        </w:numPr>
        <w:tabs>
          <w:tab w:val="left" w:pos="1134"/>
        </w:tabs>
        <w:ind w:left="0" w:firstLine="709"/>
        <w:jc w:val="both"/>
        <w:rPr>
          <w:sz w:val="28"/>
          <w:szCs w:val="28"/>
        </w:rPr>
      </w:pPr>
      <w:r w:rsidRPr="00F222E9">
        <w:rPr>
          <w:sz w:val="28"/>
          <w:szCs w:val="28"/>
        </w:rPr>
        <w:t>На транспортируемых безнадзорных животных в установленном порядке оформляются ветеринарные сопроводительные документы.</w:t>
      </w:r>
    </w:p>
    <w:p w:rsidR="00F222E9" w:rsidRPr="00F222E9" w:rsidRDefault="00F222E9" w:rsidP="00A41F3F">
      <w:pPr>
        <w:pStyle w:val="a7"/>
        <w:numPr>
          <w:ilvl w:val="0"/>
          <w:numId w:val="41"/>
        </w:numPr>
        <w:tabs>
          <w:tab w:val="left" w:pos="1134"/>
        </w:tabs>
        <w:ind w:left="0" w:firstLine="709"/>
        <w:jc w:val="both"/>
        <w:rPr>
          <w:sz w:val="28"/>
          <w:szCs w:val="28"/>
        </w:rPr>
      </w:pPr>
      <w:r w:rsidRPr="00F222E9">
        <w:rPr>
          <w:sz w:val="28"/>
          <w:szCs w:val="28"/>
        </w:rPr>
        <w:t>Ответственность за нарушение предусмотренных настоящей Инструкцией правил наступает в соответствии с законодательством Российской Федерации.</w:t>
      </w: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Default="00F222E9"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Pr="00F222E9" w:rsidRDefault="00A67F13"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lastRenderedPageBreak/>
        <w:t>Приложение № 3</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к постановлению администрации</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муниципального района «Ижемский»</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от 20 октября 2017 года № 878</w:t>
      </w: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autoSpaceDE w:val="0"/>
        <w:autoSpaceDN w:val="0"/>
        <w:adjustRightInd w:val="0"/>
        <w:spacing w:after="0"/>
        <w:ind w:firstLine="540"/>
        <w:jc w:val="center"/>
        <w:rPr>
          <w:rFonts w:ascii="Times New Roman" w:eastAsiaTheme="minorHAnsi" w:hAnsi="Times New Roman"/>
          <w:b/>
          <w:sz w:val="28"/>
          <w:szCs w:val="28"/>
        </w:rPr>
      </w:pPr>
      <w:r w:rsidRPr="00F222E9">
        <w:rPr>
          <w:rFonts w:ascii="Times New Roman" w:eastAsiaTheme="minorHAnsi" w:hAnsi="Times New Roman"/>
          <w:b/>
          <w:sz w:val="28"/>
          <w:szCs w:val="28"/>
        </w:rPr>
        <w:t>ПОРЯДОК</w:t>
      </w:r>
    </w:p>
    <w:p w:rsidR="00F222E9" w:rsidRPr="00F222E9" w:rsidRDefault="00F222E9" w:rsidP="00F222E9">
      <w:pPr>
        <w:autoSpaceDE w:val="0"/>
        <w:autoSpaceDN w:val="0"/>
        <w:adjustRightInd w:val="0"/>
        <w:spacing w:after="0"/>
        <w:jc w:val="center"/>
        <w:rPr>
          <w:rFonts w:ascii="Times New Roman" w:eastAsiaTheme="minorHAnsi" w:hAnsi="Times New Roman"/>
          <w:b/>
          <w:sz w:val="28"/>
          <w:szCs w:val="28"/>
        </w:rPr>
      </w:pPr>
      <w:r w:rsidRPr="00F222E9">
        <w:rPr>
          <w:rFonts w:ascii="Times New Roman" w:eastAsiaTheme="minorHAnsi" w:hAnsi="Times New Roman"/>
          <w:b/>
          <w:sz w:val="28"/>
          <w:szCs w:val="28"/>
        </w:rPr>
        <w:t xml:space="preserve">организации деятельности приютов для безнадзорных животных на </w:t>
      </w:r>
    </w:p>
    <w:p w:rsidR="00F222E9" w:rsidRPr="00F222E9" w:rsidRDefault="00F222E9" w:rsidP="00F222E9">
      <w:pPr>
        <w:autoSpaceDE w:val="0"/>
        <w:autoSpaceDN w:val="0"/>
        <w:adjustRightInd w:val="0"/>
        <w:spacing w:after="0"/>
        <w:jc w:val="center"/>
        <w:rPr>
          <w:rFonts w:ascii="Times New Roman" w:eastAsiaTheme="minorHAnsi" w:hAnsi="Times New Roman"/>
          <w:b/>
          <w:sz w:val="28"/>
          <w:szCs w:val="28"/>
        </w:rPr>
      </w:pPr>
      <w:r w:rsidRPr="00F222E9">
        <w:rPr>
          <w:rFonts w:ascii="Times New Roman" w:eastAsiaTheme="minorHAnsi" w:hAnsi="Times New Roman"/>
          <w:b/>
          <w:sz w:val="28"/>
          <w:szCs w:val="28"/>
        </w:rPr>
        <w:t>территории</w:t>
      </w:r>
      <w:r w:rsidRPr="00F222E9">
        <w:rPr>
          <w:rFonts w:ascii="Times New Roman" w:eastAsiaTheme="minorHAnsi" w:hAnsi="Times New Roman"/>
          <w:sz w:val="28"/>
          <w:szCs w:val="28"/>
        </w:rPr>
        <w:t xml:space="preserve"> </w:t>
      </w:r>
      <w:r w:rsidRPr="00F222E9">
        <w:rPr>
          <w:rFonts w:ascii="Times New Roman" w:eastAsiaTheme="minorHAnsi" w:hAnsi="Times New Roman"/>
          <w:b/>
          <w:sz w:val="28"/>
          <w:szCs w:val="28"/>
        </w:rPr>
        <w:t>муниципального образования муниципального района «Ижемский»</w:t>
      </w:r>
    </w:p>
    <w:p w:rsidR="00F222E9" w:rsidRPr="00F222E9" w:rsidRDefault="00F222E9" w:rsidP="00F222E9">
      <w:pPr>
        <w:autoSpaceDE w:val="0"/>
        <w:autoSpaceDN w:val="0"/>
        <w:adjustRightInd w:val="0"/>
        <w:spacing w:after="0"/>
        <w:jc w:val="center"/>
        <w:rPr>
          <w:rFonts w:ascii="Times New Roman" w:hAnsi="Times New Roman"/>
          <w:sz w:val="28"/>
          <w:szCs w:val="28"/>
        </w:rPr>
      </w:pPr>
    </w:p>
    <w:p w:rsidR="00F222E9" w:rsidRPr="00F222E9" w:rsidRDefault="00F222E9" w:rsidP="00F222E9">
      <w:pPr>
        <w:tabs>
          <w:tab w:val="left" w:pos="1134"/>
        </w:tabs>
        <w:spacing w:after="0"/>
        <w:jc w:val="center"/>
        <w:rPr>
          <w:rFonts w:ascii="Times New Roman" w:hAnsi="Times New Roman"/>
          <w:sz w:val="28"/>
          <w:szCs w:val="28"/>
        </w:rPr>
      </w:pPr>
      <w:r w:rsidRPr="00F222E9">
        <w:rPr>
          <w:rFonts w:ascii="Times New Roman" w:hAnsi="Times New Roman"/>
          <w:sz w:val="28"/>
          <w:szCs w:val="28"/>
          <w:lang w:val="en-US"/>
        </w:rPr>
        <w:t>I</w:t>
      </w:r>
      <w:r w:rsidRPr="00F222E9">
        <w:rPr>
          <w:rFonts w:ascii="Times New Roman" w:hAnsi="Times New Roman"/>
          <w:sz w:val="28"/>
          <w:szCs w:val="28"/>
        </w:rPr>
        <w:t>. Общие положения</w:t>
      </w:r>
    </w:p>
    <w:p w:rsidR="00F222E9" w:rsidRPr="00F222E9" w:rsidRDefault="00F222E9" w:rsidP="00F222E9">
      <w:pPr>
        <w:tabs>
          <w:tab w:val="left" w:pos="1134"/>
        </w:tabs>
        <w:spacing w:after="0"/>
        <w:jc w:val="both"/>
        <w:rPr>
          <w:rFonts w:ascii="Times New Roman" w:hAnsi="Times New Roman"/>
          <w:sz w:val="28"/>
          <w:szCs w:val="28"/>
        </w:rPr>
      </w:pPr>
    </w:p>
    <w:p w:rsidR="00F222E9" w:rsidRPr="00F222E9" w:rsidRDefault="00F222E9" w:rsidP="00A41F3F">
      <w:pPr>
        <w:pStyle w:val="a7"/>
        <w:numPr>
          <w:ilvl w:val="1"/>
          <w:numId w:val="43"/>
        </w:numPr>
        <w:tabs>
          <w:tab w:val="left" w:pos="1276"/>
        </w:tabs>
        <w:ind w:left="0" w:firstLine="709"/>
        <w:jc w:val="both"/>
        <w:rPr>
          <w:sz w:val="28"/>
          <w:szCs w:val="28"/>
        </w:rPr>
      </w:pPr>
      <w:r w:rsidRPr="00F222E9">
        <w:rPr>
          <w:sz w:val="28"/>
          <w:szCs w:val="28"/>
        </w:rPr>
        <w:t xml:space="preserve">Настоящий Порядок организации деятельности приютов для безнадзорных животных на территории </w:t>
      </w:r>
      <w:r w:rsidRPr="00F222E9">
        <w:rPr>
          <w:rFonts w:eastAsiaTheme="minorHAnsi"/>
          <w:sz w:val="28"/>
          <w:szCs w:val="28"/>
        </w:rPr>
        <w:t>муниципального образования муниципального района «Ижемский»</w:t>
      </w:r>
      <w:r w:rsidRPr="00F222E9">
        <w:rPr>
          <w:sz w:val="28"/>
          <w:szCs w:val="28"/>
        </w:rPr>
        <w:t xml:space="preserve"> (далее – Порядок) устанавливает требования к организации приютов для безнадзорных животных и содержанию безнадзорных животных в приютах для безнадзорных животных на территории </w:t>
      </w:r>
      <w:r w:rsidRPr="00F222E9">
        <w:rPr>
          <w:rFonts w:eastAsiaTheme="minorHAnsi"/>
          <w:sz w:val="28"/>
          <w:szCs w:val="28"/>
        </w:rPr>
        <w:t>муниципального образования муниципального района «Ижемский»</w:t>
      </w:r>
      <w:r w:rsidRPr="00F222E9">
        <w:rPr>
          <w:sz w:val="28"/>
          <w:szCs w:val="28"/>
        </w:rPr>
        <w:t>.</w:t>
      </w:r>
    </w:p>
    <w:p w:rsidR="00F222E9" w:rsidRPr="00F222E9" w:rsidRDefault="00F222E9" w:rsidP="00F222E9">
      <w:pPr>
        <w:tabs>
          <w:tab w:val="left" w:pos="1134"/>
        </w:tabs>
        <w:spacing w:after="0"/>
        <w:jc w:val="both"/>
        <w:rPr>
          <w:rFonts w:ascii="Times New Roman" w:hAnsi="Times New Roman"/>
          <w:sz w:val="28"/>
          <w:szCs w:val="28"/>
        </w:rPr>
      </w:pPr>
    </w:p>
    <w:p w:rsidR="00F222E9" w:rsidRPr="00F222E9" w:rsidRDefault="00F222E9" w:rsidP="00F222E9">
      <w:pPr>
        <w:tabs>
          <w:tab w:val="left" w:pos="1134"/>
        </w:tabs>
        <w:spacing w:after="0"/>
        <w:jc w:val="center"/>
        <w:rPr>
          <w:rFonts w:ascii="Times New Roman" w:hAnsi="Times New Roman"/>
          <w:sz w:val="28"/>
          <w:szCs w:val="28"/>
        </w:rPr>
      </w:pPr>
      <w:r w:rsidRPr="00F222E9">
        <w:rPr>
          <w:rFonts w:ascii="Times New Roman" w:hAnsi="Times New Roman"/>
          <w:sz w:val="28"/>
          <w:szCs w:val="28"/>
          <w:lang w:val="en-US"/>
        </w:rPr>
        <w:t>II</w:t>
      </w:r>
      <w:r w:rsidRPr="00F222E9">
        <w:rPr>
          <w:rFonts w:ascii="Times New Roman" w:hAnsi="Times New Roman"/>
          <w:sz w:val="28"/>
          <w:szCs w:val="28"/>
        </w:rPr>
        <w:t>. Требования к организации приютов для безнадзорных животных</w:t>
      </w:r>
    </w:p>
    <w:p w:rsidR="00F222E9" w:rsidRPr="00F222E9" w:rsidRDefault="00F222E9" w:rsidP="00F222E9">
      <w:pPr>
        <w:tabs>
          <w:tab w:val="left" w:pos="1134"/>
        </w:tabs>
        <w:spacing w:after="0"/>
        <w:jc w:val="both"/>
        <w:rPr>
          <w:rFonts w:ascii="Times New Roman" w:hAnsi="Times New Roman"/>
          <w:sz w:val="28"/>
          <w:szCs w:val="28"/>
        </w:rPr>
      </w:pPr>
    </w:p>
    <w:p w:rsidR="00F222E9" w:rsidRPr="00F222E9" w:rsidRDefault="00F222E9" w:rsidP="00A41F3F">
      <w:pPr>
        <w:pStyle w:val="a7"/>
        <w:numPr>
          <w:ilvl w:val="1"/>
          <w:numId w:val="44"/>
        </w:numPr>
        <w:tabs>
          <w:tab w:val="left" w:pos="1276"/>
        </w:tabs>
        <w:ind w:left="0" w:firstLine="709"/>
        <w:jc w:val="both"/>
        <w:rPr>
          <w:sz w:val="28"/>
          <w:szCs w:val="28"/>
        </w:rPr>
      </w:pPr>
      <w:r w:rsidRPr="00F222E9">
        <w:rPr>
          <w:sz w:val="28"/>
          <w:szCs w:val="28"/>
        </w:rPr>
        <w:t>Приюты для безнадзорных животных (далее – приюты) создаются индивидуальными предпринимателями и юридическими лицами в установленном законом порядке.</w:t>
      </w:r>
    </w:p>
    <w:p w:rsidR="00F222E9" w:rsidRPr="00F222E9" w:rsidRDefault="00F222E9" w:rsidP="00A41F3F">
      <w:pPr>
        <w:pStyle w:val="a7"/>
        <w:numPr>
          <w:ilvl w:val="1"/>
          <w:numId w:val="44"/>
        </w:numPr>
        <w:tabs>
          <w:tab w:val="left" w:pos="1276"/>
        </w:tabs>
        <w:ind w:left="0" w:firstLine="709"/>
        <w:jc w:val="both"/>
        <w:rPr>
          <w:sz w:val="28"/>
          <w:szCs w:val="28"/>
        </w:rPr>
      </w:pPr>
      <w:r w:rsidRPr="00F222E9">
        <w:rPr>
          <w:sz w:val="28"/>
          <w:szCs w:val="28"/>
        </w:rPr>
        <w:t>Приюты размещаются в местах, удобных для обслуживания населения, при соблюдении ветеринарных требований к минимальному расстоянию от ветеринарного объекта до предприятий и жилой застройки.</w:t>
      </w:r>
    </w:p>
    <w:p w:rsidR="00F222E9" w:rsidRPr="00F222E9" w:rsidRDefault="00F222E9" w:rsidP="00A41F3F">
      <w:pPr>
        <w:pStyle w:val="a7"/>
        <w:numPr>
          <w:ilvl w:val="1"/>
          <w:numId w:val="44"/>
        </w:numPr>
        <w:tabs>
          <w:tab w:val="left" w:pos="1276"/>
        </w:tabs>
        <w:ind w:left="0" w:firstLine="709"/>
        <w:jc w:val="both"/>
        <w:rPr>
          <w:sz w:val="28"/>
          <w:szCs w:val="28"/>
        </w:rPr>
      </w:pPr>
      <w:r w:rsidRPr="00F222E9">
        <w:rPr>
          <w:sz w:val="28"/>
          <w:szCs w:val="28"/>
        </w:rPr>
        <w:t>Приюты размещаются в отдельно стоящих зданиях, имеющих территорию, необходимую для выгула собак. Не допускается размещение приютов в изолированных частях общественных, административных или производственных зданий после их реконструкции.</w:t>
      </w:r>
    </w:p>
    <w:p w:rsidR="00F222E9" w:rsidRPr="00F222E9" w:rsidRDefault="00F222E9" w:rsidP="00A41F3F">
      <w:pPr>
        <w:pStyle w:val="a7"/>
        <w:numPr>
          <w:ilvl w:val="1"/>
          <w:numId w:val="44"/>
        </w:numPr>
        <w:tabs>
          <w:tab w:val="left" w:pos="1276"/>
        </w:tabs>
        <w:ind w:left="0" w:firstLine="709"/>
        <w:jc w:val="both"/>
        <w:rPr>
          <w:sz w:val="28"/>
          <w:szCs w:val="28"/>
        </w:rPr>
      </w:pPr>
      <w:r w:rsidRPr="00F222E9">
        <w:rPr>
          <w:sz w:val="28"/>
          <w:szCs w:val="28"/>
        </w:rPr>
        <w:t>Приют представляет собой комплекс помещений и территорий, включающих в себя:</w:t>
      </w:r>
    </w:p>
    <w:p w:rsidR="00F222E9" w:rsidRPr="00F222E9" w:rsidRDefault="00F222E9" w:rsidP="00A41F3F">
      <w:pPr>
        <w:pStyle w:val="a7"/>
        <w:numPr>
          <w:ilvl w:val="0"/>
          <w:numId w:val="45"/>
        </w:numPr>
        <w:tabs>
          <w:tab w:val="left" w:pos="1134"/>
          <w:tab w:val="left" w:pos="1276"/>
        </w:tabs>
        <w:ind w:left="0" w:firstLine="709"/>
        <w:jc w:val="both"/>
        <w:rPr>
          <w:sz w:val="28"/>
          <w:szCs w:val="28"/>
        </w:rPr>
      </w:pPr>
      <w:r w:rsidRPr="00F222E9">
        <w:rPr>
          <w:sz w:val="28"/>
          <w:szCs w:val="28"/>
        </w:rPr>
        <w:t>манеж-приемную;</w:t>
      </w:r>
    </w:p>
    <w:p w:rsidR="00F222E9" w:rsidRPr="00F222E9" w:rsidRDefault="00F222E9" w:rsidP="00A41F3F">
      <w:pPr>
        <w:pStyle w:val="a7"/>
        <w:numPr>
          <w:ilvl w:val="0"/>
          <w:numId w:val="45"/>
        </w:numPr>
        <w:tabs>
          <w:tab w:val="left" w:pos="1134"/>
          <w:tab w:val="left" w:pos="1276"/>
        </w:tabs>
        <w:ind w:left="0" w:firstLine="709"/>
        <w:jc w:val="both"/>
        <w:rPr>
          <w:sz w:val="28"/>
          <w:szCs w:val="28"/>
        </w:rPr>
      </w:pPr>
      <w:r w:rsidRPr="00F222E9">
        <w:rPr>
          <w:sz w:val="28"/>
          <w:szCs w:val="28"/>
        </w:rPr>
        <w:t>карантинное помещение;</w:t>
      </w:r>
    </w:p>
    <w:p w:rsidR="00F222E9" w:rsidRPr="00F222E9" w:rsidRDefault="00F222E9" w:rsidP="00A41F3F">
      <w:pPr>
        <w:pStyle w:val="a7"/>
        <w:numPr>
          <w:ilvl w:val="0"/>
          <w:numId w:val="45"/>
        </w:numPr>
        <w:tabs>
          <w:tab w:val="left" w:pos="1134"/>
          <w:tab w:val="left" w:pos="1276"/>
        </w:tabs>
        <w:ind w:left="0" w:firstLine="709"/>
        <w:jc w:val="both"/>
        <w:rPr>
          <w:sz w:val="28"/>
          <w:szCs w:val="28"/>
        </w:rPr>
      </w:pPr>
      <w:r w:rsidRPr="00F222E9">
        <w:rPr>
          <w:sz w:val="28"/>
          <w:szCs w:val="28"/>
        </w:rPr>
        <w:t>изолятор;</w:t>
      </w:r>
    </w:p>
    <w:p w:rsidR="00F222E9" w:rsidRPr="00F222E9" w:rsidRDefault="00F222E9" w:rsidP="00A41F3F">
      <w:pPr>
        <w:pStyle w:val="a7"/>
        <w:numPr>
          <w:ilvl w:val="0"/>
          <w:numId w:val="45"/>
        </w:numPr>
        <w:tabs>
          <w:tab w:val="left" w:pos="1134"/>
          <w:tab w:val="left" w:pos="1276"/>
        </w:tabs>
        <w:ind w:left="0" w:firstLine="709"/>
        <w:jc w:val="both"/>
        <w:rPr>
          <w:sz w:val="28"/>
          <w:szCs w:val="28"/>
        </w:rPr>
      </w:pPr>
      <w:r w:rsidRPr="00F222E9">
        <w:rPr>
          <w:sz w:val="28"/>
          <w:szCs w:val="28"/>
        </w:rPr>
        <w:t>помещения для содержания животных;</w:t>
      </w:r>
    </w:p>
    <w:p w:rsidR="00F222E9" w:rsidRPr="00F222E9" w:rsidRDefault="00F222E9" w:rsidP="00A41F3F">
      <w:pPr>
        <w:pStyle w:val="a7"/>
        <w:numPr>
          <w:ilvl w:val="0"/>
          <w:numId w:val="45"/>
        </w:numPr>
        <w:tabs>
          <w:tab w:val="left" w:pos="1134"/>
          <w:tab w:val="left" w:pos="1276"/>
        </w:tabs>
        <w:ind w:left="0" w:firstLine="709"/>
        <w:jc w:val="both"/>
        <w:rPr>
          <w:sz w:val="28"/>
          <w:szCs w:val="28"/>
        </w:rPr>
      </w:pPr>
      <w:r w:rsidRPr="00F222E9">
        <w:rPr>
          <w:sz w:val="28"/>
          <w:szCs w:val="28"/>
        </w:rPr>
        <w:t>кормокухню;</w:t>
      </w:r>
    </w:p>
    <w:p w:rsidR="00F222E9" w:rsidRPr="00F222E9" w:rsidRDefault="00F222E9" w:rsidP="00A41F3F">
      <w:pPr>
        <w:pStyle w:val="a7"/>
        <w:numPr>
          <w:ilvl w:val="0"/>
          <w:numId w:val="45"/>
        </w:numPr>
        <w:tabs>
          <w:tab w:val="left" w:pos="1134"/>
          <w:tab w:val="left" w:pos="1276"/>
        </w:tabs>
        <w:ind w:left="0" w:firstLine="709"/>
        <w:jc w:val="both"/>
        <w:rPr>
          <w:sz w:val="28"/>
          <w:szCs w:val="28"/>
        </w:rPr>
      </w:pPr>
      <w:r w:rsidRPr="00F222E9">
        <w:rPr>
          <w:sz w:val="28"/>
          <w:szCs w:val="28"/>
        </w:rPr>
        <w:t>склад кормов;</w:t>
      </w:r>
    </w:p>
    <w:p w:rsidR="00F222E9" w:rsidRPr="00F222E9" w:rsidRDefault="00F222E9" w:rsidP="00A41F3F">
      <w:pPr>
        <w:pStyle w:val="a7"/>
        <w:numPr>
          <w:ilvl w:val="0"/>
          <w:numId w:val="45"/>
        </w:numPr>
        <w:tabs>
          <w:tab w:val="left" w:pos="1134"/>
          <w:tab w:val="left" w:pos="1276"/>
        </w:tabs>
        <w:ind w:left="0" w:firstLine="709"/>
        <w:jc w:val="both"/>
        <w:rPr>
          <w:sz w:val="28"/>
          <w:szCs w:val="28"/>
        </w:rPr>
      </w:pPr>
      <w:r w:rsidRPr="00F222E9">
        <w:rPr>
          <w:sz w:val="28"/>
          <w:szCs w:val="28"/>
        </w:rPr>
        <w:t>помещения для обслуживающего персонала;</w:t>
      </w:r>
    </w:p>
    <w:p w:rsidR="00F222E9" w:rsidRPr="00F222E9" w:rsidRDefault="00F222E9" w:rsidP="00A41F3F">
      <w:pPr>
        <w:pStyle w:val="a7"/>
        <w:numPr>
          <w:ilvl w:val="0"/>
          <w:numId w:val="45"/>
        </w:numPr>
        <w:tabs>
          <w:tab w:val="left" w:pos="1134"/>
          <w:tab w:val="left" w:pos="1276"/>
        </w:tabs>
        <w:ind w:left="0" w:firstLine="709"/>
        <w:jc w:val="both"/>
        <w:rPr>
          <w:sz w:val="28"/>
          <w:szCs w:val="28"/>
        </w:rPr>
      </w:pPr>
      <w:r w:rsidRPr="00F222E9">
        <w:rPr>
          <w:sz w:val="28"/>
          <w:szCs w:val="28"/>
        </w:rPr>
        <w:t>кабинет врача;</w:t>
      </w:r>
    </w:p>
    <w:p w:rsidR="00F222E9" w:rsidRPr="00F222E9" w:rsidRDefault="00F222E9" w:rsidP="00A41F3F">
      <w:pPr>
        <w:pStyle w:val="a7"/>
        <w:numPr>
          <w:ilvl w:val="0"/>
          <w:numId w:val="45"/>
        </w:numPr>
        <w:tabs>
          <w:tab w:val="left" w:pos="1134"/>
          <w:tab w:val="left" w:pos="1276"/>
        </w:tabs>
        <w:ind w:left="0" w:firstLine="709"/>
        <w:jc w:val="both"/>
        <w:rPr>
          <w:sz w:val="28"/>
          <w:szCs w:val="28"/>
        </w:rPr>
      </w:pPr>
      <w:r w:rsidRPr="00F222E9">
        <w:rPr>
          <w:sz w:val="28"/>
          <w:szCs w:val="28"/>
        </w:rPr>
        <w:t>административное помещение;</w:t>
      </w:r>
    </w:p>
    <w:p w:rsidR="00F222E9" w:rsidRPr="00F222E9" w:rsidRDefault="00F222E9" w:rsidP="00A41F3F">
      <w:pPr>
        <w:pStyle w:val="a7"/>
        <w:numPr>
          <w:ilvl w:val="0"/>
          <w:numId w:val="45"/>
        </w:numPr>
        <w:tabs>
          <w:tab w:val="left" w:pos="1276"/>
        </w:tabs>
        <w:ind w:left="0" w:firstLine="709"/>
        <w:jc w:val="both"/>
        <w:rPr>
          <w:sz w:val="28"/>
          <w:szCs w:val="28"/>
        </w:rPr>
      </w:pPr>
      <w:r w:rsidRPr="00F222E9">
        <w:rPr>
          <w:sz w:val="28"/>
          <w:szCs w:val="28"/>
        </w:rPr>
        <w:t>дезинфекционно-моечное отделение;</w:t>
      </w:r>
    </w:p>
    <w:p w:rsidR="00F222E9" w:rsidRPr="00F222E9" w:rsidRDefault="00F222E9" w:rsidP="00A41F3F">
      <w:pPr>
        <w:pStyle w:val="a7"/>
        <w:numPr>
          <w:ilvl w:val="0"/>
          <w:numId w:val="45"/>
        </w:numPr>
        <w:tabs>
          <w:tab w:val="left" w:pos="1276"/>
        </w:tabs>
        <w:ind w:left="0" w:firstLine="709"/>
        <w:jc w:val="both"/>
        <w:rPr>
          <w:sz w:val="28"/>
          <w:szCs w:val="28"/>
        </w:rPr>
      </w:pPr>
      <w:r w:rsidRPr="00F222E9">
        <w:rPr>
          <w:sz w:val="28"/>
          <w:szCs w:val="28"/>
        </w:rPr>
        <w:lastRenderedPageBreak/>
        <w:t>склад подстилки;</w:t>
      </w:r>
    </w:p>
    <w:p w:rsidR="00F222E9" w:rsidRPr="00F222E9" w:rsidRDefault="00F222E9" w:rsidP="00A41F3F">
      <w:pPr>
        <w:pStyle w:val="a7"/>
        <w:numPr>
          <w:ilvl w:val="0"/>
          <w:numId w:val="45"/>
        </w:numPr>
        <w:tabs>
          <w:tab w:val="left" w:pos="1276"/>
        </w:tabs>
        <w:ind w:left="0" w:firstLine="709"/>
        <w:jc w:val="both"/>
        <w:rPr>
          <w:sz w:val="28"/>
          <w:szCs w:val="28"/>
        </w:rPr>
      </w:pPr>
      <w:r w:rsidRPr="00F222E9">
        <w:rPr>
          <w:sz w:val="28"/>
          <w:szCs w:val="28"/>
        </w:rPr>
        <w:t>помещение для хранения медикаментов;</w:t>
      </w:r>
    </w:p>
    <w:p w:rsidR="00F222E9" w:rsidRPr="00F222E9" w:rsidRDefault="00F222E9" w:rsidP="00A41F3F">
      <w:pPr>
        <w:pStyle w:val="a7"/>
        <w:numPr>
          <w:ilvl w:val="0"/>
          <w:numId w:val="45"/>
        </w:numPr>
        <w:tabs>
          <w:tab w:val="left" w:pos="1276"/>
        </w:tabs>
        <w:ind w:left="0" w:firstLine="709"/>
        <w:jc w:val="both"/>
        <w:rPr>
          <w:sz w:val="28"/>
          <w:szCs w:val="28"/>
        </w:rPr>
      </w:pPr>
      <w:r w:rsidRPr="00F222E9">
        <w:rPr>
          <w:sz w:val="28"/>
          <w:szCs w:val="28"/>
        </w:rPr>
        <w:t>склад дезинфекционных средств;</w:t>
      </w:r>
    </w:p>
    <w:p w:rsidR="00F222E9" w:rsidRPr="00F222E9" w:rsidRDefault="00F222E9" w:rsidP="00A41F3F">
      <w:pPr>
        <w:pStyle w:val="a7"/>
        <w:numPr>
          <w:ilvl w:val="0"/>
          <w:numId w:val="45"/>
        </w:numPr>
        <w:tabs>
          <w:tab w:val="left" w:pos="1276"/>
        </w:tabs>
        <w:ind w:left="0" w:firstLine="709"/>
        <w:jc w:val="both"/>
        <w:rPr>
          <w:sz w:val="28"/>
          <w:szCs w:val="28"/>
        </w:rPr>
      </w:pPr>
      <w:r w:rsidRPr="00F222E9">
        <w:rPr>
          <w:sz w:val="28"/>
          <w:szCs w:val="28"/>
        </w:rPr>
        <w:t>холодильные камеры;</w:t>
      </w:r>
    </w:p>
    <w:p w:rsidR="00F222E9" w:rsidRPr="00F222E9" w:rsidRDefault="00F222E9" w:rsidP="00A41F3F">
      <w:pPr>
        <w:pStyle w:val="a7"/>
        <w:numPr>
          <w:ilvl w:val="0"/>
          <w:numId w:val="45"/>
        </w:numPr>
        <w:tabs>
          <w:tab w:val="left" w:pos="1276"/>
        </w:tabs>
        <w:ind w:left="0" w:firstLine="709"/>
        <w:jc w:val="both"/>
        <w:rPr>
          <w:sz w:val="28"/>
          <w:szCs w:val="28"/>
        </w:rPr>
      </w:pPr>
      <w:r w:rsidRPr="00F222E9">
        <w:rPr>
          <w:sz w:val="28"/>
          <w:szCs w:val="28"/>
        </w:rPr>
        <w:t>площадку с твердым покрытием для хранения отходов в контейнерах;</w:t>
      </w:r>
    </w:p>
    <w:p w:rsidR="00F222E9" w:rsidRPr="00F222E9" w:rsidRDefault="00F222E9" w:rsidP="00A41F3F">
      <w:pPr>
        <w:pStyle w:val="a7"/>
        <w:numPr>
          <w:ilvl w:val="0"/>
          <w:numId w:val="45"/>
        </w:numPr>
        <w:tabs>
          <w:tab w:val="left" w:pos="1276"/>
        </w:tabs>
        <w:ind w:left="0" w:firstLine="709"/>
        <w:jc w:val="both"/>
        <w:rPr>
          <w:sz w:val="28"/>
          <w:szCs w:val="28"/>
        </w:rPr>
      </w:pPr>
      <w:r w:rsidRPr="00F222E9">
        <w:rPr>
          <w:sz w:val="28"/>
          <w:szCs w:val="28"/>
        </w:rPr>
        <w:t>выгульную площадку для собак;</w:t>
      </w:r>
    </w:p>
    <w:p w:rsidR="00F222E9" w:rsidRPr="00F222E9" w:rsidRDefault="00F222E9" w:rsidP="00A41F3F">
      <w:pPr>
        <w:pStyle w:val="a7"/>
        <w:numPr>
          <w:ilvl w:val="0"/>
          <w:numId w:val="45"/>
        </w:numPr>
        <w:tabs>
          <w:tab w:val="left" w:pos="1276"/>
        </w:tabs>
        <w:ind w:left="0" w:firstLine="709"/>
        <w:jc w:val="both"/>
        <w:rPr>
          <w:sz w:val="28"/>
          <w:szCs w:val="28"/>
        </w:rPr>
      </w:pPr>
      <w:r w:rsidRPr="00F222E9">
        <w:rPr>
          <w:sz w:val="28"/>
          <w:szCs w:val="28"/>
        </w:rPr>
        <w:t>санитарный блок (душевая и туалет);</w:t>
      </w:r>
    </w:p>
    <w:p w:rsidR="00F222E9" w:rsidRPr="00F222E9" w:rsidRDefault="00F222E9" w:rsidP="00A41F3F">
      <w:pPr>
        <w:pStyle w:val="a7"/>
        <w:numPr>
          <w:ilvl w:val="0"/>
          <w:numId w:val="45"/>
        </w:numPr>
        <w:tabs>
          <w:tab w:val="left" w:pos="1276"/>
        </w:tabs>
        <w:ind w:left="0" w:firstLine="709"/>
        <w:jc w:val="both"/>
        <w:rPr>
          <w:sz w:val="28"/>
          <w:szCs w:val="28"/>
        </w:rPr>
      </w:pPr>
      <w:r w:rsidRPr="00F222E9">
        <w:rPr>
          <w:sz w:val="28"/>
          <w:szCs w:val="28"/>
        </w:rPr>
        <w:t>бытовое помещение для обслуживающего персонала.</w:t>
      </w:r>
    </w:p>
    <w:p w:rsidR="00F222E9" w:rsidRPr="00F222E9" w:rsidRDefault="00F222E9" w:rsidP="00A41F3F">
      <w:pPr>
        <w:pStyle w:val="a7"/>
        <w:numPr>
          <w:ilvl w:val="1"/>
          <w:numId w:val="44"/>
        </w:numPr>
        <w:tabs>
          <w:tab w:val="left" w:pos="1276"/>
        </w:tabs>
        <w:ind w:left="0" w:firstLine="709"/>
        <w:jc w:val="both"/>
        <w:rPr>
          <w:sz w:val="28"/>
          <w:szCs w:val="28"/>
        </w:rPr>
      </w:pPr>
      <w:r w:rsidRPr="00F222E9">
        <w:rPr>
          <w:sz w:val="28"/>
          <w:szCs w:val="28"/>
        </w:rPr>
        <w:t>Все помещения должны иметь номенклатуру:</w:t>
      </w:r>
    </w:p>
    <w:p w:rsidR="00F222E9" w:rsidRPr="00F222E9" w:rsidRDefault="00F222E9" w:rsidP="00A41F3F">
      <w:pPr>
        <w:pStyle w:val="a7"/>
        <w:numPr>
          <w:ilvl w:val="0"/>
          <w:numId w:val="46"/>
        </w:numPr>
        <w:tabs>
          <w:tab w:val="left" w:pos="1134"/>
        </w:tabs>
        <w:ind w:left="0" w:firstLine="709"/>
        <w:jc w:val="both"/>
        <w:rPr>
          <w:sz w:val="28"/>
          <w:szCs w:val="28"/>
        </w:rPr>
      </w:pPr>
      <w:r w:rsidRPr="00F222E9">
        <w:rPr>
          <w:sz w:val="28"/>
          <w:szCs w:val="28"/>
        </w:rPr>
        <w:t>подсобные производственные сооружения – водоснабжение, канализацию, электро- и теплоснабжение, навесы и ограждение;</w:t>
      </w:r>
    </w:p>
    <w:p w:rsidR="00F222E9" w:rsidRPr="00F222E9" w:rsidRDefault="00F222E9" w:rsidP="00A41F3F">
      <w:pPr>
        <w:pStyle w:val="a7"/>
        <w:numPr>
          <w:ilvl w:val="0"/>
          <w:numId w:val="46"/>
        </w:numPr>
        <w:tabs>
          <w:tab w:val="left" w:pos="1134"/>
        </w:tabs>
        <w:ind w:left="0" w:firstLine="709"/>
        <w:jc w:val="both"/>
        <w:rPr>
          <w:sz w:val="28"/>
          <w:szCs w:val="28"/>
        </w:rPr>
      </w:pPr>
      <w:r w:rsidRPr="00F222E9">
        <w:rPr>
          <w:sz w:val="28"/>
          <w:szCs w:val="28"/>
        </w:rPr>
        <w:t>вспомогательные – бытовые помещения (гардеробные, умывальная, душевая, санузел);</w:t>
      </w:r>
    </w:p>
    <w:p w:rsidR="00F222E9" w:rsidRPr="00F222E9" w:rsidRDefault="00F222E9" w:rsidP="00A41F3F">
      <w:pPr>
        <w:pStyle w:val="a7"/>
        <w:numPr>
          <w:ilvl w:val="0"/>
          <w:numId w:val="46"/>
        </w:numPr>
        <w:tabs>
          <w:tab w:val="left" w:pos="1134"/>
        </w:tabs>
        <w:ind w:left="0" w:firstLine="709"/>
        <w:jc w:val="both"/>
        <w:rPr>
          <w:sz w:val="28"/>
          <w:szCs w:val="28"/>
        </w:rPr>
      </w:pPr>
      <w:r w:rsidRPr="00F222E9">
        <w:rPr>
          <w:sz w:val="28"/>
          <w:szCs w:val="28"/>
        </w:rPr>
        <w:t xml:space="preserve">складские – склады кормов, подстилки (при необходимости), ветеринарного и хозяйственного инвентаря. </w:t>
      </w:r>
    </w:p>
    <w:p w:rsidR="00F222E9" w:rsidRPr="00F222E9" w:rsidRDefault="00F222E9" w:rsidP="00A41F3F">
      <w:pPr>
        <w:pStyle w:val="a7"/>
        <w:numPr>
          <w:ilvl w:val="1"/>
          <w:numId w:val="44"/>
        </w:numPr>
        <w:tabs>
          <w:tab w:val="left" w:pos="1276"/>
        </w:tabs>
        <w:ind w:left="0" w:firstLine="709"/>
        <w:jc w:val="both"/>
        <w:rPr>
          <w:sz w:val="28"/>
          <w:szCs w:val="28"/>
        </w:rPr>
      </w:pPr>
      <w:r w:rsidRPr="00F222E9">
        <w:rPr>
          <w:sz w:val="28"/>
          <w:szCs w:val="28"/>
        </w:rPr>
        <w:t>Территория приюта должна иметь внутренние проезды с твердым покрытием, с выходами к дорогам общего пользования и должна быть обнесена сплошным забором высотой 2 метра с цоколем, заглубленным в землю не менее чем на 0,2 метра. Во избежание распространения запахов по периметру размещаются зеленые древесные насаждения.</w:t>
      </w:r>
    </w:p>
    <w:p w:rsidR="00F222E9" w:rsidRPr="00F222E9" w:rsidRDefault="00F222E9" w:rsidP="00A41F3F">
      <w:pPr>
        <w:pStyle w:val="a7"/>
        <w:numPr>
          <w:ilvl w:val="1"/>
          <w:numId w:val="44"/>
        </w:numPr>
        <w:tabs>
          <w:tab w:val="left" w:pos="1276"/>
        </w:tabs>
        <w:ind w:left="0" w:firstLine="709"/>
        <w:jc w:val="both"/>
        <w:rPr>
          <w:sz w:val="28"/>
          <w:szCs w:val="28"/>
        </w:rPr>
      </w:pPr>
      <w:r w:rsidRPr="00F222E9">
        <w:rPr>
          <w:sz w:val="28"/>
          <w:szCs w:val="28"/>
        </w:rPr>
        <w:t>Полы в помещениях для содержания безнадзорных животных(далее – животные) должны быть сплошными и по остальным параметрам соответствовать нормам технического проектирования для каждого вида животного. Полы проходов в этих помещениях должны возвышаться над уровнем планировочной отметки земли не менее чем на 0,15 метра. Полы во всех помещениях, где на них попадают жидкости или производится мытье, должны выполняться из водонепроницаемых материалов с уклонами и трапами для стока жидкостей. В вольерах полы посыпаются опилами.</w:t>
      </w:r>
    </w:p>
    <w:p w:rsidR="00F222E9" w:rsidRPr="00F222E9" w:rsidRDefault="00F222E9" w:rsidP="00A41F3F">
      <w:pPr>
        <w:pStyle w:val="a7"/>
        <w:numPr>
          <w:ilvl w:val="1"/>
          <w:numId w:val="44"/>
        </w:numPr>
        <w:tabs>
          <w:tab w:val="left" w:pos="1276"/>
        </w:tabs>
        <w:ind w:left="0" w:firstLine="709"/>
        <w:jc w:val="both"/>
        <w:rPr>
          <w:sz w:val="28"/>
          <w:szCs w:val="28"/>
        </w:rPr>
      </w:pPr>
      <w:r w:rsidRPr="00F222E9">
        <w:rPr>
          <w:sz w:val="28"/>
          <w:szCs w:val="28"/>
        </w:rPr>
        <w:t>По климатическим условиям в помещениях должны быть встроены тамбуры и предусмотрено двойное остекление окон. Окна должны быть оснащены съемными рамами с сетками для защиты от проникновения насекомых и мух.</w:t>
      </w:r>
    </w:p>
    <w:p w:rsidR="00F222E9" w:rsidRPr="00F222E9" w:rsidRDefault="00F222E9" w:rsidP="00A41F3F">
      <w:pPr>
        <w:pStyle w:val="a7"/>
        <w:numPr>
          <w:ilvl w:val="1"/>
          <w:numId w:val="44"/>
        </w:numPr>
        <w:tabs>
          <w:tab w:val="left" w:pos="1276"/>
        </w:tabs>
        <w:ind w:left="0" w:firstLine="709"/>
        <w:jc w:val="both"/>
        <w:rPr>
          <w:sz w:val="28"/>
          <w:szCs w:val="28"/>
        </w:rPr>
      </w:pPr>
      <w:r w:rsidRPr="00F222E9">
        <w:rPr>
          <w:sz w:val="28"/>
          <w:szCs w:val="28"/>
        </w:rPr>
        <w:t>Внутренняя высота помещений для содержания больных животных от уровня чистого пола до низа выступающих конструкций покрытия (перекрытия) должна быть не менее 2,4 метра.</w:t>
      </w:r>
    </w:p>
    <w:p w:rsidR="00F222E9" w:rsidRPr="00F222E9" w:rsidRDefault="00F222E9" w:rsidP="00A41F3F">
      <w:pPr>
        <w:pStyle w:val="a7"/>
        <w:numPr>
          <w:ilvl w:val="1"/>
          <w:numId w:val="44"/>
        </w:numPr>
        <w:tabs>
          <w:tab w:val="left" w:pos="1276"/>
        </w:tabs>
        <w:ind w:left="0" w:firstLine="709"/>
        <w:jc w:val="both"/>
        <w:rPr>
          <w:sz w:val="28"/>
          <w:szCs w:val="28"/>
        </w:rPr>
      </w:pPr>
      <w:r w:rsidRPr="00F222E9">
        <w:rPr>
          <w:sz w:val="28"/>
          <w:szCs w:val="28"/>
        </w:rPr>
        <w:t xml:space="preserve"> Внутренние поверхности ограждающих конструкций (стены, потолки, перегородки) в помещениях должны быть гладкими и окрашены в светлые тона влагостойкими устойчивыми к дезинфицирующим средствам.</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Вместимость стационаров назначается в % от поголовья обслуживаемых животных от общего числа животных у населения:</w:t>
      </w:r>
    </w:p>
    <w:p w:rsidR="00F222E9" w:rsidRPr="00F222E9" w:rsidRDefault="00F222E9" w:rsidP="00A41F3F">
      <w:pPr>
        <w:pStyle w:val="a7"/>
        <w:numPr>
          <w:ilvl w:val="0"/>
          <w:numId w:val="47"/>
        </w:numPr>
        <w:tabs>
          <w:tab w:val="left" w:pos="1134"/>
          <w:tab w:val="left" w:pos="1418"/>
        </w:tabs>
        <w:ind w:left="0" w:firstLine="709"/>
        <w:jc w:val="both"/>
        <w:rPr>
          <w:sz w:val="28"/>
          <w:szCs w:val="28"/>
        </w:rPr>
      </w:pPr>
      <w:r w:rsidRPr="00F222E9">
        <w:rPr>
          <w:sz w:val="28"/>
          <w:szCs w:val="28"/>
        </w:rPr>
        <w:t>для собак – 2%;</w:t>
      </w:r>
    </w:p>
    <w:p w:rsidR="00F222E9" w:rsidRPr="00F222E9" w:rsidRDefault="00F222E9" w:rsidP="00A41F3F">
      <w:pPr>
        <w:pStyle w:val="a7"/>
        <w:numPr>
          <w:ilvl w:val="0"/>
          <w:numId w:val="47"/>
        </w:numPr>
        <w:tabs>
          <w:tab w:val="left" w:pos="1134"/>
          <w:tab w:val="left" w:pos="1418"/>
        </w:tabs>
        <w:ind w:left="0" w:firstLine="709"/>
        <w:jc w:val="both"/>
        <w:rPr>
          <w:sz w:val="28"/>
          <w:szCs w:val="28"/>
        </w:rPr>
      </w:pPr>
      <w:r w:rsidRPr="00F222E9">
        <w:rPr>
          <w:sz w:val="28"/>
          <w:szCs w:val="28"/>
        </w:rPr>
        <w:t>для кошек – 1%.</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В изоляторах содержание животных следует предусматривать безвыгульным способом.</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Площадь клеток для собак крупных пород составляет 2 квадратных метра (1 x 2); для мелких пород – 1,5 квадратных метра (1 x 1,5 метра).</w:t>
      </w:r>
    </w:p>
    <w:p w:rsidR="00F222E9" w:rsidRPr="00F222E9" w:rsidRDefault="00F222E9" w:rsidP="00F222E9">
      <w:pPr>
        <w:tabs>
          <w:tab w:val="left" w:pos="1418"/>
        </w:tabs>
        <w:spacing w:after="0"/>
        <w:ind w:firstLine="709"/>
        <w:jc w:val="both"/>
        <w:rPr>
          <w:rFonts w:ascii="Times New Roman" w:hAnsi="Times New Roman"/>
          <w:sz w:val="28"/>
          <w:szCs w:val="28"/>
        </w:rPr>
      </w:pPr>
      <w:r w:rsidRPr="00F222E9">
        <w:rPr>
          <w:rFonts w:ascii="Times New Roman" w:hAnsi="Times New Roman"/>
          <w:sz w:val="28"/>
          <w:szCs w:val="28"/>
        </w:rPr>
        <w:lastRenderedPageBreak/>
        <w:t>Площадь клеток для кошек составляет 0,5 квадратных метра (1 x 0,5 метра).</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Высота индивидуальных клеток для кошек и собак составляет:</w:t>
      </w:r>
    </w:p>
    <w:p w:rsidR="00F222E9" w:rsidRPr="00F222E9" w:rsidRDefault="00F222E9" w:rsidP="00A41F3F">
      <w:pPr>
        <w:pStyle w:val="a7"/>
        <w:numPr>
          <w:ilvl w:val="0"/>
          <w:numId w:val="48"/>
        </w:numPr>
        <w:tabs>
          <w:tab w:val="left" w:pos="1134"/>
          <w:tab w:val="left" w:pos="1418"/>
        </w:tabs>
        <w:ind w:left="0" w:firstLine="709"/>
        <w:jc w:val="both"/>
        <w:rPr>
          <w:sz w:val="28"/>
          <w:szCs w:val="28"/>
        </w:rPr>
      </w:pPr>
      <w:r w:rsidRPr="00F222E9">
        <w:rPr>
          <w:sz w:val="28"/>
          <w:szCs w:val="28"/>
        </w:rPr>
        <w:t>для собак крупных пород – 0,9 метра;</w:t>
      </w:r>
    </w:p>
    <w:p w:rsidR="00F222E9" w:rsidRPr="00F222E9" w:rsidRDefault="00F222E9" w:rsidP="00A41F3F">
      <w:pPr>
        <w:pStyle w:val="a7"/>
        <w:numPr>
          <w:ilvl w:val="0"/>
          <w:numId w:val="48"/>
        </w:numPr>
        <w:tabs>
          <w:tab w:val="left" w:pos="1134"/>
          <w:tab w:val="left" w:pos="1418"/>
        </w:tabs>
        <w:ind w:left="0" w:firstLine="709"/>
        <w:jc w:val="both"/>
        <w:rPr>
          <w:sz w:val="28"/>
          <w:szCs w:val="28"/>
        </w:rPr>
      </w:pPr>
      <w:r w:rsidRPr="00F222E9">
        <w:rPr>
          <w:sz w:val="28"/>
          <w:szCs w:val="28"/>
        </w:rPr>
        <w:t>для мелких пород – 0,6 метра;</w:t>
      </w:r>
    </w:p>
    <w:p w:rsidR="00F222E9" w:rsidRPr="00F222E9" w:rsidRDefault="00F222E9" w:rsidP="00A41F3F">
      <w:pPr>
        <w:pStyle w:val="a7"/>
        <w:numPr>
          <w:ilvl w:val="0"/>
          <w:numId w:val="48"/>
        </w:numPr>
        <w:tabs>
          <w:tab w:val="left" w:pos="1134"/>
          <w:tab w:val="left" w:pos="1418"/>
        </w:tabs>
        <w:ind w:left="0" w:firstLine="709"/>
        <w:jc w:val="both"/>
        <w:rPr>
          <w:sz w:val="28"/>
          <w:szCs w:val="28"/>
        </w:rPr>
      </w:pPr>
      <w:r w:rsidRPr="00F222E9">
        <w:rPr>
          <w:sz w:val="28"/>
          <w:szCs w:val="28"/>
        </w:rPr>
        <w:t>для кошек – 0,5 метра.</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Выгульные площадки для собак должны составлять из расчета 8 квадратных метров на одну крупную собаку и 5 квадратных метров на мелкую собаку. Минимальная площадь площадки – 400 кв. м.</w:t>
      </w:r>
    </w:p>
    <w:p w:rsidR="00F222E9" w:rsidRPr="00F222E9" w:rsidRDefault="00F222E9" w:rsidP="00F222E9">
      <w:pPr>
        <w:tabs>
          <w:tab w:val="left" w:pos="1418"/>
        </w:tabs>
        <w:spacing w:after="0"/>
        <w:ind w:firstLine="709"/>
        <w:jc w:val="both"/>
        <w:rPr>
          <w:rFonts w:ascii="Times New Roman" w:hAnsi="Times New Roman"/>
          <w:sz w:val="28"/>
          <w:szCs w:val="28"/>
        </w:rPr>
      </w:pPr>
      <w:r w:rsidRPr="00F222E9">
        <w:rPr>
          <w:rFonts w:ascii="Times New Roman" w:hAnsi="Times New Roman"/>
          <w:sz w:val="28"/>
          <w:szCs w:val="28"/>
        </w:rPr>
        <w:t>Выгульные площадки проектируются из расчета 40% имеющихся в приюте посадочных мест.</w:t>
      </w:r>
    </w:p>
    <w:p w:rsidR="00F222E9" w:rsidRPr="00F222E9" w:rsidRDefault="00F222E9" w:rsidP="00F222E9">
      <w:pPr>
        <w:tabs>
          <w:tab w:val="left" w:pos="1418"/>
        </w:tabs>
        <w:spacing w:after="0"/>
        <w:ind w:firstLine="709"/>
        <w:jc w:val="both"/>
        <w:rPr>
          <w:rFonts w:ascii="Times New Roman" w:hAnsi="Times New Roman"/>
          <w:sz w:val="28"/>
          <w:szCs w:val="28"/>
        </w:rPr>
      </w:pPr>
      <w:r w:rsidRPr="00F222E9">
        <w:rPr>
          <w:rFonts w:ascii="Times New Roman" w:hAnsi="Times New Roman"/>
          <w:sz w:val="28"/>
          <w:szCs w:val="28"/>
        </w:rPr>
        <w:t>Площадки должны быть освещены.</w:t>
      </w:r>
    </w:p>
    <w:p w:rsidR="00F222E9" w:rsidRPr="00F222E9" w:rsidRDefault="00F222E9" w:rsidP="00F222E9">
      <w:pPr>
        <w:tabs>
          <w:tab w:val="left" w:pos="1418"/>
        </w:tabs>
        <w:spacing w:after="0"/>
        <w:ind w:firstLine="709"/>
        <w:jc w:val="both"/>
        <w:rPr>
          <w:rFonts w:ascii="Times New Roman" w:hAnsi="Times New Roman"/>
          <w:sz w:val="28"/>
          <w:szCs w:val="28"/>
        </w:rPr>
      </w:pPr>
      <w:r w:rsidRPr="00F222E9">
        <w:rPr>
          <w:rFonts w:ascii="Times New Roman" w:hAnsi="Times New Roman"/>
          <w:sz w:val="28"/>
          <w:szCs w:val="28"/>
        </w:rPr>
        <w:t>Территория площадки должна иметь асфальтовые или плиточные дорожки, газон с плотной и низкой (высотой 3 – 5 сантиметра) растительностью удобной для уборки и обновления.</w:t>
      </w:r>
    </w:p>
    <w:p w:rsidR="00F222E9" w:rsidRPr="00F222E9" w:rsidRDefault="00F222E9" w:rsidP="00F222E9">
      <w:pPr>
        <w:tabs>
          <w:tab w:val="left" w:pos="1418"/>
        </w:tabs>
        <w:spacing w:after="0"/>
        <w:ind w:firstLine="709"/>
        <w:jc w:val="both"/>
        <w:rPr>
          <w:rFonts w:ascii="Times New Roman" w:hAnsi="Times New Roman"/>
          <w:sz w:val="28"/>
          <w:szCs w:val="28"/>
        </w:rPr>
      </w:pPr>
      <w:r w:rsidRPr="00F222E9">
        <w:rPr>
          <w:rFonts w:ascii="Times New Roman" w:hAnsi="Times New Roman"/>
          <w:sz w:val="28"/>
          <w:szCs w:val="28"/>
        </w:rPr>
        <w:t>Площадка огораживается сетчатым забором высотой не менее 2 метров. Сетка заглубляется на 0,2 метра.</w:t>
      </w:r>
    </w:p>
    <w:p w:rsidR="00F222E9" w:rsidRPr="00F222E9" w:rsidRDefault="00F222E9" w:rsidP="00F222E9">
      <w:pPr>
        <w:tabs>
          <w:tab w:val="left" w:pos="1418"/>
        </w:tabs>
        <w:spacing w:after="0"/>
        <w:ind w:firstLine="709"/>
        <w:jc w:val="both"/>
        <w:rPr>
          <w:rFonts w:ascii="Times New Roman" w:hAnsi="Times New Roman"/>
          <w:sz w:val="28"/>
          <w:szCs w:val="28"/>
        </w:rPr>
      </w:pPr>
      <w:r w:rsidRPr="00F222E9">
        <w:rPr>
          <w:rFonts w:ascii="Times New Roman" w:hAnsi="Times New Roman"/>
          <w:sz w:val="28"/>
          <w:szCs w:val="28"/>
        </w:rPr>
        <w:t>По периметру площадки высаживается декоративный кустарник.</w:t>
      </w:r>
    </w:p>
    <w:p w:rsidR="00F222E9" w:rsidRPr="00F222E9" w:rsidRDefault="00F222E9" w:rsidP="00F222E9">
      <w:pPr>
        <w:tabs>
          <w:tab w:val="left" w:pos="1418"/>
        </w:tabs>
        <w:spacing w:after="0"/>
        <w:ind w:firstLine="709"/>
        <w:jc w:val="both"/>
        <w:rPr>
          <w:rFonts w:ascii="Times New Roman" w:hAnsi="Times New Roman"/>
          <w:sz w:val="28"/>
          <w:szCs w:val="28"/>
        </w:rPr>
      </w:pPr>
      <w:r w:rsidRPr="00F222E9">
        <w:rPr>
          <w:rFonts w:ascii="Times New Roman" w:hAnsi="Times New Roman"/>
          <w:sz w:val="28"/>
          <w:szCs w:val="28"/>
        </w:rPr>
        <w:t>Выгульные площадки оборудуются контейнерами для сбора кала и дезбарьером.</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Производственные помещения должны быть обеспечены холодным и горячим водоснабжением. Приют должен быть обеспечен питьевой водой.</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Навоз от изоляторов и карантинов должен собираться и храниться в отдельных карантинных емкостях, которые следует, как правило, размещать на собственном внутреннем дворе изолятора или карантина. Дезинфекция, транспортировка и утилизация такого навоза осуществляются в соответствии с нормативными документами.</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Навоз от стационаров, где размещаются животные, собирается в отдельную емкость (закрытое навозохранилище) и не реже одного раза в полугодие вывозится за пределы города в места, согласованные с ветеринарной и санитарной службой.</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Приют должен быть оборудован канализацией для отведения сточных вод. Сточные воды должны собираться самостоятельной канализационной сетью и перед выпуском их в общую сеть подвергаться обеззараживанию.</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Ливневые стоки с выгульных площадок, загрязненные навозом, и ливневые стоки с выгульных площадок для собак, загрязненные фекалиями, собирают в систему открытых лотков с подачей в водонепроницаемые емкости для последующей утилизации.</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Манеж-приемная, помещение для лечебных процедур и ветеринарных обработок животных, вскрывочная, утилизационная, а также помещение для дезинфекции транспортных средств и тары, обработки спецодежды и для содержания животных должны быть оборудованы трапами для отвода жидкости.</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Условия спуска сточных вод от ветеринарных объектов должны быть согласованы с территориальными органами госсанэпидслужбы Российской Федерации и удовлетворять требованиям СанПиН 2.1.5.980-00.</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lastRenderedPageBreak/>
        <w:t>Температура внутреннего воздуха производственных помещений, за исключением помещений для содержания животных, в теплый период года (при температуре наружного воздуха 10°C и выше) должна быть не более чем на 3°C выше средней температуры наружного воздуха в 13 часов самого жаркого месяца.</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Крытое помещение должно защищать животное от холода и осадков.</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Отсутствие отопления в крытом вольере в холодное время года допустимо только для здоровых собак с хорошей шерстью, приспособленных к проживанию и сну при низких температурах. Для всех остальных животных требуется обязательное отопление в месте сна, где поддерживается температура не ниже 16°C. В помещениях, где содержатся кошки, должна поддерживаться температура не ниже 16°C.</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Во всех помещениях приюта необходимо наличие вентиляции (естественной или принудительной). В теплый период года в помещениях следует предусматривать естественное поступление наружного воздуха через открывающиеся окна.</w:t>
      </w:r>
    </w:p>
    <w:p w:rsidR="00F222E9" w:rsidRPr="00F222E9" w:rsidRDefault="00F222E9" w:rsidP="00F222E9">
      <w:pPr>
        <w:tabs>
          <w:tab w:val="left" w:pos="1418"/>
        </w:tabs>
        <w:spacing w:after="0"/>
        <w:ind w:firstLine="709"/>
        <w:jc w:val="both"/>
        <w:rPr>
          <w:rFonts w:ascii="Times New Roman" w:hAnsi="Times New Roman"/>
          <w:sz w:val="28"/>
          <w:szCs w:val="28"/>
        </w:rPr>
      </w:pPr>
      <w:r w:rsidRPr="00F222E9">
        <w:rPr>
          <w:rFonts w:ascii="Times New Roman" w:hAnsi="Times New Roman"/>
          <w:sz w:val="28"/>
          <w:szCs w:val="28"/>
        </w:rPr>
        <w:t>Подачу наружного воздуха системами с механическим побуждением следует предусматривать для помещений без окон.</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Удаление воздуха следует предусматривать, как правило, непосредственно из помещений системами с естественным или механическим побуждением.</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Во всех помещениях приюта необходимо наличие естественного и искусственного освещения. В качестве приборов освещения рекомендуется применять светильники с люминесцентными лампами, для отдельных помещений с редким пребыванием персонала возможно применение светильников с лампами накаливания.</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Ветеринарные объекты в приюте должны быть огорожены и отделены от жилых построек санитарно-защитной зоной, иметь зооветеринарные разрывы. Приюты для животных должны располагаться на расстоянии не менее 150 метров от жилых зданий.</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Помещения для усыпления животных должны иметь отдельные выходы.</w:t>
      </w:r>
    </w:p>
    <w:p w:rsidR="00F222E9" w:rsidRPr="00F222E9" w:rsidRDefault="00F222E9" w:rsidP="00A41F3F">
      <w:pPr>
        <w:pStyle w:val="a7"/>
        <w:numPr>
          <w:ilvl w:val="1"/>
          <w:numId w:val="44"/>
        </w:numPr>
        <w:tabs>
          <w:tab w:val="left" w:pos="1418"/>
        </w:tabs>
        <w:ind w:left="0" w:firstLine="709"/>
        <w:jc w:val="both"/>
        <w:rPr>
          <w:sz w:val="28"/>
          <w:szCs w:val="28"/>
        </w:rPr>
      </w:pPr>
      <w:r w:rsidRPr="00F222E9">
        <w:rPr>
          <w:sz w:val="28"/>
          <w:szCs w:val="28"/>
        </w:rPr>
        <w:t>Для хранения трупов усыпленных животных, а также трупов животных, павших от различных болезней, биоматериалов, полученных на ветеринарных объектах, выделяются помещения, оборудованные морозильными камерами. Уничтожение и утилизация трупов производится в соответствии с Ветеринарно-санитарными правилами сбора, утилизации и уничтожения биологических отходов, утвержденными Министерством сельского хозяйства и продовольствия Российской Федерации 04.12.1995 № 13-7-2/469.</w:t>
      </w:r>
    </w:p>
    <w:p w:rsidR="00F222E9" w:rsidRPr="00F222E9" w:rsidRDefault="00F222E9" w:rsidP="00F222E9">
      <w:pPr>
        <w:tabs>
          <w:tab w:val="left" w:pos="1134"/>
        </w:tabs>
        <w:spacing w:after="0"/>
        <w:jc w:val="both"/>
        <w:rPr>
          <w:rFonts w:ascii="Times New Roman" w:hAnsi="Times New Roman"/>
          <w:sz w:val="28"/>
          <w:szCs w:val="28"/>
        </w:rPr>
      </w:pPr>
    </w:p>
    <w:p w:rsidR="00F222E9" w:rsidRPr="00F222E9" w:rsidRDefault="00F222E9" w:rsidP="00F222E9">
      <w:pPr>
        <w:tabs>
          <w:tab w:val="left" w:pos="1134"/>
        </w:tabs>
        <w:spacing w:after="0"/>
        <w:jc w:val="center"/>
        <w:rPr>
          <w:rFonts w:ascii="Times New Roman" w:hAnsi="Times New Roman"/>
          <w:sz w:val="28"/>
          <w:szCs w:val="28"/>
        </w:rPr>
      </w:pPr>
    </w:p>
    <w:p w:rsidR="00F222E9" w:rsidRPr="00F222E9" w:rsidRDefault="00F222E9" w:rsidP="00F222E9">
      <w:pPr>
        <w:tabs>
          <w:tab w:val="left" w:pos="1134"/>
        </w:tabs>
        <w:spacing w:after="0"/>
        <w:jc w:val="center"/>
        <w:rPr>
          <w:rFonts w:ascii="Times New Roman" w:hAnsi="Times New Roman"/>
          <w:sz w:val="28"/>
          <w:szCs w:val="28"/>
        </w:rPr>
      </w:pPr>
      <w:r w:rsidRPr="00F222E9">
        <w:rPr>
          <w:rFonts w:ascii="Times New Roman" w:hAnsi="Times New Roman"/>
          <w:sz w:val="28"/>
          <w:szCs w:val="28"/>
          <w:lang w:val="en-US"/>
        </w:rPr>
        <w:t>III</w:t>
      </w:r>
      <w:r w:rsidRPr="00F222E9">
        <w:rPr>
          <w:rFonts w:ascii="Times New Roman" w:hAnsi="Times New Roman"/>
          <w:sz w:val="28"/>
          <w:szCs w:val="28"/>
        </w:rPr>
        <w:t>. Требования к содержанию безнадзорных животных в приюте</w:t>
      </w:r>
    </w:p>
    <w:p w:rsidR="00F222E9" w:rsidRPr="00F222E9" w:rsidRDefault="00F222E9" w:rsidP="00F222E9">
      <w:pPr>
        <w:tabs>
          <w:tab w:val="left" w:pos="1134"/>
        </w:tabs>
        <w:spacing w:after="0"/>
        <w:jc w:val="both"/>
        <w:rPr>
          <w:rFonts w:ascii="Times New Roman" w:hAnsi="Times New Roman"/>
          <w:sz w:val="28"/>
          <w:szCs w:val="28"/>
        </w:rPr>
      </w:pPr>
    </w:p>
    <w:p w:rsidR="00F222E9" w:rsidRPr="00F222E9" w:rsidRDefault="00F222E9" w:rsidP="00A41F3F">
      <w:pPr>
        <w:pStyle w:val="a7"/>
        <w:numPr>
          <w:ilvl w:val="1"/>
          <w:numId w:val="50"/>
        </w:numPr>
        <w:tabs>
          <w:tab w:val="left" w:pos="1276"/>
        </w:tabs>
        <w:ind w:left="0" w:firstLine="709"/>
        <w:jc w:val="both"/>
        <w:rPr>
          <w:sz w:val="28"/>
          <w:szCs w:val="28"/>
        </w:rPr>
      </w:pPr>
      <w:r w:rsidRPr="00F222E9">
        <w:rPr>
          <w:sz w:val="28"/>
          <w:szCs w:val="28"/>
        </w:rPr>
        <w:t>Содержание животных осуществляется в соответствии с ветеринарно-санитарными правилами.</w:t>
      </w:r>
    </w:p>
    <w:p w:rsidR="00F222E9" w:rsidRPr="00F222E9" w:rsidRDefault="00F222E9" w:rsidP="00A41F3F">
      <w:pPr>
        <w:pStyle w:val="a7"/>
        <w:numPr>
          <w:ilvl w:val="1"/>
          <w:numId w:val="50"/>
        </w:numPr>
        <w:tabs>
          <w:tab w:val="left" w:pos="1276"/>
        </w:tabs>
        <w:ind w:left="0" w:firstLine="709"/>
        <w:jc w:val="both"/>
        <w:rPr>
          <w:sz w:val="28"/>
          <w:szCs w:val="28"/>
        </w:rPr>
      </w:pPr>
      <w:r w:rsidRPr="00F222E9">
        <w:rPr>
          <w:sz w:val="28"/>
          <w:szCs w:val="28"/>
        </w:rPr>
        <w:t>Размещение клеток для животных должно быть однорядное.</w:t>
      </w:r>
    </w:p>
    <w:p w:rsidR="00F222E9" w:rsidRPr="00F222E9" w:rsidRDefault="00F222E9" w:rsidP="00F222E9">
      <w:pPr>
        <w:tabs>
          <w:tab w:val="left" w:pos="1276"/>
        </w:tabs>
        <w:spacing w:after="0"/>
        <w:ind w:firstLine="709"/>
        <w:jc w:val="both"/>
        <w:rPr>
          <w:rFonts w:ascii="Times New Roman" w:hAnsi="Times New Roman"/>
          <w:sz w:val="28"/>
          <w:szCs w:val="28"/>
        </w:rPr>
      </w:pPr>
      <w:r w:rsidRPr="00F222E9">
        <w:rPr>
          <w:rFonts w:ascii="Times New Roman" w:hAnsi="Times New Roman"/>
          <w:sz w:val="28"/>
          <w:szCs w:val="28"/>
        </w:rPr>
        <w:t>Собак содержат в индивидуальных клетках.</w:t>
      </w:r>
    </w:p>
    <w:p w:rsidR="00F222E9" w:rsidRPr="00F222E9" w:rsidRDefault="00F222E9" w:rsidP="00A41F3F">
      <w:pPr>
        <w:pStyle w:val="a7"/>
        <w:numPr>
          <w:ilvl w:val="1"/>
          <w:numId w:val="50"/>
        </w:numPr>
        <w:tabs>
          <w:tab w:val="left" w:pos="1276"/>
        </w:tabs>
        <w:ind w:left="0" w:firstLine="709"/>
        <w:jc w:val="both"/>
        <w:rPr>
          <w:sz w:val="28"/>
          <w:szCs w:val="28"/>
        </w:rPr>
      </w:pPr>
      <w:r w:rsidRPr="00F222E9">
        <w:rPr>
          <w:sz w:val="28"/>
          <w:szCs w:val="28"/>
        </w:rPr>
        <w:lastRenderedPageBreak/>
        <w:t>Содержание животных в приюте включает в себя проведение следующих мероприятий:</w:t>
      </w:r>
    </w:p>
    <w:p w:rsidR="00F222E9" w:rsidRPr="00F222E9" w:rsidRDefault="00F222E9" w:rsidP="00A41F3F">
      <w:pPr>
        <w:pStyle w:val="a7"/>
        <w:numPr>
          <w:ilvl w:val="0"/>
          <w:numId w:val="49"/>
        </w:numPr>
        <w:tabs>
          <w:tab w:val="left" w:pos="1134"/>
          <w:tab w:val="left" w:pos="1276"/>
        </w:tabs>
        <w:ind w:left="0" w:firstLine="709"/>
        <w:jc w:val="both"/>
        <w:rPr>
          <w:sz w:val="28"/>
          <w:szCs w:val="28"/>
        </w:rPr>
      </w:pPr>
      <w:r w:rsidRPr="00F222E9">
        <w:rPr>
          <w:sz w:val="28"/>
          <w:szCs w:val="28"/>
        </w:rPr>
        <w:t>прием животных в приют и оформление учетной документации;</w:t>
      </w:r>
    </w:p>
    <w:p w:rsidR="00F222E9" w:rsidRPr="00F222E9" w:rsidRDefault="00F222E9" w:rsidP="00A41F3F">
      <w:pPr>
        <w:pStyle w:val="a7"/>
        <w:numPr>
          <w:ilvl w:val="0"/>
          <w:numId w:val="49"/>
        </w:numPr>
        <w:tabs>
          <w:tab w:val="left" w:pos="1134"/>
          <w:tab w:val="left" w:pos="1276"/>
        </w:tabs>
        <w:ind w:left="0" w:firstLine="709"/>
        <w:jc w:val="both"/>
        <w:rPr>
          <w:sz w:val="28"/>
          <w:szCs w:val="28"/>
        </w:rPr>
      </w:pPr>
      <w:r w:rsidRPr="00F222E9">
        <w:rPr>
          <w:sz w:val="28"/>
          <w:szCs w:val="28"/>
        </w:rPr>
        <w:t>первичный ветеринарный осмотр;</w:t>
      </w:r>
    </w:p>
    <w:p w:rsidR="00F222E9" w:rsidRPr="00F222E9" w:rsidRDefault="00F222E9" w:rsidP="00A41F3F">
      <w:pPr>
        <w:pStyle w:val="a7"/>
        <w:numPr>
          <w:ilvl w:val="0"/>
          <w:numId w:val="49"/>
        </w:numPr>
        <w:tabs>
          <w:tab w:val="left" w:pos="1134"/>
          <w:tab w:val="left" w:pos="1276"/>
        </w:tabs>
        <w:ind w:left="0" w:firstLine="709"/>
        <w:jc w:val="both"/>
        <w:rPr>
          <w:sz w:val="28"/>
          <w:szCs w:val="28"/>
        </w:rPr>
      </w:pPr>
      <w:r w:rsidRPr="00F222E9">
        <w:rPr>
          <w:sz w:val="28"/>
          <w:szCs w:val="28"/>
        </w:rPr>
        <w:t>карантинные мероприятия (обработка против эктопаразитов, дегельминтизация, вакцинация);</w:t>
      </w:r>
    </w:p>
    <w:p w:rsidR="00F222E9" w:rsidRPr="00F222E9" w:rsidRDefault="00F222E9" w:rsidP="00A41F3F">
      <w:pPr>
        <w:pStyle w:val="a7"/>
        <w:numPr>
          <w:ilvl w:val="0"/>
          <w:numId w:val="49"/>
        </w:numPr>
        <w:tabs>
          <w:tab w:val="left" w:pos="1134"/>
          <w:tab w:val="left" w:pos="1276"/>
        </w:tabs>
        <w:ind w:left="0" w:firstLine="709"/>
        <w:jc w:val="both"/>
        <w:rPr>
          <w:sz w:val="28"/>
          <w:szCs w:val="28"/>
        </w:rPr>
      </w:pPr>
      <w:r w:rsidRPr="00F222E9">
        <w:rPr>
          <w:sz w:val="28"/>
          <w:szCs w:val="28"/>
        </w:rPr>
        <w:t>перевод в зону постоянного содержания;</w:t>
      </w:r>
    </w:p>
    <w:p w:rsidR="00F222E9" w:rsidRPr="00F222E9" w:rsidRDefault="00F222E9" w:rsidP="00A41F3F">
      <w:pPr>
        <w:pStyle w:val="a7"/>
        <w:numPr>
          <w:ilvl w:val="0"/>
          <w:numId w:val="49"/>
        </w:numPr>
        <w:tabs>
          <w:tab w:val="left" w:pos="1134"/>
          <w:tab w:val="left" w:pos="1276"/>
        </w:tabs>
        <w:ind w:left="0" w:firstLine="709"/>
        <w:jc w:val="both"/>
        <w:rPr>
          <w:sz w:val="28"/>
          <w:szCs w:val="28"/>
        </w:rPr>
      </w:pPr>
      <w:r w:rsidRPr="00F222E9">
        <w:rPr>
          <w:sz w:val="28"/>
          <w:szCs w:val="28"/>
        </w:rPr>
        <w:t>нанесение идентификационной метки (клеймение) и присвоение регистрационного номера животному;</w:t>
      </w:r>
    </w:p>
    <w:p w:rsidR="00F222E9" w:rsidRPr="00F222E9" w:rsidRDefault="00F222E9" w:rsidP="00A41F3F">
      <w:pPr>
        <w:pStyle w:val="a7"/>
        <w:numPr>
          <w:ilvl w:val="0"/>
          <w:numId w:val="49"/>
        </w:numPr>
        <w:tabs>
          <w:tab w:val="left" w:pos="1134"/>
          <w:tab w:val="left" w:pos="1276"/>
        </w:tabs>
        <w:ind w:left="0" w:firstLine="709"/>
        <w:jc w:val="both"/>
        <w:rPr>
          <w:sz w:val="28"/>
          <w:szCs w:val="28"/>
        </w:rPr>
      </w:pPr>
      <w:r w:rsidRPr="00F222E9">
        <w:rPr>
          <w:sz w:val="28"/>
          <w:szCs w:val="28"/>
        </w:rPr>
        <w:t>стерилизация (кастрация) (при необходимости) с последующей реабилитацией;</w:t>
      </w:r>
    </w:p>
    <w:p w:rsidR="00F222E9" w:rsidRPr="00F222E9" w:rsidRDefault="00F222E9" w:rsidP="00A41F3F">
      <w:pPr>
        <w:pStyle w:val="a7"/>
        <w:numPr>
          <w:ilvl w:val="0"/>
          <w:numId w:val="49"/>
        </w:numPr>
        <w:tabs>
          <w:tab w:val="left" w:pos="1134"/>
          <w:tab w:val="left" w:pos="1276"/>
        </w:tabs>
        <w:ind w:left="0" w:firstLine="709"/>
        <w:jc w:val="both"/>
        <w:rPr>
          <w:sz w:val="28"/>
          <w:szCs w:val="28"/>
        </w:rPr>
      </w:pPr>
      <w:r w:rsidRPr="00F222E9">
        <w:rPr>
          <w:sz w:val="28"/>
          <w:szCs w:val="28"/>
        </w:rPr>
        <w:t>осмотр всех животных и их вольеров;</w:t>
      </w:r>
    </w:p>
    <w:p w:rsidR="00F222E9" w:rsidRPr="00F222E9" w:rsidRDefault="00F222E9" w:rsidP="00A41F3F">
      <w:pPr>
        <w:pStyle w:val="a7"/>
        <w:numPr>
          <w:ilvl w:val="0"/>
          <w:numId w:val="49"/>
        </w:numPr>
        <w:tabs>
          <w:tab w:val="left" w:pos="1134"/>
          <w:tab w:val="left" w:pos="1276"/>
        </w:tabs>
        <w:ind w:left="0" w:firstLine="709"/>
        <w:jc w:val="both"/>
        <w:rPr>
          <w:sz w:val="28"/>
          <w:szCs w:val="28"/>
        </w:rPr>
      </w:pPr>
      <w:r w:rsidRPr="00F222E9">
        <w:rPr>
          <w:sz w:val="28"/>
          <w:szCs w:val="28"/>
        </w:rPr>
        <w:t>мытье и дезинфекция вольеров, иных помещений и территорий, где содержатся животные, подсобных помещений, посуды для животных;</w:t>
      </w:r>
    </w:p>
    <w:p w:rsidR="00F222E9" w:rsidRPr="00F222E9" w:rsidRDefault="00F222E9" w:rsidP="00A41F3F">
      <w:pPr>
        <w:pStyle w:val="a7"/>
        <w:numPr>
          <w:ilvl w:val="0"/>
          <w:numId w:val="49"/>
        </w:numPr>
        <w:tabs>
          <w:tab w:val="left" w:pos="1134"/>
          <w:tab w:val="left" w:pos="1276"/>
        </w:tabs>
        <w:ind w:left="0" w:firstLine="709"/>
        <w:jc w:val="both"/>
        <w:rPr>
          <w:sz w:val="28"/>
          <w:szCs w:val="28"/>
        </w:rPr>
      </w:pPr>
      <w:r w:rsidRPr="00F222E9">
        <w:rPr>
          <w:sz w:val="28"/>
          <w:szCs w:val="28"/>
        </w:rPr>
        <w:t>кормление животных;</w:t>
      </w:r>
    </w:p>
    <w:p w:rsidR="00F222E9" w:rsidRPr="00F222E9" w:rsidRDefault="00F222E9" w:rsidP="00A41F3F">
      <w:pPr>
        <w:pStyle w:val="a7"/>
        <w:numPr>
          <w:ilvl w:val="0"/>
          <w:numId w:val="49"/>
        </w:numPr>
        <w:tabs>
          <w:tab w:val="left" w:pos="1276"/>
        </w:tabs>
        <w:ind w:left="0" w:firstLine="709"/>
        <w:jc w:val="both"/>
        <w:rPr>
          <w:sz w:val="28"/>
          <w:szCs w:val="28"/>
        </w:rPr>
      </w:pPr>
      <w:r w:rsidRPr="00F222E9">
        <w:rPr>
          <w:sz w:val="28"/>
          <w:szCs w:val="28"/>
        </w:rPr>
        <w:t>прогулки с животными, включающие в себя физические нагрузки;</w:t>
      </w:r>
    </w:p>
    <w:p w:rsidR="00F222E9" w:rsidRPr="00F222E9" w:rsidRDefault="00F222E9" w:rsidP="00A41F3F">
      <w:pPr>
        <w:pStyle w:val="a7"/>
        <w:numPr>
          <w:ilvl w:val="0"/>
          <w:numId w:val="49"/>
        </w:numPr>
        <w:tabs>
          <w:tab w:val="left" w:pos="1276"/>
        </w:tabs>
        <w:ind w:left="0" w:firstLine="709"/>
        <w:jc w:val="both"/>
        <w:rPr>
          <w:sz w:val="28"/>
          <w:szCs w:val="28"/>
        </w:rPr>
      </w:pPr>
      <w:r w:rsidRPr="00F222E9">
        <w:rPr>
          <w:sz w:val="28"/>
          <w:szCs w:val="28"/>
        </w:rPr>
        <w:t>проведение иных мероприятий, обеспечивающих надлежащее содержание животных в приюте.</w:t>
      </w:r>
    </w:p>
    <w:p w:rsidR="00F222E9" w:rsidRPr="00F222E9" w:rsidRDefault="00F222E9" w:rsidP="00A41F3F">
      <w:pPr>
        <w:pStyle w:val="a7"/>
        <w:numPr>
          <w:ilvl w:val="1"/>
          <w:numId w:val="50"/>
        </w:numPr>
        <w:tabs>
          <w:tab w:val="left" w:pos="1276"/>
        </w:tabs>
        <w:ind w:left="0" w:firstLine="709"/>
        <w:jc w:val="both"/>
        <w:rPr>
          <w:sz w:val="28"/>
          <w:szCs w:val="28"/>
        </w:rPr>
      </w:pPr>
      <w:r w:rsidRPr="00F222E9">
        <w:rPr>
          <w:sz w:val="28"/>
          <w:szCs w:val="28"/>
        </w:rPr>
        <w:t>Безнадзорные животные в срок, не превышающий трех календарных дней со дня поступления в приют, подлежат карантинированию, обязательному клиническому осмотру специалистом в области ветеринарии с целью выявления зооантропонозных заболеваний, по результатам которого не позднее одного рабочего дня составляется заключение о клиническом состоянии безнадзорного животного, а также дегельминтизации и вакцинации.</w:t>
      </w:r>
    </w:p>
    <w:p w:rsidR="00F222E9" w:rsidRPr="00F222E9" w:rsidRDefault="00F222E9" w:rsidP="00A41F3F">
      <w:pPr>
        <w:pStyle w:val="a7"/>
        <w:numPr>
          <w:ilvl w:val="1"/>
          <w:numId w:val="50"/>
        </w:numPr>
        <w:tabs>
          <w:tab w:val="left" w:pos="1276"/>
        </w:tabs>
        <w:ind w:left="0" w:firstLine="709"/>
        <w:jc w:val="both"/>
        <w:rPr>
          <w:sz w:val="28"/>
          <w:szCs w:val="28"/>
        </w:rPr>
      </w:pPr>
      <w:r w:rsidRPr="00F222E9">
        <w:rPr>
          <w:sz w:val="28"/>
          <w:szCs w:val="28"/>
        </w:rPr>
        <w:t>Все отловленные безнадзорные животные, в том числе покусавшие человека, а также животные, контакт с которыми повлек обращение за антирабической помощью, подозрительные на заболевание бешенством, должны содержаться изолированно от других безнадзорных животных (на карантине) в течение 10 дней.</w:t>
      </w:r>
    </w:p>
    <w:p w:rsidR="00F222E9" w:rsidRPr="00F222E9" w:rsidRDefault="00F222E9" w:rsidP="00F222E9">
      <w:pPr>
        <w:tabs>
          <w:tab w:val="left" w:pos="1276"/>
        </w:tabs>
        <w:spacing w:after="0"/>
        <w:ind w:firstLine="709"/>
        <w:jc w:val="both"/>
        <w:rPr>
          <w:rFonts w:ascii="Times New Roman" w:hAnsi="Times New Roman"/>
          <w:sz w:val="28"/>
          <w:szCs w:val="28"/>
        </w:rPr>
      </w:pPr>
      <w:r w:rsidRPr="00F222E9">
        <w:rPr>
          <w:rFonts w:ascii="Times New Roman" w:hAnsi="Times New Roman"/>
          <w:sz w:val="28"/>
          <w:szCs w:val="28"/>
        </w:rPr>
        <w:t>В случае необходимости проведения дополнительных лабораторных исследований срок карантина продлевается.</w:t>
      </w:r>
    </w:p>
    <w:p w:rsidR="00F222E9" w:rsidRPr="00F222E9" w:rsidRDefault="00F222E9" w:rsidP="00A41F3F">
      <w:pPr>
        <w:pStyle w:val="a7"/>
        <w:numPr>
          <w:ilvl w:val="1"/>
          <w:numId w:val="50"/>
        </w:numPr>
        <w:tabs>
          <w:tab w:val="left" w:pos="1276"/>
        </w:tabs>
        <w:ind w:left="0" w:firstLine="709"/>
        <w:jc w:val="both"/>
        <w:rPr>
          <w:sz w:val="28"/>
          <w:szCs w:val="28"/>
        </w:rPr>
      </w:pPr>
      <w:r w:rsidRPr="00F222E9">
        <w:rPr>
          <w:sz w:val="28"/>
          <w:szCs w:val="28"/>
        </w:rPr>
        <w:t>Работники приютов, работающие с безнадзорными животными, подлежат профилактической вакцинации против бешенства.</w:t>
      </w:r>
    </w:p>
    <w:p w:rsidR="00F222E9" w:rsidRPr="00F222E9" w:rsidRDefault="00F222E9" w:rsidP="00A41F3F">
      <w:pPr>
        <w:pStyle w:val="a7"/>
        <w:numPr>
          <w:ilvl w:val="1"/>
          <w:numId w:val="50"/>
        </w:numPr>
        <w:tabs>
          <w:tab w:val="left" w:pos="1276"/>
        </w:tabs>
        <w:ind w:left="0" w:firstLine="709"/>
        <w:jc w:val="both"/>
        <w:rPr>
          <w:sz w:val="28"/>
          <w:szCs w:val="28"/>
        </w:rPr>
      </w:pPr>
      <w:r w:rsidRPr="00F222E9">
        <w:rPr>
          <w:sz w:val="28"/>
          <w:szCs w:val="28"/>
        </w:rPr>
        <w:t>В приюте не допускается:</w:t>
      </w:r>
    </w:p>
    <w:p w:rsidR="00F222E9" w:rsidRPr="00F222E9" w:rsidRDefault="00F222E9" w:rsidP="00A41F3F">
      <w:pPr>
        <w:pStyle w:val="a7"/>
        <w:numPr>
          <w:ilvl w:val="0"/>
          <w:numId w:val="51"/>
        </w:numPr>
        <w:tabs>
          <w:tab w:val="left" w:pos="1134"/>
          <w:tab w:val="left" w:pos="1276"/>
        </w:tabs>
        <w:ind w:left="0" w:firstLine="709"/>
        <w:jc w:val="both"/>
        <w:rPr>
          <w:sz w:val="28"/>
          <w:szCs w:val="28"/>
        </w:rPr>
      </w:pPr>
      <w:r w:rsidRPr="00F222E9">
        <w:rPr>
          <w:sz w:val="28"/>
          <w:szCs w:val="28"/>
        </w:rPr>
        <w:t>размещение вольеров для больных безнадзорных животных рядом с вольерами для здоровых животных;</w:t>
      </w:r>
    </w:p>
    <w:p w:rsidR="00F222E9" w:rsidRPr="00F222E9" w:rsidRDefault="00F222E9" w:rsidP="00A41F3F">
      <w:pPr>
        <w:pStyle w:val="a7"/>
        <w:numPr>
          <w:ilvl w:val="0"/>
          <w:numId w:val="51"/>
        </w:numPr>
        <w:tabs>
          <w:tab w:val="left" w:pos="1134"/>
          <w:tab w:val="left" w:pos="1276"/>
        </w:tabs>
        <w:ind w:left="0" w:firstLine="709"/>
        <w:jc w:val="both"/>
        <w:rPr>
          <w:sz w:val="28"/>
          <w:szCs w:val="28"/>
        </w:rPr>
      </w:pPr>
      <w:r w:rsidRPr="00F222E9">
        <w:rPr>
          <w:sz w:val="28"/>
          <w:szCs w:val="28"/>
        </w:rPr>
        <w:t>размещение в вольерах безнадзорных животных разной половой принадлежности;</w:t>
      </w:r>
    </w:p>
    <w:p w:rsidR="00F222E9" w:rsidRPr="00F222E9" w:rsidRDefault="00F222E9" w:rsidP="00A41F3F">
      <w:pPr>
        <w:pStyle w:val="a7"/>
        <w:numPr>
          <w:ilvl w:val="0"/>
          <w:numId w:val="51"/>
        </w:numPr>
        <w:tabs>
          <w:tab w:val="left" w:pos="1134"/>
          <w:tab w:val="left" w:pos="1276"/>
        </w:tabs>
        <w:ind w:left="0" w:firstLine="709"/>
        <w:jc w:val="both"/>
        <w:rPr>
          <w:sz w:val="28"/>
          <w:szCs w:val="28"/>
        </w:rPr>
      </w:pPr>
      <w:r w:rsidRPr="00F222E9">
        <w:rPr>
          <w:sz w:val="28"/>
          <w:szCs w:val="28"/>
        </w:rPr>
        <w:t>помещение в групповые вольеры раненых и (или) кормящих безнадзорных животных.</w:t>
      </w:r>
    </w:p>
    <w:p w:rsidR="00F222E9" w:rsidRPr="00F222E9" w:rsidRDefault="00F222E9" w:rsidP="00A41F3F">
      <w:pPr>
        <w:pStyle w:val="a7"/>
        <w:numPr>
          <w:ilvl w:val="1"/>
          <w:numId w:val="50"/>
        </w:numPr>
        <w:tabs>
          <w:tab w:val="left" w:pos="1276"/>
        </w:tabs>
        <w:ind w:left="0" w:firstLine="709"/>
        <w:jc w:val="both"/>
        <w:rPr>
          <w:sz w:val="28"/>
          <w:szCs w:val="28"/>
        </w:rPr>
      </w:pPr>
      <w:r w:rsidRPr="00F222E9">
        <w:rPr>
          <w:sz w:val="28"/>
          <w:szCs w:val="28"/>
        </w:rPr>
        <w:t>В вольерах у каждой собаки должен быть установлен деревянный или пластмассовый поддон или другой вид подстилки, защищающий животное от холода, и непереворачиваемая поилка. Во время кормления каждому животному выдается индивидуальная миска.</w:t>
      </w:r>
    </w:p>
    <w:p w:rsidR="00F222E9" w:rsidRPr="00F222E9" w:rsidRDefault="00F222E9" w:rsidP="00A41F3F">
      <w:pPr>
        <w:pStyle w:val="a7"/>
        <w:numPr>
          <w:ilvl w:val="1"/>
          <w:numId w:val="50"/>
        </w:numPr>
        <w:tabs>
          <w:tab w:val="left" w:pos="1276"/>
        </w:tabs>
        <w:ind w:left="0" w:firstLine="709"/>
        <w:jc w:val="both"/>
        <w:rPr>
          <w:sz w:val="28"/>
          <w:szCs w:val="28"/>
        </w:rPr>
      </w:pPr>
      <w:r w:rsidRPr="00F222E9">
        <w:rPr>
          <w:sz w:val="28"/>
          <w:szCs w:val="28"/>
        </w:rPr>
        <w:lastRenderedPageBreak/>
        <w:t>Раздача кормов животным должна производиться не реже одного раза в день после окончания уборки.</w:t>
      </w:r>
    </w:p>
    <w:p w:rsidR="00F222E9" w:rsidRPr="00F222E9" w:rsidRDefault="00F222E9" w:rsidP="00A41F3F">
      <w:pPr>
        <w:pStyle w:val="a7"/>
        <w:numPr>
          <w:ilvl w:val="1"/>
          <w:numId w:val="50"/>
        </w:numPr>
        <w:tabs>
          <w:tab w:val="left" w:pos="1418"/>
        </w:tabs>
        <w:ind w:left="0" w:firstLine="709"/>
        <w:jc w:val="both"/>
        <w:rPr>
          <w:sz w:val="28"/>
          <w:szCs w:val="28"/>
        </w:rPr>
      </w:pPr>
      <w:r w:rsidRPr="00F222E9">
        <w:rPr>
          <w:sz w:val="28"/>
          <w:szCs w:val="28"/>
        </w:rPr>
        <w:t>Рацион питания собак устанавливается в зависимости от возраста, веса животного, состояния здоровья и вида применяемого корма.</w:t>
      </w:r>
    </w:p>
    <w:p w:rsidR="00F222E9" w:rsidRPr="00F222E9" w:rsidRDefault="00F222E9" w:rsidP="00A41F3F">
      <w:pPr>
        <w:pStyle w:val="a7"/>
        <w:numPr>
          <w:ilvl w:val="1"/>
          <w:numId w:val="50"/>
        </w:numPr>
        <w:tabs>
          <w:tab w:val="left" w:pos="1418"/>
        </w:tabs>
        <w:ind w:left="0" w:firstLine="709"/>
        <w:jc w:val="both"/>
        <w:rPr>
          <w:sz w:val="28"/>
          <w:szCs w:val="28"/>
        </w:rPr>
      </w:pPr>
      <w:r w:rsidRPr="00F222E9">
        <w:rPr>
          <w:sz w:val="28"/>
          <w:szCs w:val="28"/>
        </w:rPr>
        <w:t>Не реже 1 раза в неделю кормушки, поилки (миски), подстилки и поддоны должны проходить дезинфекцию.</w:t>
      </w:r>
    </w:p>
    <w:p w:rsidR="00F222E9" w:rsidRPr="00F222E9" w:rsidRDefault="00F222E9" w:rsidP="00A41F3F">
      <w:pPr>
        <w:pStyle w:val="a7"/>
        <w:numPr>
          <w:ilvl w:val="1"/>
          <w:numId w:val="50"/>
        </w:numPr>
        <w:tabs>
          <w:tab w:val="left" w:pos="1418"/>
        </w:tabs>
        <w:ind w:left="0" w:firstLine="709"/>
        <w:jc w:val="both"/>
        <w:rPr>
          <w:sz w:val="28"/>
          <w:szCs w:val="28"/>
        </w:rPr>
      </w:pPr>
      <w:r w:rsidRPr="00F222E9">
        <w:rPr>
          <w:sz w:val="28"/>
          <w:szCs w:val="28"/>
        </w:rPr>
        <w:t>Не реже одного раза в месяц должна производиться санитарная уборка помещений.</w:t>
      </w:r>
    </w:p>
    <w:p w:rsidR="00F222E9" w:rsidRPr="00F222E9" w:rsidRDefault="00F222E9" w:rsidP="00A41F3F">
      <w:pPr>
        <w:pStyle w:val="a7"/>
        <w:numPr>
          <w:ilvl w:val="1"/>
          <w:numId w:val="50"/>
        </w:numPr>
        <w:tabs>
          <w:tab w:val="left" w:pos="1418"/>
        </w:tabs>
        <w:ind w:left="0" w:firstLine="709"/>
        <w:jc w:val="both"/>
        <w:rPr>
          <w:sz w:val="28"/>
          <w:szCs w:val="28"/>
        </w:rPr>
      </w:pPr>
      <w:r w:rsidRPr="00F222E9">
        <w:rPr>
          <w:sz w:val="28"/>
          <w:szCs w:val="28"/>
        </w:rPr>
        <w:t>Выгул собак осуществляется на выгульной площадке, куда животное доставляется на поводке. Время выгула собаки зависит от погодных условий и ее физического состояния, но не менее получаса за прогулку.</w:t>
      </w:r>
    </w:p>
    <w:p w:rsidR="00F222E9" w:rsidRPr="00F222E9" w:rsidRDefault="00F222E9" w:rsidP="00F222E9">
      <w:pPr>
        <w:tabs>
          <w:tab w:val="left" w:pos="1134"/>
        </w:tabs>
        <w:spacing w:after="0"/>
        <w:jc w:val="both"/>
        <w:rPr>
          <w:rFonts w:ascii="Times New Roman" w:hAnsi="Times New Roman"/>
          <w:sz w:val="28"/>
          <w:szCs w:val="28"/>
        </w:rPr>
      </w:pPr>
    </w:p>
    <w:p w:rsidR="00F222E9" w:rsidRPr="00F222E9" w:rsidRDefault="00F222E9" w:rsidP="00F222E9">
      <w:pPr>
        <w:tabs>
          <w:tab w:val="left" w:pos="1134"/>
        </w:tabs>
        <w:spacing w:after="0"/>
        <w:jc w:val="center"/>
        <w:rPr>
          <w:rFonts w:ascii="Times New Roman" w:hAnsi="Times New Roman"/>
          <w:sz w:val="28"/>
          <w:szCs w:val="28"/>
        </w:rPr>
      </w:pPr>
      <w:r w:rsidRPr="00F222E9">
        <w:rPr>
          <w:rFonts w:ascii="Times New Roman" w:hAnsi="Times New Roman"/>
          <w:sz w:val="28"/>
          <w:szCs w:val="28"/>
          <w:lang w:val="en-US"/>
        </w:rPr>
        <w:t>IV</w:t>
      </w:r>
      <w:r w:rsidRPr="00F222E9">
        <w:rPr>
          <w:rFonts w:ascii="Times New Roman" w:hAnsi="Times New Roman"/>
          <w:sz w:val="28"/>
          <w:szCs w:val="28"/>
        </w:rPr>
        <w:t>. Стерилизация (кастрация) безнадзорных животных</w:t>
      </w:r>
    </w:p>
    <w:p w:rsidR="00F222E9" w:rsidRPr="00F222E9" w:rsidRDefault="00F222E9" w:rsidP="00F222E9">
      <w:pPr>
        <w:tabs>
          <w:tab w:val="left" w:pos="1134"/>
        </w:tabs>
        <w:spacing w:after="0"/>
        <w:jc w:val="both"/>
        <w:rPr>
          <w:rFonts w:ascii="Times New Roman" w:hAnsi="Times New Roman"/>
          <w:sz w:val="28"/>
          <w:szCs w:val="28"/>
        </w:rPr>
      </w:pPr>
    </w:p>
    <w:p w:rsidR="00F222E9" w:rsidRPr="00F222E9" w:rsidRDefault="00F222E9" w:rsidP="00A41F3F">
      <w:pPr>
        <w:pStyle w:val="a7"/>
        <w:numPr>
          <w:ilvl w:val="1"/>
          <w:numId w:val="52"/>
        </w:numPr>
        <w:tabs>
          <w:tab w:val="left" w:pos="1276"/>
        </w:tabs>
        <w:ind w:left="0" w:firstLine="709"/>
        <w:jc w:val="both"/>
        <w:rPr>
          <w:sz w:val="28"/>
          <w:szCs w:val="28"/>
        </w:rPr>
      </w:pPr>
      <w:r w:rsidRPr="00F222E9">
        <w:rPr>
          <w:sz w:val="28"/>
          <w:szCs w:val="28"/>
        </w:rPr>
        <w:t>В случае, если животное не возвращено собственнику или не передано на содержание иному заинтересованному лицу, по показаниям специалиста в области ветеринарии проводится стерилизация (кастрация) и клеймение животного. Информация об указанных мероприятиях заносится специалистом в области ветеринарии в день стерилизации (кастрации) и клеймения в журнал учета и карточку учета.</w:t>
      </w:r>
    </w:p>
    <w:p w:rsidR="00F222E9" w:rsidRPr="00F222E9" w:rsidRDefault="00F222E9" w:rsidP="00A41F3F">
      <w:pPr>
        <w:pStyle w:val="a7"/>
        <w:numPr>
          <w:ilvl w:val="1"/>
          <w:numId w:val="52"/>
        </w:numPr>
        <w:tabs>
          <w:tab w:val="left" w:pos="1276"/>
        </w:tabs>
        <w:ind w:left="0" w:firstLine="709"/>
        <w:jc w:val="both"/>
        <w:rPr>
          <w:sz w:val="28"/>
          <w:szCs w:val="28"/>
        </w:rPr>
      </w:pPr>
      <w:r w:rsidRPr="00F222E9">
        <w:rPr>
          <w:sz w:val="28"/>
          <w:szCs w:val="28"/>
        </w:rPr>
        <w:t>Стерилизация (кастрация) проводится специалистом в области ветеринарии с обязательным применением методов обезболивания.</w:t>
      </w:r>
    </w:p>
    <w:p w:rsidR="00F222E9" w:rsidRPr="00F222E9" w:rsidRDefault="00F222E9" w:rsidP="00F222E9">
      <w:pPr>
        <w:tabs>
          <w:tab w:val="left" w:pos="1134"/>
        </w:tabs>
        <w:spacing w:after="0"/>
        <w:jc w:val="both"/>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tabs>
          <w:tab w:val="left" w:pos="540"/>
        </w:tabs>
        <w:spacing w:after="0"/>
        <w:jc w:val="right"/>
        <w:rPr>
          <w:rFonts w:ascii="Times New Roman" w:hAnsi="Times New Roman"/>
          <w:sz w:val="28"/>
          <w:szCs w:val="28"/>
        </w:rPr>
      </w:pPr>
    </w:p>
    <w:p w:rsidR="00F222E9" w:rsidRDefault="00F222E9"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Default="00A67F13" w:rsidP="00F222E9">
      <w:pPr>
        <w:tabs>
          <w:tab w:val="left" w:pos="540"/>
        </w:tabs>
        <w:spacing w:after="0"/>
        <w:jc w:val="right"/>
        <w:rPr>
          <w:rFonts w:ascii="Times New Roman" w:hAnsi="Times New Roman"/>
          <w:sz w:val="28"/>
          <w:szCs w:val="28"/>
        </w:rPr>
      </w:pPr>
    </w:p>
    <w:p w:rsidR="00A67F13" w:rsidRPr="00F222E9" w:rsidRDefault="00A67F13" w:rsidP="00F222E9">
      <w:pPr>
        <w:tabs>
          <w:tab w:val="left" w:pos="540"/>
        </w:tabs>
        <w:spacing w:after="0"/>
        <w:jc w:val="right"/>
        <w:rPr>
          <w:rFonts w:ascii="Times New Roman" w:hAnsi="Times New Roman"/>
          <w:sz w:val="28"/>
          <w:szCs w:val="28"/>
        </w:rPr>
      </w:pPr>
    </w:p>
    <w:p w:rsidR="00F222E9" w:rsidRPr="00A67F13" w:rsidRDefault="00F222E9" w:rsidP="00F222E9">
      <w:pPr>
        <w:tabs>
          <w:tab w:val="left" w:pos="540"/>
        </w:tabs>
        <w:spacing w:after="0"/>
        <w:jc w:val="right"/>
        <w:rPr>
          <w:rFonts w:ascii="Times New Roman" w:hAnsi="Times New Roman"/>
          <w:sz w:val="26"/>
          <w:szCs w:val="26"/>
        </w:rPr>
      </w:pPr>
      <w:r w:rsidRPr="00A67F13">
        <w:rPr>
          <w:rFonts w:ascii="Times New Roman" w:hAnsi="Times New Roman"/>
          <w:sz w:val="26"/>
          <w:szCs w:val="26"/>
        </w:rPr>
        <w:lastRenderedPageBreak/>
        <w:t>Приложение № 4</w:t>
      </w:r>
    </w:p>
    <w:p w:rsidR="00F222E9" w:rsidRPr="00A67F13" w:rsidRDefault="00F222E9" w:rsidP="00F222E9">
      <w:pPr>
        <w:tabs>
          <w:tab w:val="left" w:pos="540"/>
        </w:tabs>
        <w:spacing w:after="0"/>
        <w:jc w:val="right"/>
        <w:rPr>
          <w:rFonts w:ascii="Times New Roman" w:hAnsi="Times New Roman"/>
          <w:sz w:val="26"/>
          <w:szCs w:val="26"/>
        </w:rPr>
      </w:pPr>
      <w:r w:rsidRPr="00A67F13">
        <w:rPr>
          <w:rFonts w:ascii="Times New Roman" w:hAnsi="Times New Roman"/>
          <w:sz w:val="26"/>
          <w:szCs w:val="26"/>
        </w:rPr>
        <w:t>к постановлению администрации</w:t>
      </w:r>
    </w:p>
    <w:p w:rsidR="00F222E9" w:rsidRPr="00A67F13" w:rsidRDefault="00F222E9" w:rsidP="00F222E9">
      <w:pPr>
        <w:tabs>
          <w:tab w:val="left" w:pos="540"/>
        </w:tabs>
        <w:spacing w:after="0"/>
        <w:jc w:val="right"/>
        <w:rPr>
          <w:rFonts w:ascii="Times New Roman" w:hAnsi="Times New Roman"/>
          <w:sz w:val="26"/>
          <w:szCs w:val="26"/>
        </w:rPr>
      </w:pPr>
      <w:r w:rsidRPr="00A67F13">
        <w:rPr>
          <w:rFonts w:ascii="Times New Roman" w:hAnsi="Times New Roman"/>
          <w:sz w:val="26"/>
          <w:szCs w:val="26"/>
        </w:rPr>
        <w:t>муниципального района «Ижемский»</w:t>
      </w:r>
    </w:p>
    <w:p w:rsidR="00F222E9" w:rsidRPr="00A67F13" w:rsidRDefault="00F222E9" w:rsidP="00F222E9">
      <w:pPr>
        <w:tabs>
          <w:tab w:val="left" w:pos="540"/>
        </w:tabs>
        <w:spacing w:after="0"/>
        <w:jc w:val="right"/>
        <w:rPr>
          <w:rFonts w:ascii="Times New Roman" w:hAnsi="Times New Roman"/>
          <w:sz w:val="26"/>
          <w:szCs w:val="26"/>
        </w:rPr>
      </w:pPr>
      <w:r w:rsidRPr="00A67F13">
        <w:rPr>
          <w:rFonts w:ascii="Times New Roman" w:hAnsi="Times New Roman"/>
          <w:sz w:val="26"/>
          <w:szCs w:val="26"/>
        </w:rPr>
        <w:t>от 20 октября 2017 года № 878</w:t>
      </w:r>
    </w:p>
    <w:p w:rsidR="00F222E9" w:rsidRPr="00A67F13" w:rsidRDefault="00F222E9" w:rsidP="00F222E9">
      <w:pPr>
        <w:tabs>
          <w:tab w:val="left" w:pos="540"/>
        </w:tabs>
        <w:spacing w:after="0"/>
        <w:jc w:val="right"/>
        <w:rPr>
          <w:rFonts w:ascii="Times New Roman" w:hAnsi="Times New Roman"/>
          <w:sz w:val="26"/>
          <w:szCs w:val="26"/>
        </w:rPr>
      </w:pPr>
    </w:p>
    <w:p w:rsidR="00F222E9" w:rsidRPr="00A67F13" w:rsidRDefault="00F222E9" w:rsidP="00F222E9">
      <w:pPr>
        <w:autoSpaceDE w:val="0"/>
        <w:autoSpaceDN w:val="0"/>
        <w:adjustRightInd w:val="0"/>
        <w:spacing w:after="0"/>
        <w:ind w:firstLine="540"/>
        <w:jc w:val="center"/>
        <w:rPr>
          <w:rFonts w:ascii="Times New Roman" w:eastAsiaTheme="minorHAnsi" w:hAnsi="Times New Roman"/>
          <w:b/>
          <w:sz w:val="26"/>
          <w:szCs w:val="26"/>
        </w:rPr>
      </w:pPr>
      <w:r w:rsidRPr="00A67F13">
        <w:rPr>
          <w:rFonts w:ascii="Times New Roman" w:eastAsiaTheme="minorHAnsi" w:hAnsi="Times New Roman"/>
          <w:b/>
          <w:sz w:val="26"/>
          <w:szCs w:val="26"/>
        </w:rPr>
        <w:t>ПОРЯДОК</w:t>
      </w:r>
    </w:p>
    <w:p w:rsidR="00F222E9" w:rsidRPr="00A67F13" w:rsidRDefault="00F222E9" w:rsidP="00F222E9">
      <w:pPr>
        <w:autoSpaceDE w:val="0"/>
        <w:autoSpaceDN w:val="0"/>
        <w:adjustRightInd w:val="0"/>
        <w:spacing w:after="0"/>
        <w:jc w:val="center"/>
        <w:rPr>
          <w:rFonts w:ascii="Times New Roman" w:eastAsiaTheme="minorHAnsi" w:hAnsi="Times New Roman"/>
          <w:sz w:val="26"/>
          <w:szCs w:val="26"/>
        </w:rPr>
      </w:pPr>
      <w:r w:rsidRPr="00A67F13">
        <w:rPr>
          <w:rFonts w:ascii="Times New Roman" w:eastAsiaTheme="minorHAnsi" w:hAnsi="Times New Roman"/>
          <w:b/>
          <w:sz w:val="26"/>
          <w:szCs w:val="26"/>
        </w:rPr>
        <w:t>возврата отловленных животных их владельцам на территории</w:t>
      </w:r>
      <w:r w:rsidRPr="00A67F13">
        <w:rPr>
          <w:rFonts w:ascii="Times New Roman" w:eastAsiaTheme="minorHAnsi" w:hAnsi="Times New Roman"/>
          <w:sz w:val="26"/>
          <w:szCs w:val="26"/>
        </w:rPr>
        <w:t xml:space="preserve"> </w:t>
      </w:r>
    </w:p>
    <w:p w:rsidR="00F222E9" w:rsidRPr="00A67F13" w:rsidRDefault="00F222E9" w:rsidP="00F222E9">
      <w:pPr>
        <w:autoSpaceDE w:val="0"/>
        <w:autoSpaceDN w:val="0"/>
        <w:adjustRightInd w:val="0"/>
        <w:spacing w:after="0"/>
        <w:jc w:val="center"/>
        <w:rPr>
          <w:rFonts w:ascii="Times New Roman" w:eastAsiaTheme="minorHAnsi" w:hAnsi="Times New Roman"/>
          <w:bCs/>
          <w:sz w:val="26"/>
          <w:szCs w:val="26"/>
        </w:rPr>
      </w:pPr>
      <w:r w:rsidRPr="00A67F13">
        <w:rPr>
          <w:rFonts w:ascii="Times New Roman" w:eastAsiaTheme="minorHAnsi" w:hAnsi="Times New Roman"/>
          <w:b/>
          <w:sz w:val="26"/>
          <w:szCs w:val="26"/>
        </w:rPr>
        <w:t>муниципального образования муниципального района «Ижемский»</w:t>
      </w:r>
    </w:p>
    <w:p w:rsidR="00F222E9" w:rsidRPr="00A67F13" w:rsidRDefault="00F222E9" w:rsidP="00F222E9">
      <w:pPr>
        <w:tabs>
          <w:tab w:val="left" w:pos="1134"/>
        </w:tabs>
        <w:spacing w:after="0"/>
        <w:jc w:val="both"/>
        <w:rPr>
          <w:rFonts w:ascii="Times New Roman" w:hAnsi="Times New Roman"/>
          <w:sz w:val="26"/>
          <w:szCs w:val="26"/>
        </w:rPr>
      </w:pPr>
    </w:p>
    <w:p w:rsidR="00F222E9" w:rsidRPr="00A67F13" w:rsidRDefault="00F222E9" w:rsidP="00A41F3F">
      <w:pPr>
        <w:pStyle w:val="a7"/>
        <w:numPr>
          <w:ilvl w:val="0"/>
          <w:numId w:val="53"/>
        </w:numPr>
        <w:tabs>
          <w:tab w:val="left" w:pos="993"/>
        </w:tabs>
        <w:ind w:left="0" w:firstLine="709"/>
        <w:jc w:val="both"/>
        <w:rPr>
          <w:sz w:val="26"/>
          <w:szCs w:val="26"/>
        </w:rPr>
      </w:pPr>
      <w:r w:rsidRPr="00A67F13">
        <w:rPr>
          <w:sz w:val="26"/>
          <w:szCs w:val="26"/>
        </w:rPr>
        <w:t xml:space="preserve">Настоящий Порядок возврата отловленных животных их владельцам на территории </w:t>
      </w:r>
      <w:r w:rsidRPr="00A67F13">
        <w:rPr>
          <w:rFonts w:eastAsiaTheme="minorHAnsi"/>
          <w:sz w:val="26"/>
          <w:szCs w:val="26"/>
        </w:rPr>
        <w:t>муниципального образования муниципального района «Ижемский»</w:t>
      </w:r>
      <w:r w:rsidRPr="00A67F13">
        <w:rPr>
          <w:sz w:val="26"/>
          <w:szCs w:val="26"/>
        </w:rPr>
        <w:t xml:space="preserve"> (далее – Порядок) определяет требования к деятельности приютов для безнадзорных животных по организации возврата отловленных животных их владельцам на территории </w:t>
      </w:r>
      <w:r w:rsidRPr="00A67F13">
        <w:rPr>
          <w:rFonts w:eastAsiaTheme="minorHAnsi"/>
          <w:sz w:val="26"/>
          <w:szCs w:val="26"/>
        </w:rPr>
        <w:t>муниципального образования муниципального района «Ижемский».</w:t>
      </w:r>
    </w:p>
    <w:p w:rsidR="00F222E9" w:rsidRPr="00A67F13" w:rsidRDefault="00F222E9" w:rsidP="00A41F3F">
      <w:pPr>
        <w:pStyle w:val="a7"/>
        <w:numPr>
          <w:ilvl w:val="0"/>
          <w:numId w:val="53"/>
        </w:numPr>
        <w:tabs>
          <w:tab w:val="left" w:pos="993"/>
        </w:tabs>
        <w:ind w:left="0" w:firstLine="709"/>
        <w:jc w:val="both"/>
        <w:rPr>
          <w:sz w:val="26"/>
          <w:szCs w:val="26"/>
        </w:rPr>
      </w:pPr>
      <w:r w:rsidRPr="00A67F13">
        <w:rPr>
          <w:sz w:val="26"/>
          <w:szCs w:val="26"/>
        </w:rPr>
        <w:t xml:space="preserve">Лицо, задержавшее безнадзорных животных, обязано возвратить их владельцу, а если владелец животных или место его пребывания неизвестны – не позднее трех дней со дня задержания заявить об обнаруженных животных в полицию или в  администрацию сельского поселения, на территории которого оно отловлено, которые принимают меры к розыску собственника. </w:t>
      </w:r>
    </w:p>
    <w:p w:rsidR="00F222E9" w:rsidRPr="00A67F13" w:rsidRDefault="00F222E9" w:rsidP="00A41F3F">
      <w:pPr>
        <w:pStyle w:val="a7"/>
        <w:numPr>
          <w:ilvl w:val="0"/>
          <w:numId w:val="53"/>
        </w:numPr>
        <w:tabs>
          <w:tab w:val="left" w:pos="993"/>
        </w:tabs>
        <w:ind w:left="0" w:firstLine="709"/>
        <w:jc w:val="both"/>
        <w:rPr>
          <w:sz w:val="26"/>
          <w:szCs w:val="26"/>
        </w:rPr>
      </w:pPr>
      <w:r w:rsidRPr="00A67F13">
        <w:rPr>
          <w:sz w:val="26"/>
          <w:szCs w:val="26"/>
        </w:rPr>
        <w:t>Сведения о поступивших в приют для безнадзорных животных (далее – приют) животных размещаются на официальном сайте приюта в информационно-телекоммуникационной сети «Интернет» или публикуются в местных средствах массовой информации.</w:t>
      </w:r>
    </w:p>
    <w:p w:rsidR="00F222E9" w:rsidRPr="00A67F13" w:rsidRDefault="00F222E9" w:rsidP="00A41F3F">
      <w:pPr>
        <w:pStyle w:val="a7"/>
        <w:numPr>
          <w:ilvl w:val="0"/>
          <w:numId w:val="53"/>
        </w:numPr>
        <w:tabs>
          <w:tab w:val="left" w:pos="993"/>
        </w:tabs>
        <w:ind w:left="0" w:firstLine="709"/>
        <w:jc w:val="both"/>
        <w:rPr>
          <w:sz w:val="26"/>
          <w:szCs w:val="26"/>
        </w:rPr>
      </w:pPr>
      <w:r w:rsidRPr="00A67F13">
        <w:rPr>
          <w:sz w:val="26"/>
          <w:szCs w:val="26"/>
        </w:rPr>
        <w:t xml:space="preserve">Животные при возврате их владельцам в обязательном порядке должны быть идентифицированы и вакцинированы против бешенства в ГБУ РК «Ижемская станция по борьбе с болезнями животных».  </w:t>
      </w:r>
    </w:p>
    <w:p w:rsidR="00F222E9" w:rsidRPr="00A67F13" w:rsidRDefault="00F222E9" w:rsidP="00A41F3F">
      <w:pPr>
        <w:pStyle w:val="a7"/>
        <w:numPr>
          <w:ilvl w:val="0"/>
          <w:numId w:val="53"/>
        </w:numPr>
        <w:tabs>
          <w:tab w:val="left" w:pos="993"/>
        </w:tabs>
        <w:ind w:left="0" w:firstLine="709"/>
        <w:jc w:val="both"/>
        <w:rPr>
          <w:sz w:val="26"/>
          <w:szCs w:val="26"/>
        </w:rPr>
      </w:pPr>
      <w:r w:rsidRPr="00A67F13">
        <w:rPr>
          <w:sz w:val="26"/>
          <w:szCs w:val="26"/>
        </w:rPr>
        <w:t>Животные передаются владельцам после ветеринарного осмотра и оформления в установленном порядке ветеринарных сопроводительных документов.</w:t>
      </w:r>
    </w:p>
    <w:p w:rsidR="00F222E9" w:rsidRPr="00A67F13" w:rsidRDefault="00F222E9" w:rsidP="00F222E9">
      <w:pPr>
        <w:tabs>
          <w:tab w:val="left" w:pos="993"/>
        </w:tabs>
        <w:spacing w:after="0"/>
        <w:ind w:firstLine="709"/>
        <w:jc w:val="both"/>
        <w:rPr>
          <w:rFonts w:ascii="Times New Roman" w:hAnsi="Times New Roman"/>
          <w:sz w:val="26"/>
          <w:szCs w:val="26"/>
        </w:rPr>
      </w:pPr>
      <w:r w:rsidRPr="00A67F13">
        <w:rPr>
          <w:rFonts w:ascii="Times New Roman" w:hAnsi="Times New Roman"/>
          <w:sz w:val="26"/>
          <w:szCs w:val="26"/>
        </w:rPr>
        <w:t xml:space="preserve">Для подтверждения принадлежности животного его владелец подает на имя руководителя приюта заявление о возврате ему животного, в котором указывает сведения, позволяющие идентифицировать животное, владельцем которого он является (идентификационный номер, порода, окрас), прилагает фото, копии документов, подтверждающих право собственности (при наличии). </w:t>
      </w:r>
    </w:p>
    <w:p w:rsidR="00F222E9" w:rsidRPr="00A67F13" w:rsidRDefault="00F222E9" w:rsidP="00F222E9">
      <w:pPr>
        <w:tabs>
          <w:tab w:val="left" w:pos="993"/>
        </w:tabs>
        <w:spacing w:after="0"/>
        <w:ind w:firstLine="709"/>
        <w:jc w:val="both"/>
        <w:rPr>
          <w:rFonts w:ascii="Times New Roman" w:hAnsi="Times New Roman"/>
          <w:sz w:val="26"/>
          <w:szCs w:val="26"/>
        </w:rPr>
      </w:pPr>
      <w:r w:rsidRPr="00A67F13">
        <w:rPr>
          <w:rFonts w:ascii="Times New Roman" w:hAnsi="Times New Roman"/>
          <w:sz w:val="26"/>
          <w:szCs w:val="26"/>
        </w:rPr>
        <w:t xml:space="preserve">В день передачи животного его владельцу составляется двухсторонний акт сдачи-приемки, в котором указывается дата поступления животного в приют, дата возврата его владельцу, фамилия, имя, отчество владельца, адрес его проживания, иные контактные данные (при наличии), сведения, по которым животное сможет быть идентифицировано. </w:t>
      </w:r>
    </w:p>
    <w:p w:rsidR="00F222E9" w:rsidRPr="00A67F13" w:rsidRDefault="00F222E9" w:rsidP="00A41F3F">
      <w:pPr>
        <w:pStyle w:val="a7"/>
        <w:numPr>
          <w:ilvl w:val="0"/>
          <w:numId w:val="53"/>
        </w:numPr>
        <w:tabs>
          <w:tab w:val="left" w:pos="993"/>
        </w:tabs>
        <w:ind w:left="0" w:firstLine="709"/>
        <w:jc w:val="both"/>
        <w:rPr>
          <w:sz w:val="26"/>
          <w:szCs w:val="26"/>
        </w:rPr>
      </w:pPr>
      <w:r w:rsidRPr="00A67F13">
        <w:rPr>
          <w:sz w:val="26"/>
          <w:szCs w:val="26"/>
        </w:rPr>
        <w:t xml:space="preserve">Лицо, которое несло расходы по содержанию безнадзорных животных, имеет право на возмещение этих расходов с зачетом выгод, извлеченных от пользования ими (приплод, шерсть, молоко). </w:t>
      </w:r>
    </w:p>
    <w:p w:rsidR="00F222E9" w:rsidRPr="00F222E9" w:rsidRDefault="00F222E9" w:rsidP="00A41F3F">
      <w:pPr>
        <w:pStyle w:val="a7"/>
        <w:numPr>
          <w:ilvl w:val="0"/>
          <w:numId w:val="53"/>
        </w:numPr>
        <w:tabs>
          <w:tab w:val="left" w:pos="993"/>
        </w:tabs>
        <w:ind w:left="0" w:firstLine="709"/>
        <w:jc w:val="both"/>
        <w:rPr>
          <w:sz w:val="28"/>
          <w:szCs w:val="28"/>
        </w:rPr>
      </w:pPr>
      <w:r w:rsidRPr="00F222E9">
        <w:rPr>
          <w:sz w:val="28"/>
          <w:szCs w:val="28"/>
        </w:rPr>
        <w:t>Лицо, задержавшее безнадзорных домашних животных, имеет право на вознаграждение в соответствии с пунктом 2 статьи 229 Гражданского кодекса Российской Федерации.</w:t>
      </w:r>
    </w:p>
    <w:p w:rsidR="00F222E9" w:rsidRPr="00F222E9" w:rsidRDefault="00F222E9" w:rsidP="00A41F3F">
      <w:pPr>
        <w:pStyle w:val="a7"/>
        <w:numPr>
          <w:ilvl w:val="0"/>
          <w:numId w:val="53"/>
        </w:numPr>
        <w:tabs>
          <w:tab w:val="left" w:pos="993"/>
        </w:tabs>
        <w:ind w:left="0" w:firstLine="709"/>
        <w:jc w:val="both"/>
        <w:rPr>
          <w:sz w:val="28"/>
          <w:szCs w:val="28"/>
        </w:rPr>
      </w:pPr>
      <w:r w:rsidRPr="00F222E9">
        <w:rPr>
          <w:sz w:val="28"/>
          <w:szCs w:val="28"/>
        </w:rPr>
        <w:t>Ответственность за нарушение настоящего Порядка наступает в соответствии с законодательством Российской Федерации.</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lastRenderedPageBreak/>
        <w:t>Приложение № 5</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к постановлению администрации</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муниципального района «Ижемский»</w:t>
      </w:r>
    </w:p>
    <w:p w:rsidR="00F222E9" w:rsidRPr="00F222E9" w:rsidRDefault="00F222E9" w:rsidP="00F222E9">
      <w:pPr>
        <w:tabs>
          <w:tab w:val="left" w:pos="540"/>
        </w:tabs>
        <w:spacing w:after="0"/>
        <w:jc w:val="right"/>
        <w:rPr>
          <w:rFonts w:ascii="Times New Roman" w:hAnsi="Times New Roman"/>
          <w:sz w:val="28"/>
          <w:szCs w:val="28"/>
        </w:rPr>
      </w:pPr>
      <w:r w:rsidRPr="00F222E9">
        <w:rPr>
          <w:rFonts w:ascii="Times New Roman" w:hAnsi="Times New Roman"/>
          <w:sz w:val="28"/>
          <w:szCs w:val="28"/>
        </w:rPr>
        <w:t>от 20 октября 2017 года № 878</w:t>
      </w:r>
    </w:p>
    <w:p w:rsidR="00F222E9" w:rsidRPr="00F222E9" w:rsidRDefault="00F222E9" w:rsidP="00F222E9">
      <w:pPr>
        <w:autoSpaceDE w:val="0"/>
        <w:autoSpaceDN w:val="0"/>
        <w:adjustRightInd w:val="0"/>
        <w:spacing w:after="0"/>
        <w:ind w:firstLine="540"/>
        <w:jc w:val="center"/>
        <w:rPr>
          <w:rFonts w:ascii="Times New Roman" w:eastAsiaTheme="minorHAnsi" w:hAnsi="Times New Roman"/>
          <w:b/>
          <w:sz w:val="28"/>
          <w:szCs w:val="28"/>
        </w:rPr>
      </w:pPr>
      <w:r w:rsidRPr="00F222E9">
        <w:rPr>
          <w:rFonts w:ascii="Times New Roman" w:eastAsiaTheme="minorHAnsi" w:hAnsi="Times New Roman"/>
          <w:b/>
          <w:sz w:val="28"/>
          <w:szCs w:val="28"/>
        </w:rPr>
        <w:t>ПОРЯДОК</w:t>
      </w:r>
    </w:p>
    <w:p w:rsidR="00F222E9" w:rsidRPr="00F222E9" w:rsidRDefault="00F222E9" w:rsidP="00F222E9">
      <w:pPr>
        <w:autoSpaceDE w:val="0"/>
        <w:autoSpaceDN w:val="0"/>
        <w:adjustRightInd w:val="0"/>
        <w:spacing w:after="0"/>
        <w:jc w:val="center"/>
        <w:rPr>
          <w:rFonts w:ascii="Times New Roman" w:eastAsiaTheme="minorHAnsi" w:hAnsi="Times New Roman"/>
          <w:b/>
          <w:sz w:val="28"/>
          <w:szCs w:val="28"/>
        </w:rPr>
      </w:pPr>
      <w:r w:rsidRPr="00F222E9">
        <w:rPr>
          <w:rFonts w:ascii="Times New Roman" w:eastAsiaTheme="minorHAnsi" w:hAnsi="Times New Roman"/>
          <w:b/>
          <w:sz w:val="28"/>
          <w:szCs w:val="28"/>
        </w:rPr>
        <w:t xml:space="preserve">проведения мониторинга по определению количества безнадзорных </w:t>
      </w:r>
    </w:p>
    <w:p w:rsidR="00F222E9" w:rsidRPr="00F222E9" w:rsidRDefault="00F222E9" w:rsidP="00F222E9">
      <w:pPr>
        <w:autoSpaceDE w:val="0"/>
        <w:autoSpaceDN w:val="0"/>
        <w:adjustRightInd w:val="0"/>
        <w:spacing w:after="0"/>
        <w:jc w:val="center"/>
        <w:rPr>
          <w:rFonts w:ascii="Times New Roman" w:eastAsiaTheme="minorHAnsi" w:hAnsi="Times New Roman"/>
          <w:bCs/>
          <w:sz w:val="28"/>
          <w:szCs w:val="28"/>
        </w:rPr>
      </w:pPr>
      <w:r w:rsidRPr="00F222E9">
        <w:rPr>
          <w:rFonts w:ascii="Times New Roman" w:eastAsiaTheme="minorHAnsi" w:hAnsi="Times New Roman"/>
          <w:b/>
          <w:sz w:val="28"/>
          <w:szCs w:val="28"/>
        </w:rPr>
        <w:t>животных на территории</w:t>
      </w:r>
      <w:r w:rsidRPr="00F222E9">
        <w:rPr>
          <w:rFonts w:ascii="Times New Roman" w:eastAsiaTheme="minorHAnsi" w:hAnsi="Times New Roman"/>
          <w:sz w:val="28"/>
          <w:szCs w:val="28"/>
        </w:rPr>
        <w:t xml:space="preserve"> </w:t>
      </w:r>
      <w:r w:rsidRPr="00F222E9">
        <w:rPr>
          <w:rFonts w:ascii="Times New Roman" w:eastAsiaTheme="minorHAnsi" w:hAnsi="Times New Roman"/>
          <w:b/>
          <w:sz w:val="28"/>
          <w:szCs w:val="28"/>
        </w:rPr>
        <w:t>муниципального образования муниципального района «Ижемский»</w:t>
      </w:r>
    </w:p>
    <w:p w:rsidR="00F222E9" w:rsidRPr="00F222E9" w:rsidRDefault="00F222E9" w:rsidP="00F222E9">
      <w:pPr>
        <w:tabs>
          <w:tab w:val="left" w:pos="1134"/>
        </w:tabs>
        <w:spacing w:after="0"/>
        <w:jc w:val="both"/>
        <w:rPr>
          <w:rFonts w:ascii="Times New Roman" w:hAnsi="Times New Roman"/>
          <w:sz w:val="28"/>
          <w:szCs w:val="28"/>
        </w:rPr>
      </w:pPr>
    </w:p>
    <w:p w:rsidR="00F222E9" w:rsidRPr="00F222E9" w:rsidRDefault="00F222E9" w:rsidP="00A41F3F">
      <w:pPr>
        <w:numPr>
          <w:ilvl w:val="0"/>
          <w:numId w:val="54"/>
        </w:numPr>
        <w:tabs>
          <w:tab w:val="left" w:pos="993"/>
        </w:tabs>
        <w:spacing w:after="0" w:line="240" w:lineRule="auto"/>
        <w:ind w:left="0" w:firstLine="709"/>
        <w:contextualSpacing/>
        <w:jc w:val="both"/>
        <w:rPr>
          <w:rFonts w:ascii="Times New Roman" w:hAnsi="Times New Roman"/>
          <w:sz w:val="28"/>
          <w:szCs w:val="28"/>
        </w:rPr>
      </w:pPr>
      <w:r w:rsidRPr="00F222E9">
        <w:rPr>
          <w:rFonts w:ascii="Times New Roman" w:hAnsi="Times New Roman"/>
          <w:sz w:val="28"/>
          <w:szCs w:val="28"/>
        </w:rPr>
        <w:t xml:space="preserve">Настоящий Порядок проведения мониторинга по определению количества безнадзорных животных на территории </w:t>
      </w:r>
      <w:r w:rsidRPr="00F222E9">
        <w:rPr>
          <w:rFonts w:ascii="Times New Roman" w:eastAsiaTheme="minorHAnsi" w:hAnsi="Times New Roman"/>
          <w:sz w:val="28"/>
          <w:szCs w:val="28"/>
        </w:rPr>
        <w:t>муниципального образования муниципального района «Ижемский»</w:t>
      </w:r>
      <w:r w:rsidRPr="00F222E9">
        <w:rPr>
          <w:rFonts w:ascii="Times New Roman" w:hAnsi="Times New Roman"/>
          <w:sz w:val="28"/>
          <w:szCs w:val="28"/>
        </w:rPr>
        <w:t xml:space="preserve"> </w:t>
      </w:r>
      <w:r w:rsidRPr="00F222E9">
        <w:rPr>
          <w:rFonts w:ascii="Times New Roman" w:eastAsiaTheme="minorHAnsi" w:hAnsi="Times New Roman"/>
          <w:bCs/>
          <w:sz w:val="28"/>
          <w:szCs w:val="28"/>
        </w:rPr>
        <w:t xml:space="preserve">(далее – Порядок) </w:t>
      </w:r>
      <w:r w:rsidRPr="00F222E9">
        <w:rPr>
          <w:rFonts w:ascii="Times New Roman" w:hAnsi="Times New Roman"/>
          <w:sz w:val="28"/>
          <w:szCs w:val="28"/>
        </w:rPr>
        <w:t xml:space="preserve">устанавливает правила проведения мониторинга по определению количества безнадзорных животных на территории </w:t>
      </w:r>
      <w:r w:rsidRPr="00F222E9">
        <w:rPr>
          <w:rFonts w:ascii="Times New Roman" w:eastAsiaTheme="minorHAnsi" w:hAnsi="Times New Roman"/>
          <w:sz w:val="28"/>
          <w:szCs w:val="28"/>
        </w:rPr>
        <w:t>муниципального образования муниципального района «Ижемский»</w:t>
      </w:r>
      <w:r w:rsidRPr="00F222E9">
        <w:rPr>
          <w:rFonts w:ascii="Times New Roman" w:hAnsi="Times New Roman"/>
          <w:sz w:val="28"/>
          <w:szCs w:val="28"/>
        </w:rPr>
        <w:t xml:space="preserve"> (далее – мониторинг).</w:t>
      </w:r>
    </w:p>
    <w:p w:rsidR="00F222E9" w:rsidRPr="00F222E9" w:rsidRDefault="00F222E9" w:rsidP="00A41F3F">
      <w:pPr>
        <w:numPr>
          <w:ilvl w:val="0"/>
          <w:numId w:val="54"/>
        </w:numPr>
        <w:tabs>
          <w:tab w:val="left" w:pos="993"/>
        </w:tabs>
        <w:spacing w:after="0" w:line="240" w:lineRule="auto"/>
        <w:ind w:left="0" w:firstLine="709"/>
        <w:contextualSpacing/>
        <w:jc w:val="both"/>
        <w:rPr>
          <w:rFonts w:ascii="Times New Roman" w:hAnsi="Times New Roman"/>
          <w:sz w:val="28"/>
          <w:szCs w:val="28"/>
        </w:rPr>
      </w:pPr>
      <w:r w:rsidRPr="00F222E9">
        <w:rPr>
          <w:rFonts w:ascii="Times New Roman" w:hAnsi="Times New Roman"/>
          <w:sz w:val="28"/>
          <w:szCs w:val="28"/>
        </w:rPr>
        <w:t>Мониторинг включает в себя сбор, систематизацию и анализ информации.</w:t>
      </w:r>
    </w:p>
    <w:p w:rsidR="00F222E9" w:rsidRPr="00F222E9" w:rsidRDefault="00F222E9" w:rsidP="00A41F3F">
      <w:pPr>
        <w:numPr>
          <w:ilvl w:val="0"/>
          <w:numId w:val="54"/>
        </w:numPr>
        <w:tabs>
          <w:tab w:val="left" w:pos="993"/>
        </w:tabs>
        <w:spacing w:after="0" w:line="240" w:lineRule="auto"/>
        <w:ind w:left="0" w:firstLine="709"/>
        <w:contextualSpacing/>
        <w:jc w:val="both"/>
        <w:rPr>
          <w:rFonts w:ascii="Times New Roman" w:hAnsi="Times New Roman"/>
          <w:sz w:val="28"/>
          <w:szCs w:val="28"/>
        </w:rPr>
      </w:pPr>
      <w:r w:rsidRPr="00F222E9">
        <w:rPr>
          <w:rFonts w:ascii="Times New Roman" w:hAnsi="Times New Roman"/>
          <w:sz w:val="28"/>
          <w:szCs w:val="28"/>
        </w:rPr>
        <w:t xml:space="preserve">Сбор информации осуществляется отделом территориального развития и коммунального хозяйства администрации муниципального района «Ижемский» (далее – уполномоченный орган), путем осуществления ежеквартальных объездов (обходов) территорий населенных пунктов </w:t>
      </w:r>
      <w:r w:rsidRPr="00F222E9">
        <w:rPr>
          <w:rFonts w:ascii="Times New Roman" w:eastAsiaTheme="minorHAnsi" w:hAnsi="Times New Roman"/>
          <w:sz w:val="28"/>
          <w:szCs w:val="28"/>
        </w:rPr>
        <w:t>муниципального образования муниципального района «Ижемский»</w:t>
      </w:r>
      <w:r w:rsidRPr="00F222E9">
        <w:rPr>
          <w:rFonts w:ascii="Times New Roman" w:hAnsi="Times New Roman"/>
          <w:sz w:val="28"/>
          <w:szCs w:val="28"/>
        </w:rPr>
        <w:t>, включающих в себя визуальный подсчет безнадзорных животных.</w:t>
      </w:r>
    </w:p>
    <w:p w:rsidR="00F222E9" w:rsidRPr="00F222E9" w:rsidRDefault="00F222E9" w:rsidP="00A41F3F">
      <w:pPr>
        <w:numPr>
          <w:ilvl w:val="0"/>
          <w:numId w:val="54"/>
        </w:numPr>
        <w:tabs>
          <w:tab w:val="left" w:pos="993"/>
        </w:tabs>
        <w:spacing w:after="0" w:line="240" w:lineRule="auto"/>
        <w:ind w:left="0" w:firstLine="709"/>
        <w:contextualSpacing/>
        <w:jc w:val="both"/>
        <w:rPr>
          <w:rFonts w:ascii="Times New Roman" w:hAnsi="Times New Roman"/>
          <w:sz w:val="28"/>
          <w:szCs w:val="28"/>
        </w:rPr>
      </w:pPr>
      <w:r w:rsidRPr="00F222E9">
        <w:rPr>
          <w:rFonts w:ascii="Times New Roman" w:hAnsi="Times New Roman"/>
          <w:sz w:val="28"/>
          <w:szCs w:val="28"/>
        </w:rPr>
        <w:t>К участию в объездах (обходах) могут быть привлечены (при наличии соответствующих обращений, поступивших в уполномоченный орган) общественные организации, волонтеры, а также активные граждане, которые могут оказать содействие в точном подсчете количества безнадзорных животных.</w:t>
      </w:r>
    </w:p>
    <w:p w:rsidR="00F222E9" w:rsidRPr="00F222E9" w:rsidRDefault="00F222E9" w:rsidP="00A41F3F">
      <w:pPr>
        <w:numPr>
          <w:ilvl w:val="0"/>
          <w:numId w:val="54"/>
        </w:numPr>
        <w:tabs>
          <w:tab w:val="left" w:pos="993"/>
        </w:tabs>
        <w:spacing w:after="0" w:line="240" w:lineRule="auto"/>
        <w:ind w:left="0" w:firstLine="709"/>
        <w:contextualSpacing/>
        <w:jc w:val="both"/>
        <w:rPr>
          <w:rFonts w:ascii="Times New Roman" w:hAnsi="Times New Roman"/>
          <w:sz w:val="28"/>
          <w:szCs w:val="28"/>
        </w:rPr>
      </w:pPr>
      <w:r w:rsidRPr="00F222E9">
        <w:rPr>
          <w:rFonts w:ascii="Times New Roman" w:hAnsi="Times New Roman"/>
          <w:sz w:val="28"/>
          <w:szCs w:val="28"/>
        </w:rPr>
        <w:t xml:space="preserve">При осуществлении мониторинга уполномоченным органом собираются и систематизируются сведения о наличии безнадзорных животных на территории </w:t>
      </w:r>
      <w:r w:rsidRPr="00F222E9">
        <w:rPr>
          <w:rFonts w:ascii="Times New Roman" w:eastAsiaTheme="minorHAnsi" w:hAnsi="Times New Roman"/>
          <w:sz w:val="28"/>
          <w:szCs w:val="28"/>
        </w:rPr>
        <w:t>муниципального образования муниципального района «Ижемский»</w:t>
      </w:r>
      <w:r w:rsidRPr="00F222E9">
        <w:rPr>
          <w:rFonts w:ascii="Times New Roman" w:hAnsi="Times New Roman"/>
          <w:sz w:val="28"/>
          <w:szCs w:val="28"/>
        </w:rPr>
        <w:t>: собак и кошек, возрастной состав безнадзорного животного.</w:t>
      </w:r>
    </w:p>
    <w:p w:rsidR="00F222E9" w:rsidRPr="00F222E9" w:rsidRDefault="00F222E9" w:rsidP="00A41F3F">
      <w:pPr>
        <w:numPr>
          <w:ilvl w:val="0"/>
          <w:numId w:val="54"/>
        </w:numPr>
        <w:tabs>
          <w:tab w:val="left" w:pos="993"/>
        </w:tabs>
        <w:spacing w:after="0" w:line="240" w:lineRule="auto"/>
        <w:ind w:left="0" w:firstLine="709"/>
        <w:contextualSpacing/>
        <w:jc w:val="both"/>
        <w:rPr>
          <w:rFonts w:ascii="Times New Roman" w:hAnsi="Times New Roman"/>
          <w:sz w:val="28"/>
          <w:szCs w:val="28"/>
        </w:rPr>
      </w:pPr>
      <w:r w:rsidRPr="00F222E9">
        <w:rPr>
          <w:rFonts w:ascii="Times New Roman" w:hAnsi="Times New Roman"/>
          <w:sz w:val="28"/>
          <w:szCs w:val="28"/>
        </w:rPr>
        <w:t>После сбора и систематизации информации уполномоченный орган в течение 3 дней со дня окончания сбора и систематизации информации обобщает ее и ежеквартально представляет в Министерство сельского хозяйства и продовольствия Республики Коми по форме согласно приложению к настоящему Порядку.</w:t>
      </w:r>
    </w:p>
    <w:p w:rsidR="00F222E9" w:rsidRPr="00F222E9" w:rsidRDefault="00F222E9" w:rsidP="00F222E9">
      <w:pPr>
        <w:spacing w:after="0"/>
        <w:ind w:left="5670"/>
        <w:jc w:val="right"/>
        <w:rPr>
          <w:rFonts w:ascii="Times New Roman" w:hAnsi="Times New Roman"/>
          <w:sz w:val="28"/>
          <w:szCs w:val="28"/>
        </w:rPr>
      </w:pPr>
    </w:p>
    <w:p w:rsidR="00F222E9" w:rsidRPr="00F222E9" w:rsidRDefault="00F222E9" w:rsidP="00F222E9">
      <w:pPr>
        <w:spacing w:after="0"/>
        <w:ind w:left="5670"/>
        <w:jc w:val="right"/>
        <w:rPr>
          <w:rFonts w:ascii="Times New Roman" w:hAnsi="Times New Roman"/>
          <w:sz w:val="28"/>
          <w:szCs w:val="28"/>
        </w:rPr>
      </w:pPr>
    </w:p>
    <w:p w:rsidR="00F222E9" w:rsidRPr="00F222E9" w:rsidRDefault="00F222E9" w:rsidP="00F222E9">
      <w:pPr>
        <w:spacing w:after="0"/>
        <w:ind w:left="5670"/>
        <w:jc w:val="right"/>
        <w:rPr>
          <w:rFonts w:ascii="Times New Roman" w:hAnsi="Times New Roman"/>
          <w:sz w:val="28"/>
          <w:szCs w:val="28"/>
        </w:rPr>
      </w:pPr>
    </w:p>
    <w:p w:rsidR="00F222E9" w:rsidRPr="00F222E9" w:rsidRDefault="00F222E9" w:rsidP="00F222E9">
      <w:pPr>
        <w:spacing w:after="0"/>
        <w:ind w:left="5670"/>
        <w:jc w:val="right"/>
        <w:rPr>
          <w:rFonts w:ascii="Times New Roman" w:hAnsi="Times New Roman"/>
          <w:sz w:val="28"/>
          <w:szCs w:val="28"/>
        </w:rPr>
      </w:pPr>
    </w:p>
    <w:p w:rsidR="00A67F13" w:rsidRDefault="00A67F13" w:rsidP="00F222E9">
      <w:pPr>
        <w:spacing w:after="0"/>
        <w:ind w:left="5670"/>
        <w:jc w:val="right"/>
        <w:rPr>
          <w:rFonts w:ascii="Times New Roman" w:hAnsi="Times New Roman"/>
          <w:sz w:val="28"/>
          <w:szCs w:val="28"/>
        </w:rPr>
        <w:sectPr w:rsidR="00A67F13" w:rsidSect="00A67F13">
          <w:pgSz w:w="11907" w:h="16840" w:code="9"/>
          <w:pgMar w:top="720" w:right="720" w:bottom="720" w:left="720" w:header="720" w:footer="720" w:gutter="0"/>
          <w:cols w:space="720"/>
          <w:noEndnote/>
          <w:docGrid w:linePitch="299"/>
        </w:sectPr>
      </w:pPr>
    </w:p>
    <w:p w:rsidR="00F222E9" w:rsidRPr="00F222E9" w:rsidRDefault="00F222E9" w:rsidP="00F222E9">
      <w:pPr>
        <w:spacing w:after="0"/>
        <w:ind w:left="5670"/>
        <w:jc w:val="right"/>
        <w:rPr>
          <w:rFonts w:ascii="Times New Roman" w:hAnsi="Times New Roman"/>
          <w:sz w:val="28"/>
          <w:szCs w:val="28"/>
        </w:rPr>
      </w:pPr>
    </w:p>
    <w:p w:rsidR="00F222E9" w:rsidRPr="00F222E9" w:rsidRDefault="00F222E9" w:rsidP="00F222E9">
      <w:pPr>
        <w:spacing w:after="0"/>
        <w:ind w:left="5670"/>
        <w:jc w:val="right"/>
        <w:rPr>
          <w:rFonts w:ascii="Times New Roman" w:hAnsi="Times New Roman"/>
          <w:sz w:val="28"/>
          <w:szCs w:val="28"/>
        </w:rPr>
      </w:pPr>
      <w:r w:rsidRPr="00F222E9">
        <w:rPr>
          <w:rFonts w:ascii="Times New Roman" w:hAnsi="Times New Roman"/>
          <w:sz w:val="28"/>
          <w:szCs w:val="28"/>
        </w:rPr>
        <w:t>Приложение</w:t>
      </w:r>
    </w:p>
    <w:p w:rsidR="00F222E9" w:rsidRPr="00F222E9" w:rsidRDefault="00F222E9" w:rsidP="00F222E9">
      <w:pPr>
        <w:spacing w:after="0"/>
        <w:ind w:left="4536"/>
        <w:jc w:val="right"/>
        <w:rPr>
          <w:rFonts w:ascii="Times New Roman" w:hAnsi="Times New Roman"/>
          <w:sz w:val="28"/>
          <w:szCs w:val="28"/>
        </w:rPr>
      </w:pPr>
      <w:r w:rsidRPr="00F222E9">
        <w:rPr>
          <w:rFonts w:ascii="Times New Roman" w:hAnsi="Times New Roman"/>
          <w:sz w:val="28"/>
          <w:szCs w:val="28"/>
        </w:rPr>
        <w:t xml:space="preserve"> К порядку проведения мониторинга </w:t>
      </w:r>
    </w:p>
    <w:p w:rsidR="00F222E9" w:rsidRPr="00F222E9" w:rsidRDefault="00F222E9" w:rsidP="00F222E9">
      <w:pPr>
        <w:spacing w:after="0"/>
        <w:ind w:left="4536"/>
        <w:jc w:val="right"/>
        <w:rPr>
          <w:rFonts w:ascii="Times New Roman" w:hAnsi="Times New Roman"/>
          <w:sz w:val="28"/>
          <w:szCs w:val="28"/>
        </w:rPr>
      </w:pPr>
      <w:r w:rsidRPr="00F222E9">
        <w:rPr>
          <w:rFonts w:ascii="Times New Roman" w:hAnsi="Times New Roman"/>
          <w:sz w:val="28"/>
          <w:szCs w:val="28"/>
        </w:rPr>
        <w:t xml:space="preserve">по определению количества безнадзорных </w:t>
      </w:r>
    </w:p>
    <w:p w:rsidR="00F222E9" w:rsidRPr="00F222E9" w:rsidRDefault="00F222E9" w:rsidP="00F222E9">
      <w:pPr>
        <w:spacing w:after="0"/>
        <w:ind w:left="4536"/>
        <w:jc w:val="right"/>
        <w:rPr>
          <w:rFonts w:ascii="Times New Roman" w:eastAsiaTheme="minorHAnsi" w:hAnsi="Times New Roman"/>
          <w:sz w:val="28"/>
          <w:szCs w:val="28"/>
        </w:rPr>
      </w:pPr>
      <w:r w:rsidRPr="00F222E9">
        <w:rPr>
          <w:rFonts w:ascii="Times New Roman" w:hAnsi="Times New Roman"/>
          <w:sz w:val="28"/>
          <w:szCs w:val="28"/>
        </w:rPr>
        <w:t xml:space="preserve">животных на территории </w:t>
      </w:r>
      <w:r w:rsidRPr="00F222E9">
        <w:rPr>
          <w:rFonts w:ascii="Times New Roman" w:eastAsiaTheme="minorHAnsi" w:hAnsi="Times New Roman"/>
          <w:sz w:val="28"/>
          <w:szCs w:val="28"/>
        </w:rPr>
        <w:t xml:space="preserve">муниципального </w:t>
      </w:r>
    </w:p>
    <w:p w:rsidR="00F222E9" w:rsidRPr="00F222E9" w:rsidRDefault="00F222E9" w:rsidP="00F222E9">
      <w:pPr>
        <w:spacing w:after="0"/>
        <w:ind w:left="4536"/>
        <w:jc w:val="right"/>
        <w:rPr>
          <w:rFonts w:ascii="Times New Roman" w:hAnsi="Times New Roman"/>
          <w:sz w:val="28"/>
          <w:szCs w:val="28"/>
        </w:rPr>
      </w:pPr>
      <w:r w:rsidRPr="00F222E9">
        <w:rPr>
          <w:rFonts w:ascii="Times New Roman" w:eastAsiaTheme="minorHAnsi" w:hAnsi="Times New Roman"/>
          <w:sz w:val="28"/>
          <w:szCs w:val="28"/>
        </w:rPr>
        <w:t>образования муниципального района «Ижемский»</w:t>
      </w:r>
    </w:p>
    <w:p w:rsidR="00F222E9" w:rsidRPr="00F222E9" w:rsidRDefault="00F222E9" w:rsidP="00F222E9">
      <w:pPr>
        <w:spacing w:after="0"/>
        <w:jc w:val="center"/>
        <w:rPr>
          <w:rFonts w:ascii="Times New Roman" w:hAnsi="Times New Roman"/>
          <w:b/>
          <w:sz w:val="28"/>
          <w:szCs w:val="28"/>
        </w:rPr>
      </w:pPr>
      <w:r w:rsidRPr="00F222E9">
        <w:rPr>
          <w:rFonts w:ascii="Times New Roman" w:hAnsi="Times New Roman"/>
          <w:b/>
          <w:sz w:val="28"/>
          <w:szCs w:val="28"/>
        </w:rPr>
        <w:t>Информация</w:t>
      </w: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sz w:val="28"/>
          <w:szCs w:val="28"/>
        </w:rPr>
        <w:t>о количестве безнадзорных животных на территории муниципального образования муниципального района «Ижемский»</w:t>
      </w:r>
    </w:p>
    <w:p w:rsidR="00F222E9" w:rsidRPr="00F222E9" w:rsidRDefault="00F222E9" w:rsidP="00F222E9">
      <w:pPr>
        <w:spacing w:after="0"/>
        <w:jc w:val="center"/>
        <w:rPr>
          <w:rFonts w:ascii="Times New Roman" w:hAnsi="Times New Roman"/>
          <w:sz w:val="28"/>
          <w:szCs w:val="28"/>
        </w:rPr>
      </w:pPr>
      <w:r w:rsidRPr="00F222E9">
        <w:rPr>
          <w:rFonts w:ascii="Times New Roman" w:hAnsi="Times New Roman"/>
          <w:sz w:val="28"/>
          <w:szCs w:val="28"/>
        </w:rPr>
        <w:t>на ____________________ 20 ____ г.</w:t>
      </w:r>
    </w:p>
    <w:tbl>
      <w:tblPr>
        <w:tblW w:w="15028"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9"/>
        <w:gridCol w:w="1276"/>
        <w:gridCol w:w="1984"/>
        <w:gridCol w:w="2410"/>
        <w:gridCol w:w="1701"/>
        <w:gridCol w:w="1843"/>
        <w:gridCol w:w="1701"/>
        <w:gridCol w:w="1844"/>
      </w:tblGrid>
      <w:tr w:rsidR="00F222E9" w:rsidRPr="00F222E9" w:rsidTr="00A67F13">
        <w:tc>
          <w:tcPr>
            <w:tcW w:w="2269"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Наименование муниципальных образований</w:t>
            </w:r>
          </w:p>
        </w:tc>
        <w:tc>
          <w:tcPr>
            <w:tcW w:w="5670" w:type="dxa"/>
            <w:gridSpan w:val="3"/>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Общее количество безнадзорных животных, ед.</w:t>
            </w:r>
          </w:p>
        </w:tc>
        <w:tc>
          <w:tcPr>
            <w:tcW w:w="7089" w:type="dxa"/>
            <w:gridSpan w:val="4"/>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Возрастной состав безнадзорных животных</w:t>
            </w:r>
          </w:p>
        </w:tc>
      </w:tr>
      <w:tr w:rsidR="00F222E9" w:rsidRPr="00F222E9" w:rsidTr="00A67F13">
        <w:tc>
          <w:tcPr>
            <w:tcW w:w="2269" w:type="dxa"/>
          </w:tcPr>
          <w:p w:rsidR="00F222E9" w:rsidRPr="00F222E9" w:rsidRDefault="00F222E9" w:rsidP="00A67F13">
            <w:pPr>
              <w:spacing w:after="0"/>
              <w:jc w:val="center"/>
              <w:rPr>
                <w:rFonts w:ascii="Times New Roman" w:hAnsi="Times New Roman"/>
                <w:sz w:val="28"/>
                <w:szCs w:val="28"/>
              </w:rPr>
            </w:pPr>
          </w:p>
        </w:tc>
        <w:tc>
          <w:tcPr>
            <w:tcW w:w="1276"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всего</w:t>
            </w:r>
          </w:p>
        </w:tc>
        <w:tc>
          <w:tcPr>
            <w:tcW w:w="4394" w:type="dxa"/>
            <w:gridSpan w:val="2"/>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в т.ч.</w:t>
            </w:r>
          </w:p>
        </w:tc>
        <w:tc>
          <w:tcPr>
            <w:tcW w:w="3544" w:type="dxa"/>
            <w:gridSpan w:val="2"/>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собак</w:t>
            </w:r>
          </w:p>
        </w:tc>
        <w:tc>
          <w:tcPr>
            <w:tcW w:w="3545" w:type="dxa"/>
            <w:gridSpan w:val="2"/>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кошек</w:t>
            </w:r>
          </w:p>
        </w:tc>
      </w:tr>
      <w:tr w:rsidR="00F222E9" w:rsidRPr="00F222E9" w:rsidTr="00A67F13">
        <w:tc>
          <w:tcPr>
            <w:tcW w:w="2269" w:type="dxa"/>
          </w:tcPr>
          <w:p w:rsidR="00F222E9" w:rsidRPr="00F222E9" w:rsidRDefault="00F222E9" w:rsidP="00A67F13">
            <w:pPr>
              <w:spacing w:after="0"/>
              <w:jc w:val="center"/>
              <w:rPr>
                <w:rFonts w:ascii="Times New Roman" w:hAnsi="Times New Roman"/>
                <w:sz w:val="28"/>
                <w:szCs w:val="28"/>
              </w:rPr>
            </w:pPr>
          </w:p>
        </w:tc>
        <w:tc>
          <w:tcPr>
            <w:tcW w:w="1276" w:type="dxa"/>
          </w:tcPr>
          <w:p w:rsidR="00F222E9" w:rsidRPr="00F222E9" w:rsidRDefault="00F222E9" w:rsidP="00A67F13">
            <w:pPr>
              <w:spacing w:after="0"/>
              <w:jc w:val="center"/>
              <w:rPr>
                <w:rFonts w:ascii="Times New Roman" w:hAnsi="Times New Roman"/>
                <w:sz w:val="28"/>
                <w:szCs w:val="28"/>
              </w:rPr>
            </w:pPr>
          </w:p>
        </w:tc>
        <w:tc>
          <w:tcPr>
            <w:tcW w:w="198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собак</w:t>
            </w:r>
          </w:p>
        </w:tc>
        <w:tc>
          <w:tcPr>
            <w:tcW w:w="2410"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кошек</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взрослых</w:t>
            </w:r>
          </w:p>
        </w:tc>
        <w:tc>
          <w:tcPr>
            <w:tcW w:w="1843"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молодняка</w:t>
            </w:r>
          </w:p>
        </w:tc>
        <w:tc>
          <w:tcPr>
            <w:tcW w:w="1701"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взрослых</w:t>
            </w:r>
          </w:p>
        </w:tc>
        <w:tc>
          <w:tcPr>
            <w:tcW w:w="1844" w:type="dxa"/>
          </w:tcPr>
          <w:p w:rsidR="00F222E9" w:rsidRPr="00F222E9" w:rsidRDefault="00F222E9" w:rsidP="00A67F13">
            <w:pPr>
              <w:spacing w:after="0"/>
              <w:jc w:val="center"/>
              <w:rPr>
                <w:rFonts w:ascii="Times New Roman" w:hAnsi="Times New Roman"/>
                <w:sz w:val="28"/>
                <w:szCs w:val="28"/>
              </w:rPr>
            </w:pPr>
            <w:r w:rsidRPr="00F222E9">
              <w:rPr>
                <w:rFonts w:ascii="Times New Roman" w:hAnsi="Times New Roman"/>
                <w:sz w:val="28"/>
                <w:szCs w:val="28"/>
              </w:rPr>
              <w:t>молодняка</w:t>
            </w:r>
          </w:p>
        </w:tc>
      </w:tr>
      <w:tr w:rsidR="00F222E9" w:rsidRPr="00F222E9" w:rsidTr="00A67F13">
        <w:trPr>
          <w:trHeight w:val="294"/>
        </w:trPr>
        <w:tc>
          <w:tcPr>
            <w:tcW w:w="2269" w:type="dxa"/>
          </w:tcPr>
          <w:p w:rsidR="00F222E9" w:rsidRPr="00F222E9" w:rsidRDefault="00F222E9" w:rsidP="00A67F13">
            <w:pPr>
              <w:spacing w:after="0"/>
              <w:jc w:val="center"/>
              <w:rPr>
                <w:rFonts w:ascii="Times New Roman" w:hAnsi="Times New Roman"/>
                <w:sz w:val="28"/>
                <w:szCs w:val="28"/>
              </w:rPr>
            </w:pPr>
          </w:p>
        </w:tc>
        <w:tc>
          <w:tcPr>
            <w:tcW w:w="1276" w:type="dxa"/>
          </w:tcPr>
          <w:p w:rsidR="00F222E9" w:rsidRPr="00F222E9" w:rsidRDefault="00F222E9" w:rsidP="00A67F13">
            <w:pPr>
              <w:spacing w:after="0"/>
              <w:jc w:val="center"/>
              <w:rPr>
                <w:rFonts w:ascii="Times New Roman" w:hAnsi="Times New Roman"/>
                <w:sz w:val="28"/>
                <w:szCs w:val="28"/>
              </w:rPr>
            </w:pPr>
          </w:p>
        </w:tc>
        <w:tc>
          <w:tcPr>
            <w:tcW w:w="1984" w:type="dxa"/>
          </w:tcPr>
          <w:p w:rsidR="00F222E9" w:rsidRPr="00F222E9" w:rsidRDefault="00F222E9" w:rsidP="00A67F13">
            <w:pPr>
              <w:spacing w:after="0"/>
              <w:jc w:val="center"/>
              <w:rPr>
                <w:rFonts w:ascii="Times New Roman" w:hAnsi="Times New Roman"/>
                <w:sz w:val="28"/>
                <w:szCs w:val="28"/>
              </w:rPr>
            </w:pPr>
          </w:p>
        </w:tc>
        <w:tc>
          <w:tcPr>
            <w:tcW w:w="2410" w:type="dxa"/>
          </w:tcPr>
          <w:p w:rsidR="00F222E9" w:rsidRPr="00F222E9" w:rsidRDefault="00F222E9" w:rsidP="00A67F13">
            <w:pPr>
              <w:spacing w:after="0"/>
              <w:jc w:val="center"/>
              <w:rPr>
                <w:rFonts w:ascii="Times New Roman" w:hAnsi="Times New Roman"/>
                <w:sz w:val="28"/>
                <w:szCs w:val="28"/>
              </w:rPr>
            </w:pPr>
          </w:p>
        </w:tc>
        <w:tc>
          <w:tcPr>
            <w:tcW w:w="1701" w:type="dxa"/>
          </w:tcPr>
          <w:p w:rsidR="00F222E9" w:rsidRPr="00F222E9" w:rsidRDefault="00F222E9" w:rsidP="00A67F13">
            <w:pPr>
              <w:spacing w:after="0"/>
              <w:jc w:val="center"/>
              <w:rPr>
                <w:rFonts w:ascii="Times New Roman" w:hAnsi="Times New Roman"/>
                <w:sz w:val="28"/>
                <w:szCs w:val="28"/>
              </w:rPr>
            </w:pPr>
          </w:p>
        </w:tc>
        <w:tc>
          <w:tcPr>
            <w:tcW w:w="1843" w:type="dxa"/>
          </w:tcPr>
          <w:p w:rsidR="00F222E9" w:rsidRPr="00F222E9" w:rsidRDefault="00F222E9" w:rsidP="00A67F13">
            <w:pPr>
              <w:spacing w:after="0"/>
              <w:jc w:val="center"/>
              <w:rPr>
                <w:rFonts w:ascii="Times New Roman" w:hAnsi="Times New Roman"/>
                <w:sz w:val="28"/>
                <w:szCs w:val="28"/>
              </w:rPr>
            </w:pPr>
          </w:p>
        </w:tc>
        <w:tc>
          <w:tcPr>
            <w:tcW w:w="1701" w:type="dxa"/>
          </w:tcPr>
          <w:p w:rsidR="00F222E9" w:rsidRPr="00F222E9" w:rsidRDefault="00F222E9" w:rsidP="00A67F13">
            <w:pPr>
              <w:spacing w:after="0"/>
              <w:jc w:val="center"/>
              <w:rPr>
                <w:rFonts w:ascii="Times New Roman" w:hAnsi="Times New Roman"/>
                <w:sz w:val="28"/>
                <w:szCs w:val="28"/>
              </w:rPr>
            </w:pPr>
          </w:p>
        </w:tc>
        <w:tc>
          <w:tcPr>
            <w:tcW w:w="1844" w:type="dxa"/>
          </w:tcPr>
          <w:p w:rsidR="00F222E9" w:rsidRPr="00F222E9" w:rsidRDefault="00F222E9" w:rsidP="00A67F13">
            <w:pPr>
              <w:spacing w:after="0"/>
              <w:jc w:val="center"/>
              <w:rPr>
                <w:rFonts w:ascii="Times New Roman" w:hAnsi="Times New Roman"/>
                <w:sz w:val="28"/>
                <w:szCs w:val="28"/>
              </w:rPr>
            </w:pPr>
          </w:p>
        </w:tc>
      </w:tr>
    </w:tbl>
    <w:p w:rsidR="00F222E9" w:rsidRPr="00F222E9" w:rsidRDefault="00F222E9" w:rsidP="00F222E9">
      <w:pPr>
        <w:spacing w:after="0"/>
        <w:jc w:val="both"/>
        <w:rPr>
          <w:rFonts w:ascii="Times New Roman" w:hAnsi="Times New Roman"/>
          <w:sz w:val="28"/>
          <w:szCs w:val="28"/>
        </w:rPr>
      </w:pPr>
      <w:r w:rsidRPr="00F222E9">
        <w:rPr>
          <w:rFonts w:ascii="Times New Roman" w:hAnsi="Times New Roman"/>
          <w:sz w:val="28"/>
          <w:szCs w:val="28"/>
        </w:rPr>
        <w:t>Руководитель администрации муниципального района «Ижемский» _________</w:t>
      </w:r>
    </w:p>
    <w:p w:rsidR="00F222E9" w:rsidRPr="00F222E9" w:rsidRDefault="00F222E9" w:rsidP="00F222E9">
      <w:pPr>
        <w:spacing w:after="0"/>
        <w:jc w:val="both"/>
        <w:rPr>
          <w:rFonts w:ascii="Times New Roman" w:hAnsi="Times New Roman"/>
          <w:sz w:val="28"/>
          <w:szCs w:val="28"/>
        </w:rPr>
      </w:pPr>
      <w:r w:rsidRPr="00F222E9">
        <w:rPr>
          <w:rFonts w:ascii="Times New Roman" w:hAnsi="Times New Roman"/>
          <w:sz w:val="28"/>
          <w:szCs w:val="28"/>
        </w:rPr>
        <w:t xml:space="preserve">                                                    </w:t>
      </w:r>
      <w:r w:rsidRPr="00F222E9">
        <w:rPr>
          <w:rFonts w:ascii="Times New Roman" w:hAnsi="Times New Roman"/>
          <w:sz w:val="28"/>
          <w:szCs w:val="28"/>
        </w:rPr>
        <w:tab/>
      </w:r>
      <w:r w:rsidRPr="00F222E9">
        <w:rPr>
          <w:rFonts w:ascii="Times New Roman" w:hAnsi="Times New Roman"/>
          <w:sz w:val="28"/>
          <w:szCs w:val="28"/>
        </w:rPr>
        <w:tab/>
      </w:r>
      <w:r w:rsidRPr="00F222E9">
        <w:rPr>
          <w:rFonts w:ascii="Times New Roman" w:hAnsi="Times New Roman"/>
          <w:sz w:val="28"/>
          <w:szCs w:val="28"/>
        </w:rPr>
        <w:tab/>
      </w:r>
      <w:r w:rsidRPr="00F222E9">
        <w:rPr>
          <w:rFonts w:ascii="Times New Roman" w:hAnsi="Times New Roman"/>
          <w:sz w:val="28"/>
          <w:szCs w:val="28"/>
        </w:rPr>
        <w:tab/>
      </w:r>
      <w:r w:rsidRPr="00F222E9">
        <w:rPr>
          <w:rFonts w:ascii="Times New Roman" w:hAnsi="Times New Roman"/>
          <w:sz w:val="28"/>
          <w:szCs w:val="28"/>
        </w:rPr>
        <w:tab/>
      </w:r>
      <w:r w:rsidRPr="00F222E9">
        <w:rPr>
          <w:rFonts w:ascii="Times New Roman" w:hAnsi="Times New Roman"/>
          <w:sz w:val="28"/>
          <w:szCs w:val="28"/>
        </w:rPr>
        <w:tab/>
      </w:r>
      <w:r w:rsidRPr="00F222E9">
        <w:rPr>
          <w:rFonts w:ascii="Times New Roman" w:hAnsi="Times New Roman"/>
          <w:sz w:val="28"/>
          <w:szCs w:val="28"/>
        </w:rPr>
        <w:tab/>
        <w:t xml:space="preserve">    (подпись)                      </w:t>
      </w:r>
    </w:p>
    <w:p w:rsidR="00A67F13" w:rsidRDefault="00A67F13" w:rsidP="00F222E9">
      <w:pPr>
        <w:spacing w:after="0"/>
        <w:jc w:val="center"/>
        <w:rPr>
          <w:rFonts w:ascii="Times New Roman" w:hAnsi="Times New Roman"/>
          <w:sz w:val="28"/>
          <w:szCs w:val="28"/>
        </w:rPr>
        <w:sectPr w:rsidR="00A67F13" w:rsidSect="00A67F13">
          <w:pgSz w:w="16840" w:h="11907" w:orient="landscape" w:code="9"/>
          <w:pgMar w:top="720" w:right="720" w:bottom="720" w:left="720" w:header="720" w:footer="720" w:gutter="0"/>
          <w:cols w:space="720"/>
          <w:noEndnote/>
          <w:docGrid w:linePitch="299"/>
        </w:sectPr>
      </w:pPr>
    </w:p>
    <w:tbl>
      <w:tblPr>
        <w:tblpPr w:leftFromText="180" w:rightFromText="180" w:horzAnchor="margin" w:tblpY="469"/>
        <w:tblW w:w="10031" w:type="dxa"/>
        <w:tblLook w:val="01E0"/>
      </w:tblPr>
      <w:tblGrid>
        <w:gridCol w:w="3888"/>
        <w:gridCol w:w="2032"/>
        <w:gridCol w:w="4111"/>
      </w:tblGrid>
      <w:tr w:rsidR="00A67F13" w:rsidRPr="00A67F13" w:rsidTr="00A67F13">
        <w:tc>
          <w:tcPr>
            <w:tcW w:w="3888" w:type="dxa"/>
          </w:tcPr>
          <w:p w:rsidR="00A67F13" w:rsidRPr="00A67F13" w:rsidRDefault="00A67F13" w:rsidP="00A67F13">
            <w:pPr>
              <w:jc w:val="center"/>
              <w:rPr>
                <w:rFonts w:ascii="Times New Roman" w:hAnsi="Times New Roman"/>
                <w:b/>
                <w:bCs/>
                <w:sz w:val="28"/>
                <w:szCs w:val="28"/>
              </w:rPr>
            </w:pPr>
          </w:p>
          <w:p w:rsidR="00A67F13" w:rsidRPr="00A67F13" w:rsidRDefault="00A67F13" w:rsidP="00A67F13">
            <w:pPr>
              <w:jc w:val="center"/>
              <w:rPr>
                <w:rFonts w:ascii="Times New Roman" w:hAnsi="Times New Roman"/>
                <w:b/>
                <w:bCs/>
                <w:sz w:val="28"/>
                <w:szCs w:val="28"/>
              </w:rPr>
            </w:pPr>
            <w:r w:rsidRPr="00A67F13">
              <w:rPr>
                <w:rFonts w:ascii="Times New Roman" w:hAnsi="Times New Roman"/>
                <w:b/>
                <w:bCs/>
                <w:sz w:val="28"/>
                <w:szCs w:val="28"/>
              </w:rPr>
              <w:t>«Изьва»</w:t>
            </w:r>
          </w:p>
          <w:p w:rsidR="00A67F13" w:rsidRPr="00A67F13" w:rsidRDefault="00A67F13" w:rsidP="00A67F13">
            <w:pPr>
              <w:jc w:val="center"/>
              <w:rPr>
                <w:rFonts w:ascii="Times New Roman" w:hAnsi="Times New Roman"/>
                <w:b/>
                <w:bCs/>
                <w:sz w:val="28"/>
                <w:szCs w:val="28"/>
              </w:rPr>
            </w:pPr>
            <w:r w:rsidRPr="00A67F13">
              <w:rPr>
                <w:rFonts w:ascii="Times New Roman" w:hAnsi="Times New Roman"/>
                <w:b/>
                <w:bCs/>
                <w:sz w:val="28"/>
                <w:szCs w:val="28"/>
              </w:rPr>
              <w:t>муниципальнöй районса</w:t>
            </w:r>
          </w:p>
          <w:p w:rsidR="00A67F13" w:rsidRPr="00A67F13" w:rsidRDefault="00A67F13" w:rsidP="00A67F13">
            <w:pPr>
              <w:jc w:val="center"/>
              <w:rPr>
                <w:rFonts w:ascii="Times New Roman" w:hAnsi="Times New Roman"/>
                <w:b/>
                <w:bCs/>
                <w:sz w:val="28"/>
                <w:szCs w:val="28"/>
              </w:rPr>
            </w:pPr>
            <w:r w:rsidRPr="00A67F13">
              <w:rPr>
                <w:rFonts w:ascii="Times New Roman" w:hAnsi="Times New Roman"/>
                <w:b/>
                <w:bCs/>
                <w:sz w:val="28"/>
                <w:szCs w:val="28"/>
              </w:rPr>
              <w:t>администрация</w:t>
            </w:r>
          </w:p>
        </w:tc>
        <w:tc>
          <w:tcPr>
            <w:tcW w:w="2032" w:type="dxa"/>
          </w:tcPr>
          <w:p w:rsidR="00A67F13" w:rsidRPr="00A67F13" w:rsidRDefault="00A67F13" w:rsidP="00A67F13">
            <w:pPr>
              <w:jc w:val="center"/>
              <w:rPr>
                <w:rFonts w:ascii="Times New Roman" w:hAnsi="Times New Roman"/>
                <w:b/>
                <w:bCs/>
                <w:sz w:val="28"/>
                <w:szCs w:val="28"/>
              </w:rPr>
            </w:pPr>
            <w:r w:rsidRPr="00A67F13">
              <w:rPr>
                <w:rFonts w:ascii="Times New Roman" w:hAnsi="Times New Roman"/>
                <w:b/>
                <w:bCs/>
                <w:noProof/>
                <w:sz w:val="28"/>
                <w:szCs w:val="28"/>
                <w:lang w:eastAsia="ru-RU"/>
              </w:rPr>
              <w:drawing>
                <wp:inline distT="0" distB="0" distL="0" distR="0">
                  <wp:extent cx="714375" cy="876300"/>
                  <wp:effectExtent l="19050" t="0" r="9525" b="0"/>
                  <wp:docPr id="45"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4"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A67F13" w:rsidRPr="00A67F13" w:rsidRDefault="00A67F13" w:rsidP="00A67F13">
            <w:pPr>
              <w:jc w:val="center"/>
              <w:rPr>
                <w:rFonts w:ascii="Times New Roman" w:hAnsi="Times New Roman"/>
                <w:b/>
                <w:bCs/>
                <w:sz w:val="28"/>
                <w:szCs w:val="28"/>
              </w:rPr>
            </w:pPr>
          </w:p>
          <w:p w:rsidR="00A67F13" w:rsidRPr="00A67F13" w:rsidRDefault="00A67F13" w:rsidP="00A67F13">
            <w:pPr>
              <w:jc w:val="center"/>
              <w:rPr>
                <w:rFonts w:ascii="Times New Roman" w:hAnsi="Times New Roman"/>
                <w:b/>
                <w:bCs/>
                <w:sz w:val="28"/>
                <w:szCs w:val="28"/>
              </w:rPr>
            </w:pPr>
            <w:r w:rsidRPr="00A67F13">
              <w:rPr>
                <w:rFonts w:ascii="Times New Roman" w:hAnsi="Times New Roman"/>
                <w:b/>
                <w:bCs/>
                <w:sz w:val="28"/>
                <w:szCs w:val="28"/>
              </w:rPr>
              <w:t xml:space="preserve">Администрация </w:t>
            </w:r>
          </w:p>
          <w:p w:rsidR="00A67F13" w:rsidRPr="00A67F13" w:rsidRDefault="00A67F13" w:rsidP="00A67F13">
            <w:pPr>
              <w:jc w:val="center"/>
              <w:rPr>
                <w:rFonts w:ascii="Times New Roman" w:hAnsi="Times New Roman"/>
                <w:b/>
                <w:bCs/>
                <w:sz w:val="28"/>
                <w:szCs w:val="28"/>
              </w:rPr>
            </w:pPr>
            <w:r w:rsidRPr="00A67F13">
              <w:rPr>
                <w:rFonts w:ascii="Times New Roman" w:hAnsi="Times New Roman"/>
                <w:b/>
                <w:bCs/>
                <w:sz w:val="28"/>
                <w:szCs w:val="28"/>
              </w:rPr>
              <w:t xml:space="preserve">муниципального района </w:t>
            </w:r>
          </w:p>
          <w:p w:rsidR="00A67F13" w:rsidRPr="00A67F13" w:rsidRDefault="00A67F13" w:rsidP="00A67F13">
            <w:pPr>
              <w:jc w:val="center"/>
              <w:rPr>
                <w:rFonts w:ascii="Times New Roman" w:hAnsi="Times New Roman"/>
                <w:b/>
                <w:bCs/>
                <w:sz w:val="28"/>
                <w:szCs w:val="28"/>
              </w:rPr>
            </w:pPr>
            <w:r w:rsidRPr="00A67F13">
              <w:rPr>
                <w:rFonts w:ascii="Times New Roman" w:hAnsi="Times New Roman"/>
                <w:b/>
                <w:bCs/>
                <w:sz w:val="28"/>
                <w:szCs w:val="28"/>
              </w:rPr>
              <w:t>«Ижемский»</w:t>
            </w:r>
          </w:p>
        </w:tc>
      </w:tr>
    </w:tbl>
    <w:p w:rsidR="00A67F13" w:rsidRPr="00A67F13" w:rsidRDefault="00A67F13" w:rsidP="00A67F13">
      <w:pPr>
        <w:pStyle w:val="10"/>
        <w:jc w:val="right"/>
        <w:rPr>
          <w:spacing w:val="120"/>
          <w:szCs w:val="28"/>
        </w:rPr>
      </w:pPr>
    </w:p>
    <w:p w:rsidR="00A67F13" w:rsidRPr="00A67F13" w:rsidRDefault="00A67F13" w:rsidP="00A67F13">
      <w:pPr>
        <w:pStyle w:val="10"/>
        <w:ind w:left="284"/>
        <w:jc w:val="center"/>
        <w:rPr>
          <w:spacing w:val="120"/>
          <w:szCs w:val="28"/>
        </w:rPr>
      </w:pPr>
    </w:p>
    <w:p w:rsidR="00A67F13" w:rsidRPr="00A67F13" w:rsidRDefault="00A67F13" w:rsidP="00A67F13">
      <w:pPr>
        <w:pStyle w:val="10"/>
        <w:ind w:left="284"/>
        <w:rPr>
          <w:b/>
          <w:spacing w:val="120"/>
          <w:szCs w:val="28"/>
        </w:rPr>
      </w:pPr>
      <w:r w:rsidRPr="00A67F13">
        <w:rPr>
          <w:spacing w:val="120"/>
          <w:szCs w:val="28"/>
        </w:rPr>
        <w:t xml:space="preserve">                    </w:t>
      </w:r>
      <w:r w:rsidRPr="00A67F13">
        <w:rPr>
          <w:b/>
          <w:spacing w:val="120"/>
          <w:szCs w:val="28"/>
        </w:rPr>
        <w:t>ШУÖМ</w:t>
      </w:r>
    </w:p>
    <w:p w:rsidR="00A67F13" w:rsidRPr="00A67F13" w:rsidRDefault="00A67F13" w:rsidP="00A67F13">
      <w:pPr>
        <w:spacing w:after="0"/>
        <w:ind w:left="284"/>
        <w:rPr>
          <w:rFonts w:ascii="Times New Roman" w:hAnsi="Times New Roman"/>
          <w:b/>
          <w:sz w:val="28"/>
          <w:szCs w:val="28"/>
        </w:rPr>
      </w:pPr>
    </w:p>
    <w:p w:rsidR="00A67F13" w:rsidRPr="00A67F13" w:rsidRDefault="00A67F13" w:rsidP="00A67F13">
      <w:pPr>
        <w:pStyle w:val="10"/>
        <w:rPr>
          <w:b/>
          <w:szCs w:val="28"/>
        </w:rPr>
      </w:pPr>
      <w:r w:rsidRPr="00A67F13">
        <w:rPr>
          <w:b/>
          <w:szCs w:val="28"/>
        </w:rPr>
        <w:t xml:space="preserve">                                           П О С Т А Н О В Л Е Н И Е</w:t>
      </w:r>
      <w:r w:rsidRPr="00A67F13">
        <w:rPr>
          <w:szCs w:val="28"/>
        </w:rPr>
        <w:t xml:space="preserve">                              </w:t>
      </w:r>
    </w:p>
    <w:p w:rsidR="00A67F13" w:rsidRPr="00A67F13" w:rsidRDefault="00A67F13" w:rsidP="00A67F13">
      <w:pPr>
        <w:spacing w:after="0"/>
        <w:rPr>
          <w:rFonts w:ascii="Times New Roman" w:hAnsi="Times New Roman"/>
          <w:sz w:val="28"/>
          <w:szCs w:val="28"/>
        </w:rPr>
      </w:pPr>
    </w:p>
    <w:p w:rsidR="00A67F13" w:rsidRPr="00A67F13" w:rsidRDefault="00A67F13" w:rsidP="00A67F13">
      <w:pPr>
        <w:pStyle w:val="10"/>
        <w:rPr>
          <w:b/>
          <w:bCs/>
          <w:szCs w:val="28"/>
        </w:rPr>
      </w:pPr>
      <w:r w:rsidRPr="00A67F13">
        <w:rPr>
          <w:szCs w:val="28"/>
        </w:rPr>
        <w:t xml:space="preserve">от 20 октября 2017 года                                                                                   № 879    </w:t>
      </w:r>
    </w:p>
    <w:p w:rsidR="00A67F13" w:rsidRPr="00A67F13" w:rsidRDefault="00A67F13" w:rsidP="00A67F13">
      <w:pPr>
        <w:spacing w:after="0"/>
        <w:rPr>
          <w:rFonts w:ascii="Times New Roman" w:hAnsi="Times New Roman"/>
          <w:sz w:val="28"/>
          <w:szCs w:val="28"/>
        </w:rPr>
      </w:pPr>
      <w:r w:rsidRPr="00A67F13">
        <w:rPr>
          <w:rFonts w:ascii="Times New Roman" w:hAnsi="Times New Roman"/>
          <w:sz w:val="28"/>
          <w:szCs w:val="28"/>
        </w:rPr>
        <w:t>Республика Коми, Ижемский район, с. Ижма</w:t>
      </w:r>
    </w:p>
    <w:p w:rsidR="00A67F13" w:rsidRPr="00A67F13" w:rsidRDefault="00A67F13" w:rsidP="00A67F13">
      <w:pPr>
        <w:shd w:val="clear" w:color="auto" w:fill="FFFFFF"/>
        <w:spacing w:after="0"/>
        <w:contextualSpacing/>
        <w:jc w:val="center"/>
        <w:rPr>
          <w:rFonts w:ascii="Times New Roman" w:hAnsi="Times New Roman"/>
          <w:spacing w:val="-11"/>
          <w:sz w:val="28"/>
          <w:szCs w:val="28"/>
        </w:rPr>
      </w:pPr>
    </w:p>
    <w:p w:rsidR="00A67F13" w:rsidRPr="00E54140" w:rsidRDefault="00A67F13" w:rsidP="00A67F13">
      <w:pPr>
        <w:shd w:val="clear" w:color="auto" w:fill="FFFFFF"/>
        <w:spacing w:after="0"/>
        <w:contextualSpacing/>
        <w:jc w:val="center"/>
        <w:rPr>
          <w:rFonts w:ascii="Times New Roman" w:hAnsi="Times New Roman"/>
          <w:spacing w:val="-11"/>
          <w:sz w:val="26"/>
          <w:szCs w:val="26"/>
        </w:rPr>
      </w:pPr>
      <w:r w:rsidRPr="00E54140">
        <w:rPr>
          <w:rFonts w:ascii="Times New Roman" w:hAnsi="Times New Roman"/>
          <w:spacing w:val="-11"/>
          <w:sz w:val="26"/>
          <w:szCs w:val="26"/>
        </w:rPr>
        <w:t xml:space="preserve">О внесении изменений в постановление администрации муниципального района «Ижемский» от 30 декабря  2014 года № 1264 «Об утверждении муниципальной   </w:t>
      </w:r>
    </w:p>
    <w:p w:rsidR="00A67F13" w:rsidRPr="00E54140" w:rsidRDefault="00A67F13" w:rsidP="00A67F13">
      <w:pPr>
        <w:shd w:val="clear" w:color="auto" w:fill="FFFFFF"/>
        <w:spacing w:after="0"/>
        <w:contextualSpacing/>
        <w:jc w:val="center"/>
        <w:rPr>
          <w:rFonts w:ascii="Times New Roman" w:hAnsi="Times New Roman"/>
          <w:spacing w:val="-11"/>
          <w:sz w:val="26"/>
          <w:szCs w:val="26"/>
        </w:rPr>
      </w:pPr>
      <w:r w:rsidRPr="00E54140">
        <w:rPr>
          <w:rFonts w:ascii="Times New Roman" w:hAnsi="Times New Roman"/>
          <w:spacing w:val="-11"/>
          <w:sz w:val="26"/>
          <w:szCs w:val="26"/>
        </w:rPr>
        <w:t xml:space="preserve">программы муниципального образования муниципального района «Ижемский» </w:t>
      </w:r>
    </w:p>
    <w:p w:rsidR="00A67F13" w:rsidRPr="00E54140" w:rsidRDefault="00A67F13" w:rsidP="00A67F13">
      <w:pPr>
        <w:shd w:val="clear" w:color="auto" w:fill="FFFFFF"/>
        <w:spacing w:after="0"/>
        <w:contextualSpacing/>
        <w:jc w:val="center"/>
        <w:rPr>
          <w:rFonts w:ascii="Times New Roman" w:hAnsi="Times New Roman"/>
          <w:spacing w:val="-11"/>
          <w:sz w:val="26"/>
          <w:szCs w:val="26"/>
        </w:rPr>
      </w:pPr>
      <w:r w:rsidRPr="00E54140">
        <w:rPr>
          <w:rFonts w:ascii="Times New Roman" w:hAnsi="Times New Roman"/>
          <w:spacing w:val="-11"/>
          <w:sz w:val="26"/>
          <w:szCs w:val="26"/>
        </w:rPr>
        <w:t>«Безопасность жизнедеятельности населения»</w:t>
      </w:r>
    </w:p>
    <w:p w:rsidR="00A67F13" w:rsidRPr="00E54140" w:rsidRDefault="00A67F13" w:rsidP="00A67F13">
      <w:pPr>
        <w:pStyle w:val="afffff9"/>
        <w:spacing w:after="0"/>
        <w:ind w:firstLine="851"/>
        <w:jc w:val="both"/>
        <w:rPr>
          <w:rFonts w:ascii="Times New Roman" w:hAnsi="Times New Roman" w:cs="Times New Roman"/>
          <w:sz w:val="26"/>
          <w:szCs w:val="26"/>
        </w:rPr>
      </w:pPr>
      <w:r w:rsidRPr="00E54140">
        <w:rPr>
          <w:rFonts w:ascii="Times New Roman" w:hAnsi="Times New Roman" w:cs="Times New Roman"/>
          <w:sz w:val="26"/>
          <w:szCs w:val="26"/>
        </w:rPr>
        <w:t>Руководствуясь статьей 179 Бюджетного кодекса Российской Федерации, постановлением администрации муниципального района «Ижемский» от 31 января 2014 года № 61 «О муниципальных программах муниципального образования муниципального района «Ижемский»,</w:t>
      </w:r>
    </w:p>
    <w:p w:rsidR="00A67F13" w:rsidRPr="00E54140" w:rsidRDefault="00A67F13" w:rsidP="00A67F13">
      <w:pPr>
        <w:spacing w:after="0"/>
        <w:rPr>
          <w:rFonts w:ascii="Times New Roman" w:hAnsi="Times New Roman"/>
          <w:sz w:val="26"/>
          <w:szCs w:val="26"/>
        </w:rPr>
      </w:pPr>
    </w:p>
    <w:p w:rsidR="00A67F13" w:rsidRPr="00E54140" w:rsidRDefault="00A67F13" w:rsidP="00A67F13">
      <w:pPr>
        <w:shd w:val="clear" w:color="auto" w:fill="FFFFFF"/>
        <w:spacing w:after="0" w:line="360" w:lineRule="auto"/>
        <w:jc w:val="center"/>
        <w:rPr>
          <w:rFonts w:ascii="Times New Roman" w:hAnsi="Times New Roman"/>
          <w:spacing w:val="-4"/>
          <w:position w:val="2"/>
          <w:sz w:val="26"/>
          <w:szCs w:val="26"/>
        </w:rPr>
      </w:pPr>
      <w:r w:rsidRPr="00E54140">
        <w:rPr>
          <w:rFonts w:ascii="Times New Roman" w:hAnsi="Times New Roman"/>
          <w:spacing w:val="-4"/>
          <w:position w:val="2"/>
          <w:sz w:val="26"/>
          <w:szCs w:val="26"/>
        </w:rPr>
        <w:t>администрация муниципального района «Ижемский»</w:t>
      </w:r>
    </w:p>
    <w:p w:rsidR="00A67F13" w:rsidRPr="00E54140" w:rsidRDefault="00A67F13" w:rsidP="00A67F13">
      <w:pPr>
        <w:shd w:val="clear" w:color="auto" w:fill="FFFFFF"/>
        <w:spacing w:after="0"/>
        <w:jc w:val="center"/>
        <w:rPr>
          <w:rFonts w:ascii="Times New Roman" w:hAnsi="Times New Roman"/>
          <w:spacing w:val="40"/>
          <w:sz w:val="26"/>
          <w:szCs w:val="26"/>
        </w:rPr>
      </w:pPr>
      <w:r w:rsidRPr="00E54140">
        <w:rPr>
          <w:rFonts w:ascii="Times New Roman" w:hAnsi="Times New Roman"/>
          <w:spacing w:val="40"/>
          <w:sz w:val="26"/>
          <w:szCs w:val="26"/>
        </w:rPr>
        <w:t>ПОСТАНОВЛЯЕТ:</w:t>
      </w:r>
    </w:p>
    <w:p w:rsidR="00A67F13" w:rsidRPr="00E54140" w:rsidRDefault="00A67F13" w:rsidP="00A67F13">
      <w:pPr>
        <w:shd w:val="clear" w:color="auto" w:fill="FFFFFF"/>
        <w:suppressAutoHyphens/>
        <w:spacing w:after="0"/>
        <w:ind w:firstLine="851"/>
        <w:jc w:val="both"/>
        <w:rPr>
          <w:rFonts w:ascii="Times New Roman" w:hAnsi="Times New Roman"/>
          <w:spacing w:val="-12"/>
          <w:sz w:val="26"/>
          <w:szCs w:val="26"/>
        </w:rPr>
      </w:pPr>
      <w:r w:rsidRPr="00E54140">
        <w:rPr>
          <w:rFonts w:ascii="Times New Roman" w:hAnsi="Times New Roman"/>
          <w:sz w:val="26"/>
          <w:szCs w:val="26"/>
        </w:rPr>
        <w:t xml:space="preserve">1. Внести в приложение к постановлению </w:t>
      </w:r>
      <w:r w:rsidRPr="00E54140">
        <w:rPr>
          <w:rFonts w:ascii="Times New Roman" w:hAnsi="Times New Roman"/>
          <w:spacing w:val="-11"/>
          <w:sz w:val="26"/>
          <w:szCs w:val="26"/>
        </w:rPr>
        <w:t>администрации муниципального района «Ижемский» от 30 декабря 2014 года № 1264  «Об утверждении муниципальной  программы муниципального образования муниципального района «Ижемский» «Безопасность жизнедеятельности населения» (далее - Программа) следующие изменения:</w:t>
      </w:r>
      <w:r w:rsidRPr="00E54140">
        <w:rPr>
          <w:rFonts w:ascii="Times New Roman" w:hAnsi="Times New Roman"/>
          <w:sz w:val="26"/>
          <w:szCs w:val="26"/>
        </w:rPr>
        <w:t xml:space="preserve"> </w:t>
      </w:r>
    </w:p>
    <w:p w:rsidR="00A67F13" w:rsidRPr="00E54140" w:rsidRDefault="00A67F13" w:rsidP="00A67F13">
      <w:pPr>
        <w:pStyle w:val="ConsPlusCell"/>
        <w:suppressAutoHyphens/>
        <w:ind w:firstLine="851"/>
        <w:jc w:val="both"/>
        <w:rPr>
          <w:rFonts w:ascii="Times New Roman" w:hAnsi="Times New Roman" w:cs="Times New Roman"/>
          <w:sz w:val="26"/>
          <w:szCs w:val="26"/>
        </w:rPr>
      </w:pPr>
      <w:r w:rsidRPr="00E54140">
        <w:rPr>
          <w:rFonts w:ascii="Times New Roman" w:hAnsi="Times New Roman" w:cs="Times New Roman"/>
          <w:sz w:val="26"/>
          <w:szCs w:val="26"/>
        </w:rPr>
        <w:t>1) Раздел 3 «Характеристика основных мероприятий подпрограммы» дополнить пунктами следующего содержания:</w:t>
      </w:r>
    </w:p>
    <w:p w:rsidR="00A67F13" w:rsidRPr="00E54140" w:rsidRDefault="00A67F13" w:rsidP="00A67F13">
      <w:pPr>
        <w:spacing w:after="0"/>
        <w:ind w:firstLine="851"/>
        <w:jc w:val="both"/>
        <w:rPr>
          <w:rFonts w:ascii="Times New Roman" w:hAnsi="Times New Roman"/>
          <w:bCs/>
          <w:sz w:val="26"/>
          <w:szCs w:val="26"/>
        </w:rPr>
      </w:pPr>
      <w:r w:rsidRPr="00E54140">
        <w:rPr>
          <w:rFonts w:ascii="Times New Roman" w:hAnsi="Times New Roman"/>
          <w:sz w:val="26"/>
          <w:szCs w:val="26"/>
        </w:rPr>
        <w:t>«2) Приобретение и установка инженерно-технических средств охраны объектов</w:t>
      </w:r>
      <w:r w:rsidRPr="00E54140">
        <w:rPr>
          <w:rFonts w:ascii="Times New Roman" w:hAnsi="Times New Roman"/>
          <w:bCs/>
          <w:sz w:val="26"/>
          <w:szCs w:val="26"/>
        </w:rPr>
        <w:t>;</w:t>
      </w:r>
    </w:p>
    <w:p w:rsidR="00A67F13" w:rsidRPr="00E54140" w:rsidRDefault="00A67F13" w:rsidP="00A67F13">
      <w:pPr>
        <w:spacing w:after="0"/>
        <w:ind w:firstLine="851"/>
        <w:jc w:val="both"/>
        <w:rPr>
          <w:rFonts w:ascii="Times New Roman" w:hAnsi="Times New Roman"/>
          <w:sz w:val="26"/>
          <w:szCs w:val="26"/>
        </w:rPr>
      </w:pPr>
      <w:r w:rsidRPr="00E54140">
        <w:rPr>
          <w:rFonts w:ascii="Times New Roman" w:hAnsi="Times New Roman"/>
          <w:sz w:val="26"/>
          <w:szCs w:val="26"/>
        </w:rPr>
        <w:t xml:space="preserve">3) Приобретение и установка </w:t>
      </w:r>
      <w:r w:rsidRPr="00E54140">
        <w:rPr>
          <w:rFonts w:ascii="Times New Roman" w:hAnsi="Times New Roman"/>
          <w:iCs/>
          <w:sz w:val="26"/>
          <w:szCs w:val="26"/>
        </w:rPr>
        <w:t>сетевых видеокамер для уличного видеонаблюдения на территориях населенных пунктов муниципального района «Ижемский».»;</w:t>
      </w:r>
    </w:p>
    <w:p w:rsidR="00A67F13" w:rsidRPr="00E54140" w:rsidRDefault="00A67F13" w:rsidP="00A67F13">
      <w:pPr>
        <w:pStyle w:val="ConsPlusCell"/>
        <w:suppressAutoHyphens/>
        <w:ind w:firstLine="851"/>
        <w:jc w:val="both"/>
        <w:rPr>
          <w:rFonts w:ascii="Times New Roman" w:hAnsi="Times New Roman" w:cs="Times New Roman"/>
          <w:sz w:val="26"/>
          <w:szCs w:val="26"/>
        </w:rPr>
      </w:pPr>
      <w:r w:rsidRPr="00E54140">
        <w:rPr>
          <w:rFonts w:ascii="Times New Roman" w:hAnsi="Times New Roman" w:cs="Times New Roman"/>
          <w:sz w:val="26"/>
          <w:szCs w:val="26"/>
        </w:rPr>
        <w:t xml:space="preserve">2) в таблице 2 «Перечень ведомственных целевых программ и основных мероприятий муниципальной программы» задачу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Подпрограммы 2 </w:t>
      </w:r>
      <w:r w:rsidRPr="00E54140">
        <w:rPr>
          <w:rFonts w:ascii="Times New Roman" w:hAnsi="Times New Roman" w:cs="Times New Roman"/>
          <w:b/>
          <w:sz w:val="26"/>
          <w:szCs w:val="26"/>
        </w:rPr>
        <w:t>«</w:t>
      </w:r>
      <w:r w:rsidRPr="00E54140">
        <w:rPr>
          <w:rFonts w:ascii="Times New Roman" w:hAnsi="Times New Roman" w:cs="Times New Roman"/>
          <w:sz w:val="26"/>
          <w:szCs w:val="26"/>
        </w:rPr>
        <w:t xml:space="preserve">Профилактика терроризма и экстремизма на территории муниципального района «Ижемский» дополнить позицией 2.5. следующего содержания: </w:t>
      </w:r>
    </w:p>
    <w:p w:rsidR="00A67F13" w:rsidRPr="00E54140" w:rsidRDefault="00A67F13" w:rsidP="00A67F13">
      <w:pPr>
        <w:pStyle w:val="ConsPlusCell"/>
        <w:ind w:firstLine="709"/>
        <w:rPr>
          <w:rFonts w:ascii="Times New Roman" w:hAnsi="Times New Roman" w:cs="Times New Roman"/>
          <w:sz w:val="26"/>
          <w:szCs w:val="26"/>
        </w:rPr>
      </w:pPr>
      <w:r w:rsidRPr="00E54140">
        <w:rPr>
          <w:rFonts w:ascii="Times New Roman" w:hAnsi="Times New Roman" w:cs="Times New Roman"/>
          <w:sz w:val="26"/>
          <w:szCs w:val="26"/>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1"/>
        <w:gridCol w:w="1272"/>
        <w:gridCol w:w="1843"/>
        <w:gridCol w:w="1276"/>
        <w:gridCol w:w="1427"/>
        <w:gridCol w:w="983"/>
        <w:gridCol w:w="850"/>
        <w:gridCol w:w="1559"/>
      </w:tblGrid>
      <w:tr w:rsidR="00A67F13" w:rsidRPr="00E54140" w:rsidTr="00A67F13">
        <w:tc>
          <w:tcPr>
            <w:tcW w:w="571" w:type="dxa"/>
            <w:tcBorders>
              <w:top w:val="single" w:sz="4" w:space="0" w:color="auto"/>
              <w:left w:val="single" w:sz="4" w:space="0" w:color="auto"/>
              <w:bottom w:val="single" w:sz="4" w:space="0" w:color="auto"/>
              <w:right w:val="single" w:sz="4" w:space="0" w:color="auto"/>
            </w:tcBorders>
            <w:hideMark/>
          </w:tcPr>
          <w:p w:rsidR="00A67F13" w:rsidRPr="00E54140" w:rsidRDefault="00A67F13" w:rsidP="00A67F13">
            <w:pPr>
              <w:suppressAutoHyphens/>
              <w:spacing w:after="0"/>
              <w:jc w:val="center"/>
              <w:rPr>
                <w:rFonts w:ascii="Times New Roman" w:hAnsi="Times New Roman"/>
                <w:sz w:val="26"/>
                <w:szCs w:val="26"/>
              </w:rPr>
            </w:pPr>
            <w:r w:rsidRPr="00E54140">
              <w:rPr>
                <w:rFonts w:ascii="Times New Roman" w:hAnsi="Times New Roman"/>
                <w:sz w:val="26"/>
                <w:szCs w:val="26"/>
              </w:rPr>
              <w:lastRenderedPageBreak/>
              <w:t>2.5.</w:t>
            </w:r>
          </w:p>
        </w:tc>
        <w:tc>
          <w:tcPr>
            <w:tcW w:w="1272" w:type="dxa"/>
            <w:tcBorders>
              <w:top w:val="single" w:sz="4" w:space="0" w:color="auto"/>
              <w:left w:val="single" w:sz="4" w:space="0" w:color="auto"/>
              <w:bottom w:val="single" w:sz="4" w:space="0" w:color="auto"/>
              <w:right w:val="single" w:sz="4" w:space="0" w:color="auto"/>
            </w:tcBorders>
          </w:tcPr>
          <w:p w:rsidR="00A67F13" w:rsidRPr="00E54140" w:rsidRDefault="00A67F13" w:rsidP="00A67F13">
            <w:pPr>
              <w:suppressAutoHyphens/>
              <w:spacing w:after="0"/>
              <w:jc w:val="both"/>
              <w:rPr>
                <w:rFonts w:ascii="Times New Roman" w:hAnsi="Times New Roman"/>
                <w:sz w:val="26"/>
                <w:szCs w:val="26"/>
              </w:rPr>
            </w:pPr>
            <w:r w:rsidRPr="00E54140">
              <w:rPr>
                <w:rFonts w:ascii="Times New Roman" w:hAnsi="Times New Roman"/>
                <w:sz w:val="26"/>
                <w:szCs w:val="26"/>
              </w:rPr>
              <w:t xml:space="preserve">2.5.1. Приобретение и установка </w:t>
            </w:r>
            <w:r w:rsidRPr="00E54140">
              <w:rPr>
                <w:rFonts w:ascii="Times New Roman" w:hAnsi="Times New Roman"/>
                <w:iCs/>
                <w:sz w:val="26"/>
                <w:szCs w:val="26"/>
              </w:rPr>
              <w:t>сетевых видеокамер для уличного видеонаблюдения на территориях населенных пунктов муниципального района «Ижемский»</w:t>
            </w:r>
          </w:p>
        </w:tc>
        <w:tc>
          <w:tcPr>
            <w:tcW w:w="1843" w:type="dxa"/>
            <w:tcBorders>
              <w:top w:val="single" w:sz="4" w:space="0" w:color="auto"/>
              <w:left w:val="single" w:sz="4" w:space="0" w:color="auto"/>
              <w:bottom w:val="single" w:sz="4" w:space="0" w:color="auto"/>
              <w:right w:val="single" w:sz="4" w:space="0" w:color="auto"/>
            </w:tcBorders>
          </w:tcPr>
          <w:p w:rsidR="00A67F13" w:rsidRPr="00E54140" w:rsidRDefault="00A67F13" w:rsidP="00A67F13">
            <w:pPr>
              <w:suppressAutoHyphens/>
              <w:spacing w:after="0"/>
              <w:ind w:left="142"/>
              <w:jc w:val="both"/>
              <w:rPr>
                <w:rFonts w:ascii="Times New Roman" w:hAnsi="Times New Roman"/>
                <w:sz w:val="26"/>
                <w:szCs w:val="26"/>
              </w:rPr>
            </w:pPr>
            <w:r w:rsidRPr="00E54140">
              <w:rPr>
                <w:rFonts w:ascii="Times New Roman" w:hAnsi="Times New Roman"/>
                <w:sz w:val="26"/>
                <w:szCs w:val="26"/>
              </w:rPr>
              <w:t>Администрация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A67F13" w:rsidRPr="00E54140" w:rsidRDefault="00A67F13" w:rsidP="00A67F13">
            <w:pPr>
              <w:suppressAutoHyphens/>
              <w:spacing w:after="0"/>
              <w:jc w:val="center"/>
              <w:rPr>
                <w:rFonts w:ascii="Times New Roman" w:hAnsi="Times New Roman"/>
                <w:sz w:val="26"/>
                <w:szCs w:val="26"/>
              </w:rPr>
            </w:pPr>
            <w:r w:rsidRPr="00E54140">
              <w:rPr>
                <w:rFonts w:ascii="Times New Roman" w:hAnsi="Times New Roman"/>
                <w:sz w:val="26"/>
                <w:szCs w:val="26"/>
              </w:rPr>
              <w:t>01.02.2018</w:t>
            </w:r>
          </w:p>
        </w:tc>
        <w:tc>
          <w:tcPr>
            <w:tcW w:w="1427" w:type="dxa"/>
            <w:tcBorders>
              <w:top w:val="single" w:sz="4" w:space="0" w:color="auto"/>
              <w:left w:val="single" w:sz="4" w:space="0" w:color="auto"/>
              <w:bottom w:val="single" w:sz="4" w:space="0" w:color="auto"/>
              <w:right w:val="single" w:sz="4" w:space="0" w:color="auto"/>
            </w:tcBorders>
          </w:tcPr>
          <w:p w:rsidR="00A67F13" w:rsidRPr="00E54140" w:rsidRDefault="00A67F13" w:rsidP="00A67F13">
            <w:pPr>
              <w:suppressAutoHyphens/>
              <w:spacing w:after="0"/>
              <w:jc w:val="center"/>
              <w:rPr>
                <w:rFonts w:ascii="Times New Roman" w:hAnsi="Times New Roman"/>
                <w:sz w:val="26"/>
                <w:szCs w:val="26"/>
              </w:rPr>
            </w:pPr>
            <w:r w:rsidRPr="00E54140">
              <w:rPr>
                <w:rFonts w:ascii="Times New Roman" w:hAnsi="Times New Roman"/>
                <w:sz w:val="26"/>
                <w:szCs w:val="26"/>
              </w:rPr>
              <w:t>31.12.2019</w:t>
            </w:r>
          </w:p>
        </w:tc>
        <w:tc>
          <w:tcPr>
            <w:tcW w:w="983" w:type="dxa"/>
            <w:tcBorders>
              <w:top w:val="single" w:sz="4" w:space="0" w:color="auto"/>
              <w:left w:val="single" w:sz="4" w:space="0" w:color="auto"/>
              <w:bottom w:val="single" w:sz="4" w:space="0" w:color="auto"/>
              <w:right w:val="single" w:sz="4" w:space="0" w:color="auto"/>
            </w:tcBorders>
          </w:tcPr>
          <w:p w:rsidR="00A67F13" w:rsidRPr="00E54140" w:rsidRDefault="00A67F13" w:rsidP="00A67F13">
            <w:pPr>
              <w:suppressAutoHyphens/>
              <w:spacing w:after="0"/>
              <w:ind w:left="42"/>
              <w:rPr>
                <w:rFonts w:ascii="Times New Roman" w:hAnsi="Times New Roman"/>
                <w:sz w:val="26"/>
                <w:szCs w:val="26"/>
              </w:rPr>
            </w:pPr>
            <w:r w:rsidRPr="00E54140">
              <w:rPr>
                <w:rFonts w:ascii="Times New Roman" w:hAnsi="Times New Roman"/>
                <w:sz w:val="26"/>
                <w:szCs w:val="26"/>
              </w:rPr>
              <w:t>Проведение мероприятий направленных на профилактику по предупреждению терроризма</w:t>
            </w:r>
          </w:p>
        </w:tc>
        <w:tc>
          <w:tcPr>
            <w:tcW w:w="850" w:type="dxa"/>
            <w:tcBorders>
              <w:top w:val="single" w:sz="4" w:space="0" w:color="auto"/>
              <w:left w:val="single" w:sz="4" w:space="0" w:color="auto"/>
              <w:bottom w:val="single" w:sz="4" w:space="0" w:color="auto"/>
              <w:right w:val="single" w:sz="4" w:space="0" w:color="auto"/>
            </w:tcBorders>
          </w:tcPr>
          <w:p w:rsidR="00A67F13" w:rsidRPr="00E54140" w:rsidRDefault="00A67F13" w:rsidP="00A67F13">
            <w:pPr>
              <w:suppressAutoHyphens/>
              <w:spacing w:after="0"/>
              <w:ind w:left="137"/>
              <w:rPr>
                <w:rFonts w:ascii="Times New Roman" w:hAnsi="Times New Roman"/>
                <w:sz w:val="26"/>
                <w:szCs w:val="26"/>
              </w:rPr>
            </w:pPr>
            <w:r w:rsidRPr="00E54140">
              <w:rPr>
                <w:rFonts w:ascii="Times New Roman" w:hAnsi="Times New Roman"/>
                <w:sz w:val="26"/>
                <w:szCs w:val="26"/>
              </w:rPr>
              <w:t>Антитеррористическая защищенность объектов</w:t>
            </w:r>
          </w:p>
        </w:tc>
        <w:tc>
          <w:tcPr>
            <w:tcW w:w="1559" w:type="dxa"/>
            <w:tcBorders>
              <w:top w:val="single" w:sz="4" w:space="0" w:color="auto"/>
              <w:left w:val="single" w:sz="4" w:space="0" w:color="auto"/>
              <w:bottom w:val="single" w:sz="4" w:space="0" w:color="auto"/>
              <w:right w:val="single" w:sz="4" w:space="0" w:color="auto"/>
            </w:tcBorders>
          </w:tcPr>
          <w:p w:rsidR="00A67F13" w:rsidRPr="00E54140" w:rsidRDefault="00A67F13" w:rsidP="00A67F13">
            <w:pPr>
              <w:suppressAutoHyphens/>
              <w:spacing w:after="0"/>
              <w:ind w:left="62"/>
              <w:rPr>
                <w:rFonts w:ascii="Times New Roman" w:hAnsi="Times New Roman"/>
                <w:sz w:val="26"/>
                <w:szCs w:val="26"/>
              </w:rPr>
            </w:pPr>
            <w:r w:rsidRPr="00E54140">
              <w:rPr>
                <w:rFonts w:ascii="Times New Roman" w:hAnsi="Times New Roman"/>
                <w:sz w:val="26"/>
                <w:szCs w:val="26"/>
              </w:rPr>
              <w:t>Количество объектов оснащенных инженерно-техническими средствами охраны объектов</w:t>
            </w:r>
          </w:p>
        </w:tc>
      </w:tr>
    </w:tbl>
    <w:p w:rsidR="00A67F13" w:rsidRPr="00E54140" w:rsidRDefault="00A67F13" w:rsidP="00A67F13">
      <w:pPr>
        <w:shd w:val="clear" w:color="auto" w:fill="FFFFFF"/>
        <w:suppressAutoHyphens/>
        <w:spacing w:after="0"/>
        <w:ind w:firstLine="709"/>
        <w:contextualSpacing/>
        <w:jc w:val="both"/>
        <w:rPr>
          <w:rFonts w:ascii="Times New Roman" w:hAnsi="Times New Roman"/>
          <w:spacing w:val="-12"/>
          <w:sz w:val="26"/>
          <w:szCs w:val="26"/>
        </w:rPr>
      </w:pPr>
      <w:r w:rsidRPr="00E54140">
        <w:rPr>
          <w:rFonts w:ascii="Times New Roman" w:hAnsi="Times New Roman"/>
          <w:spacing w:val="-12"/>
          <w:sz w:val="26"/>
          <w:szCs w:val="26"/>
        </w:rPr>
        <w:t xml:space="preserve">2.  Контроль за исполнением настоящего постановления возложить на  заместителя руководителя администрации муниципального района «Ижемский» Ф.А. Попова.  </w:t>
      </w:r>
    </w:p>
    <w:p w:rsidR="00A67F13" w:rsidRPr="00E54140" w:rsidRDefault="00A67F13" w:rsidP="00A67F13">
      <w:pPr>
        <w:shd w:val="clear" w:color="auto" w:fill="FFFFFF"/>
        <w:suppressAutoHyphens/>
        <w:spacing w:after="0"/>
        <w:ind w:firstLine="709"/>
        <w:contextualSpacing/>
        <w:jc w:val="both"/>
        <w:rPr>
          <w:rFonts w:ascii="Times New Roman" w:hAnsi="Times New Roman"/>
          <w:spacing w:val="-12"/>
          <w:sz w:val="26"/>
          <w:szCs w:val="26"/>
        </w:rPr>
      </w:pPr>
      <w:r w:rsidRPr="00E54140">
        <w:rPr>
          <w:rFonts w:ascii="Times New Roman" w:hAnsi="Times New Roman"/>
          <w:spacing w:val="-12"/>
          <w:sz w:val="26"/>
          <w:szCs w:val="26"/>
        </w:rPr>
        <w:t xml:space="preserve">3. Настоящее  постановление вступает в силу со дня его официального опубликования (обнародования). </w:t>
      </w:r>
    </w:p>
    <w:p w:rsidR="00A67F13" w:rsidRPr="00E54140" w:rsidRDefault="00A67F13" w:rsidP="00A67F13">
      <w:pPr>
        <w:shd w:val="clear" w:color="auto" w:fill="FFFFFF"/>
        <w:spacing w:after="0"/>
        <w:ind w:firstLine="699"/>
        <w:jc w:val="both"/>
        <w:rPr>
          <w:rFonts w:ascii="Times New Roman" w:hAnsi="Times New Roman"/>
          <w:sz w:val="26"/>
          <w:szCs w:val="26"/>
        </w:rPr>
      </w:pPr>
    </w:p>
    <w:p w:rsidR="00A67F13" w:rsidRPr="00E54140" w:rsidRDefault="00A67F13" w:rsidP="00A67F13">
      <w:pPr>
        <w:spacing w:after="0"/>
        <w:rPr>
          <w:rFonts w:ascii="Times New Roman" w:hAnsi="Times New Roman"/>
          <w:sz w:val="26"/>
          <w:szCs w:val="26"/>
        </w:rPr>
      </w:pPr>
    </w:p>
    <w:p w:rsidR="00A67F13" w:rsidRPr="00E54140" w:rsidRDefault="00A67F13" w:rsidP="00A67F13">
      <w:pPr>
        <w:spacing w:after="0"/>
        <w:rPr>
          <w:rFonts w:ascii="Times New Roman" w:hAnsi="Times New Roman"/>
          <w:sz w:val="26"/>
          <w:szCs w:val="26"/>
        </w:rPr>
      </w:pPr>
    </w:p>
    <w:p w:rsidR="00A67F13" w:rsidRPr="00E54140" w:rsidRDefault="00A67F13" w:rsidP="00A67F13">
      <w:pPr>
        <w:spacing w:after="0"/>
        <w:rPr>
          <w:rFonts w:ascii="Times New Roman" w:hAnsi="Times New Roman"/>
          <w:sz w:val="26"/>
          <w:szCs w:val="26"/>
        </w:rPr>
      </w:pPr>
      <w:r w:rsidRPr="00E54140">
        <w:rPr>
          <w:rFonts w:ascii="Times New Roman" w:hAnsi="Times New Roman"/>
          <w:sz w:val="26"/>
          <w:szCs w:val="26"/>
        </w:rPr>
        <w:t>Руководитель администрации</w:t>
      </w:r>
    </w:p>
    <w:p w:rsidR="00A67F13" w:rsidRPr="00E54140" w:rsidRDefault="00A67F13" w:rsidP="00A67F13">
      <w:pPr>
        <w:spacing w:after="0"/>
        <w:jc w:val="both"/>
        <w:rPr>
          <w:rFonts w:ascii="Times New Roman" w:hAnsi="Times New Roman"/>
          <w:sz w:val="26"/>
          <w:szCs w:val="26"/>
        </w:rPr>
      </w:pPr>
      <w:r w:rsidRPr="00E54140">
        <w:rPr>
          <w:rFonts w:ascii="Times New Roman" w:hAnsi="Times New Roman"/>
          <w:sz w:val="26"/>
          <w:szCs w:val="26"/>
        </w:rPr>
        <w:t>муниципального района «Ижемский»                                           Л.И. Терентьева</w:t>
      </w:r>
    </w:p>
    <w:p w:rsidR="00A67F13" w:rsidRDefault="00A67F13" w:rsidP="00A67F13">
      <w:pPr>
        <w:rPr>
          <w:sz w:val="24"/>
          <w:szCs w:val="24"/>
        </w:rPr>
      </w:pPr>
    </w:p>
    <w:p w:rsidR="002E7048" w:rsidRDefault="002E7048" w:rsidP="00A67F13">
      <w:pPr>
        <w:rPr>
          <w:sz w:val="24"/>
          <w:szCs w:val="24"/>
        </w:rPr>
      </w:pPr>
    </w:p>
    <w:p w:rsidR="002E7048" w:rsidRDefault="002E7048" w:rsidP="00A67F13">
      <w:pPr>
        <w:rPr>
          <w:sz w:val="24"/>
          <w:szCs w:val="24"/>
        </w:rPr>
      </w:pPr>
    </w:p>
    <w:p w:rsidR="002E7048" w:rsidRDefault="002E7048" w:rsidP="00A67F13">
      <w:pPr>
        <w:rPr>
          <w:sz w:val="24"/>
          <w:szCs w:val="24"/>
        </w:rPr>
      </w:pPr>
    </w:p>
    <w:p w:rsidR="002E7048" w:rsidRDefault="002E7048" w:rsidP="00A67F13">
      <w:pPr>
        <w:rPr>
          <w:sz w:val="24"/>
          <w:szCs w:val="24"/>
        </w:rPr>
      </w:pPr>
    </w:p>
    <w:p w:rsidR="00E54140" w:rsidRPr="00896F72" w:rsidRDefault="00E54140" w:rsidP="00A67F13">
      <w:pPr>
        <w:rPr>
          <w:sz w:val="24"/>
          <w:szCs w:val="24"/>
        </w:rPr>
      </w:pPr>
    </w:p>
    <w:tbl>
      <w:tblPr>
        <w:tblW w:w="9734" w:type="dxa"/>
        <w:tblInd w:w="108" w:type="dxa"/>
        <w:tblLayout w:type="fixed"/>
        <w:tblLook w:val="04A0"/>
      </w:tblPr>
      <w:tblGrid>
        <w:gridCol w:w="3544"/>
        <w:gridCol w:w="2410"/>
        <w:gridCol w:w="3780"/>
      </w:tblGrid>
      <w:tr w:rsidR="00A67F13" w:rsidRPr="002E7048" w:rsidTr="00A67F13">
        <w:trPr>
          <w:cantSplit/>
        </w:trPr>
        <w:tc>
          <w:tcPr>
            <w:tcW w:w="3544" w:type="dxa"/>
          </w:tcPr>
          <w:tbl>
            <w:tblPr>
              <w:tblW w:w="5308" w:type="dxa"/>
              <w:tblInd w:w="108" w:type="dxa"/>
              <w:tblLayout w:type="fixed"/>
              <w:tblLook w:val="04A0"/>
            </w:tblPr>
            <w:tblGrid>
              <w:gridCol w:w="3181"/>
              <w:gridCol w:w="688"/>
              <w:gridCol w:w="1439"/>
            </w:tblGrid>
            <w:tr w:rsidR="00A67F13" w:rsidRPr="002E7048" w:rsidTr="00A67F13">
              <w:trPr>
                <w:cantSplit/>
                <w:trHeight w:val="1169"/>
              </w:trPr>
              <w:tc>
                <w:tcPr>
                  <w:tcW w:w="3181" w:type="dxa"/>
                </w:tcPr>
                <w:p w:rsidR="00A67F13" w:rsidRPr="002E7048" w:rsidRDefault="00A67F13" w:rsidP="002E7048">
                  <w:pPr>
                    <w:spacing w:after="0" w:line="240" w:lineRule="auto"/>
                    <w:jc w:val="center"/>
                    <w:rPr>
                      <w:rFonts w:ascii="Times New Roman" w:hAnsi="Times New Roman"/>
                      <w:b/>
                      <w:bCs/>
                      <w:sz w:val="28"/>
                      <w:szCs w:val="28"/>
                    </w:rPr>
                  </w:pPr>
                  <w:r w:rsidRPr="002E7048">
                    <w:rPr>
                      <w:rFonts w:ascii="Times New Roman" w:hAnsi="Times New Roman"/>
                      <w:b/>
                      <w:bCs/>
                      <w:sz w:val="28"/>
                      <w:szCs w:val="28"/>
                    </w:rPr>
                    <w:lastRenderedPageBreak/>
                    <w:t>«Изьва»</w:t>
                  </w:r>
                </w:p>
                <w:p w:rsidR="00A67F13" w:rsidRPr="002E7048" w:rsidRDefault="00A67F13" w:rsidP="002E7048">
                  <w:pPr>
                    <w:spacing w:after="0" w:line="240" w:lineRule="auto"/>
                    <w:jc w:val="center"/>
                    <w:rPr>
                      <w:rFonts w:ascii="Times New Roman" w:hAnsi="Times New Roman"/>
                      <w:b/>
                      <w:bCs/>
                      <w:sz w:val="28"/>
                      <w:szCs w:val="28"/>
                    </w:rPr>
                  </w:pPr>
                  <w:r w:rsidRPr="002E7048">
                    <w:rPr>
                      <w:rFonts w:ascii="Times New Roman" w:hAnsi="Times New Roman"/>
                      <w:b/>
                      <w:bCs/>
                      <w:sz w:val="28"/>
                      <w:szCs w:val="28"/>
                    </w:rPr>
                    <w:t>муниципальнöй районса</w:t>
                  </w:r>
                </w:p>
                <w:p w:rsidR="00A67F13" w:rsidRPr="002E7048" w:rsidRDefault="00A67F13" w:rsidP="002E7048">
                  <w:pPr>
                    <w:spacing w:after="0" w:line="240" w:lineRule="auto"/>
                    <w:jc w:val="center"/>
                    <w:rPr>
                      <w:rFonts w:ascii="Times New Roman" w:hAnsi="Times New Roman"/>
                      <w:b/>
                      <w:bCs/>
                      <w:sz w:val="28"/>
                      <w:szCs w:val="28"/>
                    </w:rPr>
                  </w:pPr>
                  <w:r w:rsidRPr="002E7048">
                    <w:rPr>
                      <w:rFonts w:ascii="Times New Roman" w:hAnsi="Times New Roman"/>
                      <w:b/>
                      <w:bCs/>
                      <w:sz w:val="28"/>
                      <w:szCs w:val="28"/>
                    </w:rPr>
                    <w:t>администрация</w:t>
                  </w:r>
                </w:p>
                <w:p w:rsidR="00A67F13" w:rsidRPr="002E7048" w:rsidRDefault="00A67F13" w:rsidP="002E7048">
                  <w:pPr>
                    <w:spacing w:after="0" w:line="240" w:lineRule="auto"/>
                    <w:rPr>
                      <w:rFonts w:ascii="Times New Roman" w:hAnsi="Times New Roman"/>
                      <w:sz w:val="28"/>
                      <w:szCs w:val="28"/>
                    </w:rPr>
                  </w:pPr>
                </w:p>
              </w:tc>
              <w:tc>
                <w:tcPr>
                  <w:tcW w:w="688" w:type="dxa"/>
                  <w:hideMark/>
                </w:tcPr>
                <w:p w:rsidR="00A67F13" w:rsidRPr="002E7048" w:rsidRDefault="00A67F13" w:rsidP="002E7048">
                  <w:pPr>
                    <w:spacing w:after="0" w:line="240" w:lineRule="auto"/>
                    <w:rPr>
                      <w:rFonts w:ascii="Times New Roman" w:hAnsi="Times New Roman"/>
                      <w:b/>
                      <w:bCs/>
                      <w:sz w:val="28"/>
                      <w:szCs w:val="28"/>
                    </w:rPr>
                  </w:pPr>
                </w:p>
              </w:tc>
              <w:tc>
                <w:tcPr>
                  <w:tcW w:w="1439" w:type="dxa"/>
                  <w:hideMark/>
                </w:tcPr>
                <w:p w:rsidR="00A67F13" w:rsidRPr="002E7048" w:rsidRDefault="00A67F13" w:rsidP="002E7048">
                  <w:pPr>
                    <w:spacing w:after="0" w:line="240" w:lineRule="auto"/>
                    <w:rPr>
                      <w:rFonts w:ascii="Times New Roman" w:hAnsi="Times New Roman"/>
                      <w:b/>
                      <w:bCs/>
                      <w:sz w:val="28"/>
                      <w:szCs w:val="28"/>
                    </w:rPr>
                  </w:pPr>
                </w:p>
              </w:tc>
            </w:tr>
          </w:tbl>
          <w:p w:rsidR="00A67F13" w:rsidRPr="002E7048" w:rsidRDefault="00A67F13" w:rsidP="002E7048">
            <w:pPr>
              <w:spacing w:after="0" w:line="240" w:lineRule="auto"/>
              <w:rPr>
                <w:rFonts w:ascii="Times New Roman" w:hAnsi="Times New Roman"/>
                <w:sz w:val="28"/>
                <w:szCs w:val="28"/>
              </w:rPr>
            </w:pPr>
          </w:p>
          <w:p w:rsidR="00A67F13" w:rsidRPr="002E7048" w:rsidRDefault="00A67F13" w:rsidP="002E7048">
            <w:pPr>
              <w:spacing w:after="0" w:line="240" w:lineRule="auto"/>
              <w:rPr>
                <w:rFonts w:ascii="Times New Roman" w:hAnsi="Times New Roman"/>
                <w:b/>
                <w:bCs/>
                <w:sz w:val="28"/>
                <w:szCs w:val="28"/>
              </w:rPr>
            </w:pPr>
          </w:p>
        </w:tc>
        <w:tc>
          <w:tcPr>
            <w:tcW w:w="2410" w:type="dxa"/>
          </w:tcPr>
          <w:p w:rsidR="00A67F13" w:rsidRPr="002E7048" w:rsidRDefault="00A67F13" w:rsidP="002E7048">
            <w:pPr>
              <w:spacing w:after="0" w:line="240" w:lineRule="auto"/>
              <w:rPr>
                <w:rFonts w:ascii="Times New Roman" w:hAnsi="Times New Roman"/>
                <w:b/>
                <w:bCs/>
                <w:sz w:val="28"/>
                <w:szCs w:val="28"/>
              </w:rPr>
            </w:pPr>
            <w:r w:rsidRPr="002E7048">
              <w:rPr>
                <w:rFonts w:ascii="Times New Roman" w:hAnsi="Times New Roman"/>
                <w:b/>
                <w:bCs/>
                <w:sz w:val="28"/>
                <w:szCs w:val="28"/>
              </w:rPr>
              <w:t xml:space="preserve">       </w:t>
            </w:r>
            <w:r w:rsidRPr="002E7048">
              <w:rPr>
                <w:rFonts w:ascii="Times New Roman" w:hAnsi="Times New Roman"/>
                <w:b/>
                <w:noProof/>
                <w:sz w:val="28"/>
                <w:szCs w:val="28"/>
                <w:lang w:eastAsia="ru-RU"/>
              </w:rPr>
              <w:drawing>
                <wp:inline distT="0" distB="0" distL="0" distR="0">
                  <wp:extent cx="579120" cy="685800"/>
                  <wp:effectExtent l="19050" t="0" r="0" b="0"/>
                  <wp:docPr id="46" name="Рисунок 2" descr="Описание: Описание: 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герб1"/>
                          <pic:cNvPicPr>
                            <a:picLocks noChangeAspect="1" noChangeArrowheads="1"/>
                          </pic:cNvPicPr>
                        </pic:nvPicPr>
                        <pic:blipFill>
                          <a:blip r:embed="rId65" cstate="print"/>
                          <a:srcRect/>
                          <a:stretch>
                            <a:fillRect/>
                          </a:stretch>
                        </pic:blipFill>
                        <pic:spPr bwMode="auto">
                          <a:xfrm>
                            <a:off x="0" y="0"/>
                            <a:ext cx="579120" cy="685800"/>
                          </a:xfrm>
                          <a:prstGeom prst="rect">
                            <a:avLst/>
                          </a:prstGeom>
                          <a:noFill/>
                          <a:ln w="9525">
                            <a:noFill/>
                            <a:miter lim="800000"/>
                            <a:headEnd/>
                            <a:tailEnd/>
                          </a:ln>
                        </pic:spPr>
                      </pic:pic>
                    </a:graphicData>
                  </a:graphic>
                </wp:inline>
              </w:drawing>
            </w:r>
          </w:p>
        </w:tc>
        <w:tc>
          <w:tcPr>
            <w:tcW w:w="3780" w:type="dxa"/>
          </w:tcPr>
          <w:p w:rsidR="00A67F13" w:rsidRPr="002E7048" w:rsidRDefault="00A67F13" w:rsidP="002E7048">
            <w:pPr>
              <w:spacing w:after="0" w:line="240" w:lineRule="auto"/>
              <w:jc w:val="center"/>
              <w:rPr>
                <w:rFonts w:ascii="Times New Roman" w:hAnsi="Times New Roman"/>
                <w:b/>
                <w:bCs/>
                <w:sz w:val="28"/>
                <w:szCs w:val="28"/>
              </w:rPr>
            </w:pPr>
            <w:r w:rsidRPr="002E7048">
              <w:rPr>
                <w:rFonts w:ascii="Times New Roman" w:hAnsi="Times New Roman"/>
                <w:b/>
                <w:bCs/>
                <w:sz w:val="28"/>
                <w:szCs w:val="28"/>
              </w:rPr>
              <w:t>Администрация</w:t>
            </w:r>
          </w:p>
          <w:p w:rsidR="00A67F13" w:rsidRPr="002E7048" w:rsidRDefault="00A67F13" w:rsidP="002E7048">
            <w:pPr>
              <w:spacing w:after="0" w:line="240" w:lineRule="auto"/>
              <w:jc w:val="center"/>
              <w:rPr>
                <w:rFonts w:ascii="Times New Roman" w:hAnsi="Times New Roman"/>
                <w:b/>
                <w:bCs/>
                <w:sz w:val="28"/>
                <w:szCs w:val="28"/>
              </w:rPr>
            </w:pPr>
            <w:r w:rsidRPr="002E7048">
              <w:rPr>
                <w:rFonts w:ascii="Times New Roman" w:hAnsi="Times New Roman"/>
                <w:b/>
                <w:bCs/>
                <w:sz w:val="28"/>
                <w:szCs w:val="28"/>
              </w:rPr>
              <w:t>муниципального района</w:t>
            </w:r>
          </w:p>
          <w:p w:rsidR="00A67F13" w:rsidRPr="002E7048" w:rsidRDefault="00A67F13" w:rsidP="002E7048">
            <w:pPr>
              <w:spacing w:after="0" w:line="240" w:lineRule="auto"/>
              <w:jc w:val="center"/>
              <w:rPr>
                <w:rFonts w:ascii="Times New Roman" w:hAnsi="Times New Roman"/>
                <w:b/>
                <w:bCs/>
                <w:sz w:val="28"/>
                <w:szCs w:val="28"/>
              </w:rPr>
            </w:pPr>
            <w:r w:rsidRPr="002E7048">
              <w:rPr>
                <w:rFonts w:ascii="Times New Roman" w:hAnsi="Times New Roman"/>
                <w:b/>
                <w:bCs/>
                <w:sz w:val="28"/>
                <w:szCs w:val="28"/>
              </w:rPr>
              <w:t>«Ижемский»</w:t>
            </w:r>
          </w:p>
        </w:tc>
      </w:tr>
    </w:tbl>
    <w:p w:rsidR="00A67F13" w:rsidRPr="002E7048" w:rsidRDefault="00A67F13" w:rsidP="002E7048">
      <w:pPr>
        <w:spacing w:after="0" w:line="240" w:lineRule="auto"/>
        <w:rPr>
          <w:rFonts w:ascii="Times New Roman" w:hAnsi="Times New Roman"/>
          <w:b/>
          <w:bCs/>
          <w:sz w:val="28"/>
          <w:szCs w:val="28"/>
        </w:rPr>
      </w:pPr>
    </w:p>
    <w:p w:rsidR="00A67F13" w:rsidRPr="002E7048" w:rsidRDefault="00A67F13" w:rsidP="002E7048">
      <w:pPr>
        <w:keepNext/>
        <w:spacing w:after="0" w:line="240" w:lineRule="auto"/>
        <w:jc w:val="center"/>
        <w:outlineLvl w:val="0"/>
        <w:rPr>
          <w:rFonts w:ascii="Times New Roman" w:hAnsi="Times New Roman"/>
          <w:b/>
          <w:bCs/>
          <w:sz w:val="28"/>
          <w:szCs w:val="28"/>
        </w:rPr>
      </w:pPr>
      <w:r w:rsidRPr="002E7048">
        <w:rPr>
          <w:rFonts w:ascii="Times New Roman" w:hAnsi="Times New Roman"/>
          <w:b/>
          <w:bCs/>
          <w:sz w:val="28"/>
          <w:szCs w:val="28"/>
        </w:rPr>
        <w:t>Ш У Ö М</w:t>
      </w:r>
    </w:p>
    <w:p w:rsidR="00A67F13" w:rsidRPr="002E7048" w:rsidRDefault="00A67F13" w:rsidP="002E7048">
      <w:pPr>
        <w:keepNext/>
        <w:spacing w:after="0" w:line="240" w:lineRule="auto"/>
        <w:jc w:val="center"/>
        <w:outlineLvl w:val="0"/>
        <w:rPr>
          <w:rFonts w:ascii="Times New Roman" w:hAnsi="Times New Roman"/>
          <w:b/>
          <w:bCs/>
          <w:sz w:val="28"/>
          <w:szCs w:val="28"/>
        </w:rPr>
      </w:pPr>
    </w:p>
    <w:p w:rsidR="00A67F13" w:rsidRPr="002E7048" w:rsidRDefault="00A67F13" w:rsidP="002E7048">
      <w:pPr>
        <w:spacing w:after="0" w:line="240" w:lineRule="auto"/>
        <w:jc w:val="center"/>
        <w:rPr>
          <w:rFonts w:ascii="Times New Roman" w:hAnsi="Times New Roman"/>
          <w:b/>
          <w:bCs/>
          <w:sz w:val="28"/>
          <w:szCs w:val="28"/>
        </w:rPr>
      </w:pPr>
      <w:r w:rsidRPr="002E7048">
        <w:rPr>
          <w:rFonts w:ascii="Times New Roman" w:hAnsi="Times New Roman"/>
          <w:b/>
          <w:bCs/>
          <w:sz w:val="28"/>
          <w:szCs w:val="28"/>
        </w:rPr>
        <w:t>П О С Т А Н О В Л Е Н И Е</w:t>
      </w:r>
    </w:p>
    <w:p w:rsidR="00A67F13" w:rsidRPr="002E7048" w:rsidRDefault="00A67F13" w:rsidP="002E7048">
      <w:pPr>
        <w:spacing w:after="0" w:line="240" w:lineRule="auto"/>
        <w:jc w:val="right"/>
        <w:rPr>
          <w:rFonts w:ascii="Times New Roman" w:hAnsi="Times New Roman"/>
          <w:b/>
          <w:bCs/>
          <w:sz w:val="28"/>
          <w:szCs w:val="28"/>
        </w:rPr>
      </w:pPr>
    </w:p>
    <w:p w:rsidR="00A67F13" w:rsidRPr="002E7048" w:rsidRDefault="00A67F13" w:rsidP="002E7048">
      <w:pPr>
        <w:spacing w:after="0" w:line="240" w:lineRule="auto"/>
        <w:rPr>
          <w:rFonts w:ascii="Times New Roman" w:hAnsi="Times New Roman"/>
          <w:sz w:val="28"/>
          <w:szCs w:val="28"/>
        </w:rPr>
      </w:pPr>
      <w:r w:rsidRPr="002E7048">
        <w:rPr>
          <w:rFonts w:ascii="Times New Roman" w:hAnsi="Times New Roman"/>
          <w:sz w:val="28"/>
          <w:szCs w:val="28"/>
        </w:rPr>
        <w:t xml:space="preserve">от  23 октября 2017  года </w:t>
      </w:r>
      <w:r w:rsidRPr="002E7048">
        <w:rPr>
          <w:rFonts w:ascii="Times New Roman" w:hAnsi="Times New Roman"/>
          <w:sz w:val="28"/>
          <w:szCs w:val="28"/>
        </w:rPr>
        <w:tab/>
        <w:t xml:space="preserve">                                                            </w:t>
      </w:r>
      <w:r w:rsidR="007F7168">
        <w:rPr>
          <w:rFonts w:ascii="Times New Roman" w:hAnsi="Times New Roman"/>
          <w:sz w:val="28"/>
          <w:szCs w:val="28"/>
        </w:rPr>
        <w:t xml:space="preserve">                      </w:t>
      </w:r>
      <w:r w:rsidRPr="002E7048">
        <w:rPr>
          <w:rFonts w:ascii="Times New Roman" w:hAnsi="Times New Roman"/>
          <w:sz w:val="28"/>
          <w:szCs w:val="28"/>
        </w:rPr>
        <w:t xml:space="preserve">  № 882   Республика Коми, Ижемский район, с. Ижма</w:t>
      </w:r>
      <w:r w:rsidRPr="002E7048">
        <w:rPr>
          <w:rFonts w:ascii="Times New Roman" w:hAnsi="Times New Roman"/>
          <w:sz w:val="28"/>
          <w:szCs w:val="28"/>
        </w:rPr>
        <w:tab/>
        <w:t xml:space="preserve">     </w:t>
      </w:r>
    </w:p>
    <w:p w:rsidR="00A67F13" w:rsidRPr="002E7048" w:rsidRDefault="00A67F13" w:rsidP="002E7048">
      <w:pPr>
        <w:autoSpaceDN w:val="0"/>
        <w:spacing w:after="0" w:line="240" w:lineRule="auto"/>
        <w:rPr>
          <w:rFonts w:ascii="Times New Roman" w:hAnsi="Times New Roman"/>
          <w:sz w:val="28"/>
          <w:szCs w:val="28"/>
        </w:rPr>
      </w:pPr>
    </w:p>
    <w:p w:rsidR="00A67F13" w:rsidRPr="002E7048" w:rsidRDefault="00A67F13" w:rsidP="002E7048">
      <w:pPr>
        <w:autoSpaceDN w:val="0"/>
        <w:spacing w:after="0" w:line="240" w:lineRule="auto"/>
        <w:rPr>
          <w:rFonts w:ascii="Times New Roman" w:hAnsi="Times New Roman"/>
          <w:sz w:val="28"/>
          <w:szCs w:val="28"/>
        </w:rPr>
      </w:pPr>
      <w:r w:rsidRPr="002E7048">
        <w:rPr>
          <w:rFonts w:ascii="Times New Roman" w:hAnsi="Times New Roman"/>
          <w:sz w:val="28"/>
          <w:szCs w:val="28"/>
        </w:rPr>
        <w:t xml:space="preserve">    </w:t>
      </w:r>
      <w:r w:rsidRPr="002E7048">
        <w:rPr>
          <w:rFonts w:ascii="Times New Roman" w:hAnsi="Times New Roman"/>
          <w:sz w:val="28"/>
          <w:szCs w:val="28"/>
        </w:rPr>
        <w:tab/>
      </w:r>
      <w:r w:rsidRPr="002E7048">
        <w:rPr>
          <w:rFonts w:ascii="Times New Roman" w:hAnsi="Times New Roman"/>
          <w:sz w:val="28"/>
          <w:szCs w:val="28"/>
        </w:rPr>
        <w:tab/>
      </w:r>
      <w:r w:rsidRPr="002E7048">
        <w:rPr>
          <w:rFonts w:ascii="Times New Roman" w:hAnsi="Times New Roman"/>
          <w:sz w:val="28"/>
          <w:szCs w:val="28"/>
        </w:rPr>
        <w:tab/>
      </w:r>
      <w:r w:rsidRPr="002E7048">
        <w:rPr>
          <w:rFonts w:ascii="Times New Roman" w:hAnsi="Times New Roman"/>
          <w:sz w:val="28"/>
          <w:szCs w:val="28"/>
        </w:rPr>
        <w:tab/>
        <w:t xml:space="preserve">                         </w:t>
      </w:r>
    </w:p>
    <w:p w:rsidR="00A67F13" w:rsidRPr="002E7048" w:rsidRDefault="00A67F13" w:rsidP="002E7048">
      <w:pPr>
        <w:spacing w:after="0" w:line="240" w:lineRule="auto"/>
        <w:jc w:val="center"/>
        <w:rPr>
          <w:rFonts w:ascii="Times New Roman" w:hAnsi="Times New Roman"/>
          <w:sz w:val="28"/>
          <w:szCs w:val="28"/>
        </w:rPr>
      </w:pPr>
      <w:r w:rsidRPr="002E7048">
        <w:rPr>
          <w:rFonts w:ascii="Times New Roman" w:hAnsi="Times New Roman"/>
          <w:sz w:val="28"/>
          <w:szCs w:val="28"/>
        </w:rPr>
        <w:t xml:space="preserve">О внесении изменений в постановление администрации муниципального района </w:t>
      </w:r>
    </w:p>
    <w:p w:rsidR="00A67F13" w:rsidRPr="002E7048" w:rsidRDefault="00A67F13" w:rsidP="002E7048">
      <w:pPr>
        <w:spacing w:after="0" w:line="240" w:lineRule="auto"/>
        <w:jc w:val="center"/>
        <w:rPr>
          <w:rFonts w:ascii="Times New Roman" w:hAnsi="Times New Roman"/>
          <w:sz w:val="28"/>
          <w:szCs w:val="28"/>
        </w:rPr>
      </w:pPr>
      <w:r w:rsidRPr="002E7048">
        <w:rPr>
          <w:rFonts w:ascii="Times New Roman" w:hAnsi="Times New Roman"/>
          <w:sz w:val="28"/>
          <w:szCs w:val="28"/>
        </w:rPr>
        <w:t xml:space="preserve">«Ижемский» от 26 декабря 2014 года № 1229 «Об утверждении муниципальной </w:t>
      </w:r>
    </w:p>
    <w:p w:rsidR="00A67F13" w:rsidRPr="002E7048" w:rsidRDefault="00A67F13" w:rsidP="002E7048">
      <w:pPr>
        <w:spacing w:after="0" w:line="240" w:lineRule="auto"/>
        <w:jc w:val="center"/>
        <w:rPr>
          <w:rFonts w:ascii="Times New Roman" w:hAnsi="Times New Roman"/>
          <w:sz w:val="28"/>
          <w:szCs w:val="28"/>
        </w:rPr>
      </w:pPr>
      <w:r w:rsidRPr="002E7048">
        <w:rPr>
          <w:rFonts w:ascii="Times New Roman" w:hAnsi="Times New Roman"/>
          <w:sz w:val="28"/>
          <w:szCs w:val="28"/>
        </w:rPr>
        <w:t xml:space="preserve">программы муниципального образования муниципального района «Ижемский» </w:t>
      </w:r>
    </w:p>
    <w:p w:rsidR="00A67F13" w:rsidRPr="002E7048" w:rsidRDefault="00A67F13" w:rsidP="002E7048">
      <w:pPr>
        <w:spacing w:after="0" w:line="240" w:lineRule="auto"/>
        <w:jc w:val="center"/>
        <w:rPr>
          <w:rFonts w:ascii="Times New Roman" w:hAnsi="Times New Roman"/>
          <w:sz w:val="28"/>
          <w:szCs w:val="28"/>
        </w:rPr>
      </w:pPr>
      <w:r w:rsidRPr="002E7048">
        <w:rPr>
          <w:rFonts w:ascii="Times New Roman" w:hAnsi="Times New Roman"/>
          <w:sz w:val="28"/>
          <w:szCs w:val="28"/>
        </w:rPr>
        <w:t>«Развитие и сохранение культуры»</w:t>
      </w:r>
    </w:p>
    <w:p w:rsidR="00A67F13" w:rsidRPr="002E7048" w:rsidRDefault="00A67F13" w:rsidP="002E7048">
      <w:pPr>
        <w:widowControl w:val="0"/>
        <w:autoSpaceDE w:val="0"/>
        <w:autoSpaceDN w:val="0"/>
        <w:adjustRightInd w:val="0"/>
        <w:spacing w:after="0" w:line="240" w:lineRule="auto"/>
        <w:ind w:firstLine="709"/>
        <w:jc w:val="both"/>
        <w:rPr>
          <w:rFonts w:ascii="Times New Roman" w:hAnsi="Times New Roman"/>
          <w:sz w:val="28"/>
          <w:szCs w:val="28"/>
        </w:rPr>
      </w:pPr>
      <w:bookmarkStart w:id="16" w:name="Par1"/>
      <w:bookmarkEnd w:id="16"/>
    </w:p>
    <w:p w:rsidR="00A67F13" w:rsidRPr="002E7048" w:rsidRDefault="00A67F13" w:rsidP="002E7048">
      <w:pPr>
        <w:widowControl w:val="0"/>
        <w:autoSpaceDE w:val="0"/>
        <w:autoSpaceDN w:val="0"/>
        <w:adjustRightInd w:val="0"/>
        <w:spacing w:after="0" w:line="240" w:lineRule="auto"/>
        <w:ind w:firstLine="709"/>
        <w:jc w:val="both"/>
        <w:rPr>
          <w:rFonts w:ascii="Times New Roman" w:hAnsi="Times New Roman"/>
          <w:sz w:val="28"/>
          <w:szCs w:val="28"/>
        </w:rPr>
      </w:pPr>
    </w:p>
    <w:p w:rsidR="00A67F13" w:rsidRPr="002E7048" w:rsidRDefault="00A67F13" w:rsidP="002E7048">
      <w:pPr>
        <w:widowControl w:val="0"/>
        <w:autoSpaceDE w:val="0"/>
        <w:autoSpaceDN w:val="0"/>
        <w:adjustRightInd w:val="0"/>
        <w:spacing w:after="0" w:line="240" w:lineRule="auto"/>
        <w:ind w:firstLine="709"/>
        <w:jc w:val="both"/>
        <w:rPr>
          <w:rFonts w:ascii="Times New Roman" w:hAnsi="Times New Roman"/>
          <w:sz w:val="28"/>
          <w:szCs w:val="28"/>
        </w:rPr>
      </w:pPr>
      <w:r w:rsidRPr="002E7048">
        <w:rPr>
          <w:rFonts w:ascii="Times New Roman" w:hAnsi="Times New Roman"/>
          <w:sz w:val="28"/>
          <w:szCs w:val="28"/>
        </w:rPr>
        <w:t>Руководствуясь распоряжением Правительства Республики Коми от 27 мая 2013 года № 194-р «О комплексе работ, направленных на совершенствование системы стратегического планирования в Республике Коми» (вместе с «Основными положениями по реализации проекта «Внедрение унифицированной процедуры стратегического управления развитием муниципальных образований» в Республике Коми»), постановлением администрации муниципального района «Ижемский» от 31 января 2014 года № 61 «О муниципальных программах муниципального образования муниципального района «Ижемский», постановлением администрации муниципального района «Ижемский» от 08 апреля 2014 года № 287 «Об утверждении перечня муниципальных программ муниципального района «Ижемский»,</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администрация муниципального района «Ижемский» </w:t>
      </w:r>
    </w:p>
    <w:p w:rsidR="00A67F13" w:rsidRPr="002E7048" w:rsidRDefault="00A67F13" w:rsidP="002E7048">
      <w:pPr>
        <w:widowControl w:val="0"/>
        <w:autoSpaceDE w:val="0"/>
        <w:autoSpaceDN w:val="0"/>
        <w:adjustRightInd w:val="0"/>
        <w:spacing w:after="0" w:line="240" w:lineRule="auto"/>
        <w:jc w:val="center"/>
        <w:rPr>
          <w:rFonts w:ascii="Times New Roman" w:hAnsi="Times New Roman"/>
          <w:caps/>
          <w:sz w:val="28"/>
          <w:szCs w:val="28"/>
        </w:rPr>
      </w:pPr>
    </w:p>
    <w:p w:rsidR="00A67F13" w:rsidRPr="002E7048" w:rsidRDefault="00A67F13" w:rsidP="002E7048">
      <w:pPr>
        <w:widowControl w:val="0"/>
        <w:autoSpaceDE w:val="0"/>
        <w:autoSpaceDN w:val="0"/>
        <w:adjustRightInd w:val="0"/>
        <w:spacing w:after="0" w:line="240" w:lineRule="auto"/>
        <w:jc w:val="center"/>
        <w:rPr>
          <w:rFonts w:ascii="Times New Roman" w:hAnsi="Times New Roman"/>
          <w:caps/>
          <w:sz w:val="28"/>
          <w:szCs w:val="28"/>
        </w:rPr>
      </w:pPr>
      <w:r w:rsidRPr="002E7048">
        <w:rPr>
          <w:rFonts w:ascii="Times New Roman" w:hAnsi="Times New Roman"/>
          <w:caps/>
          <w:sz w:val="28"/>
          <w:szCs w:val="28"/>
        </w:rPr>
        <w:t>п о с т а н о в л я е т:</w:t>
      </w:r>
    </w:p>
    <w:p w:rsidR="00A67F13" w:rsidRPr="002E7048" w:rsidRDefault="00A67F13" w:rsidP="002E7048">
      <w:pPr>
        <w:widowControl w:val="0"/>
        <w:autoSpaceDE w:val="0"/>
        <w:autoSpaceDN w:val="0"/>
        <w:adjustRightInd w:val="0"/>
        <w:spacing w:after="0" w:line="240" w:lineRule="auto"/>
        <w:jc w:val="center"/>
        <w:rPr>
          <w:rFonts w:ascii="Times New Roman" w:hAnsi="Times New Roman"/>
          <w:caps/>
          <w:sz w:val="28"/>
          <w:szCs w:val="28"/>
        </w:rPr>
      </w:pPr>
    </w:p>
    <w:p w:rsidR="00A67F13" w:rsidRPr="002E7048" w:rsidRDefault="00A67F13" w:rsidP="00A41F3F">
      <w:pPr>
        <w:pStyle w:val="a7"/>
        <w:numPr>
          <w:ilvl w:val="0"/>
          <w:numId w:val="55"/>
        </w:numPr>
        <w:ind w:left="0" w:firstLine="709"/>
        <w:jc w:val="both"/>
        <w:rPr>
          <w:sz w:val="28"/>
          <w:szCs w:val="28"/>
        </w:rPr>
      </w:pPr>
      <w:r w:rsidRPr="002E7048">
        <w:rPr>
          <w:sz w:val="28"/>
          <w:szCs w:val="28"/>
        </w:rPr>
        <w:t>Внести в приложение к постановлению администрации муниципального района «Ижемский» от 26 декабря 2014 года № 1229 «Об утверждении  муниципальной программы муниципального образования муниципального района «Ижемский» «Развитие и сохранение культуры» (далее – Программа)</w:t>
      </w:r>
      <w:r w:rsidRPr="002E7048">
        <w:rPr>
          <w:b/>
          <w:sz w:val="28"/>
          <w:szCs w:val="28"/>
        </w:rPr>
        <w:t xml:space="preserve"> </w:t>
      </w:r>
      <w:r w:rsidRPr="002E7048">
        <w:rPr>
          <w:sz w:val="28"/>
          <w:szCs w:val="28"/>
        </w:rPr>
        <w:t>следующие изменения:</w:t>
      </w:r>
    </w:p>
    <w:p w:rsidR="00A67F13" w:rsidRPr="002E7048" w:rsidRDefault="00A67F13" w:rsidP="00A41F3F">
      <w:pPr>
        <w:pStyle w:val="a7"/>
        <w:numPr>
          <w:ilvl w:val="0"/>
          <w:numId w:val="57"/>
        </w:numPr>
        <w:ind w:left="0" w:firstLine="709"/>
        <w:jc w:val="both"/>
        <w:rPr>
          <w:sz w:val="28"/>
          <w:szCs w:val="28"/>
        </w:rPr>
      </w:pPr>
      <w:r w:rsidRPr="002E7048">
        <w:rPr>
          <w:sz w:val="28"/>
          <w:szCs w:val="28"/>
        </w:rPr>
        <w:t>позицию «Целевые индикаторы и показатели программы» паспорта Программы дополнить пунктами 10-14 следующего содержания:</w:t>
      </w:r>
    </w:p>
    <w:p w:rsidR="00A67F13" w:rsidRPr="002E7048" w:rsidRDefault="00A67F13" w:rsidP="002E7048">
      <w:pPr>
        <w:pStyle w:val="a7"/>
        <w:ind w:left="0" w:firstLine="709"/>
        <w:jc w:val="both"/>
        <w:rPr>
          <w:sz w:val="28"/>
          <w:szCs w:val="28"/>
        </w:rPr>
      </w:pPr>
      <w:r w:rsidRPr="002E7048">
        <w:rPr>
          <w:sz w:val="28"/>
          <w:szCs w:val="28"/>
        </w:rPr>
        <w:lastRenderedPageBreak/>
        <w:t xml:space="preserve"> «10. Размер среднемесячной заработной платы работников муниципальных учреждений культуры;</w:t>
      </w:r>
    </w:p>
    <w:p w:rsidR="00A67F13" w:rsidRPr="002E7048" w:rsidRDefault="00A67F13" w:rsidP="002E7048">
      <w:pPr>
        <w:pStyle w:val="a7"/>
        <w:ind w:left="0" w:firstLine="709"/>
        <w:jc w:val="both"/>
        <w:rPr>
          <w:sz w:val="28"/>
          <w:szCs w:val="28"/>
        </w:rPr>
      </w:pPr>
      <w:r w:rsidRPr="002E7048">
        <w:rPr>
          <w:sz w:val="28"/>
          <w:szCs w:val="28"/>
        </w:rPr>
        <w:t xml:space="preserve"> 11. Размер среднемесячной заработной платы педагогических работников муниципальных учреждений дополнительного образования; </w:t>
      </w:r>
    </w:p>
    <w:p w:rsidR="00A67F13" w:rsidRPr="002E7048" w:rsidRDefault="00A67F13" w:rsidP="002E7048">
      <w:pPr>
        <w:pStyle w:val="a7"/>
        <w:ind w:left="0" w:firstLine="709"/>
        <w:jc w:val="both"/>
        <w:rPr>
          <w:sz w:val="28"/>
          <w:szCs w:val="28"/>
        </w:rPr>
      </w:pPr>
      <w:r w:rsidRPr="002E7048">
        <w:rPr>
          <w:sz w:val="28"/>
          <w:szCs w:val="28"/>
        </w:rPr>
        <w:t xml:space="preserve"> 12. Рост посещений учреждений культуры населением Ижемского района к уровню 2014 года (процент);</w:t>
      </w:r>
    </w:p>
    <w:p w:rsidR="00A67F13" w:rsidRPr="002E7048" w:rsidRDefault="00A67F13" w:rsidP="002E7048">
      <w:pPr>
        <w:pStyle w:val="a7"/>
        <w:ind w:left="0" w:firstLine="709"/>
        <w:jc w:val="both"/>
        <w:rPr>
          <w:sz w:val="28"/>
          <w:szCs w:val="28"/>
        </w:rPr>
      </w:pPr>
      <w:r w:rsidRPr="002E7048">
        <w:rPr>
          <w:sz w:val="28"/>
          <w:szCs w:val="28"/>
        </w:rPr>
        <w:t>13. Уровень удовлетворенности населения Ижемского района качеством предоставления муниципальных услуг в сфере культуры (процентов от числа опрошенных);</w:t>
      </w:r>
    </w:p>
    <w:p w:rsidR="00A67F13" w:rsidRPr="002E7048" w:rsidRDefault="00A67F13" w:rsidP="002E7048">
      <w:pPr>
        <w:pStyle w:val="a7"/>
        <w:ind w:left="0" w:firstLine="709"/>
        <w:jc w:val="both"/>
        <w:rPr>
          <w:sz w:val="28"/>
          <w:szCs w:val="28"/>
        </w:rPr>
      </w:pPr>
      <w:r w:rsidRPr="002E7048">
        <w:rPr>
          <w:sz w:val="28"/>
          <w:szCs w:val="28"/>
        </w:rPr>
        <w:t>14. Доля детей, привлекаемых к участию в творческих мероприятиях, от общего числа детей»;</w:t>
      </w:r>
    </w:p>
    <w:p w:rsidR="00A67F13" w:rsidRPr="002E7048" w:rsidRDefault="00A67F13" w:rsidP="00A41F3F">
      <w:pPr>
        <w:pStyle w:val="a7"/>
        <w:numPr>
          <w:ilvl w:val="0"/>
          <w:numId w:val="57"/>
        </w:numPr>
        <w:ind w:left="0" w:firstLine="709"/>
        <w:jc w:val="both"/>
        <w:rPr>
          <w:sz w:val="28"/>
          <w:szCs w:val="28"/>
        </w:rPr>
      </w:pPr>
      <w:r w:rsidRPr="002E7048">
        <w:rPr>
          <w:sz w:val="28"/>
          <w:szCs w:val="28"/>
        </w:rPr>
        <w:t>позицию «Объемы финансирования программы» паспорта Программы изложить в следующей редакции:</w:t>
      </w:r>
    </w:p>
    <w:p w:rsidR="00A67F13" w:rsidRPr="002E7048" w:rsidRDefault="00A67F13" w:rsidP="002E7048">
      <w:pPr>
        <w:spacing w:after="0" w:line="240" w:lineRule="auto"/>
        <w:jc w:val="both"/>
        <w:rPr>
          <w:rFonts w:ascii="Times New Roman" w:hAnsi="Times New Roman"/>
          <w:sz w:val="28"/>
          <w:szCs w:val="28"/>
        </w:rPr>
      </w:pPr>
      <w:r w:rsidRPr="002E7048">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559"/>
        <w:gridCol w:w="1134"/>
        <w:gridCol w:w="992"/>
        <w:gridCol w:w="992"/>
        <w:gridCol w:w="943"/>
        <w:gridCol w:w="1043"/>
        <w:gridCol w:w="850"/>
        <w:gridCol w:w="710"/>
      </w:tblGrid>
      <w:tr w:rsidR="00A67F13" w:rsidRPr="002E7048" w:rsidTr="00A67F13">
        <w:trPr>
          <w:trHeight w:val="252"/>
        </w:trPr>
        <w:tc>
          <w:tcPr>
            <w:tcW w:w="1242" w:type="dxa"/>
            <w:vMerge w:val="restart"/>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r w:rsidRPr="002E7048">
              <w:rPr>
                <w:rFonts w:ascii="Times New Roman" w:hAnsi="Times New Roman"/>
                <w:sz w:val="28"/>
                <w:szCs w:val="28"/>
                <w:lang w:eastAsia="ru-RU"/>
              </w:rPr>
              <w:t xml:space="preserve">Объемы финансирования  </w:t>
            </w:r>
          </w:p>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r w:rsidRPr="002E7048">
              <w:rPr>
                <w:rFonts w:ascii="Times New Roman" w:hAnsi="Times New Roman"/>
                <w:sz w:val="28"/>
                <w:szCs w:val="28"/>
                <w:lang w:eastAsia="ru-RU"/>
              </w:rPr>
              <w:t>программы</w:t>
            </w:r>
          </w:p>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p>
        </w:tc>
        <w:tc>
          <w:tcPr>
            <w:tcW w:w="8223" w:type="dxa"/>
            <w:gridSpan w:val="8"/>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r w:rsidRPr="002E7048">
              <w:rPr>
                <w:rFonts w:ascii="Times New Roman" w:hAnsi="Times New Roman"/>
                <w:sz w:val="28"/>
                <w:szCs w:val="28"/>
                <w:lang w:eastAsia="ru-RU"/>
              </w:rPr>
              <w:t>Общий объем финансирования Программы на 2015-2019 годы предусматривается в размере 429 756,7  тыс. рублей, в том числе по источникам финансирования и годам реализации:</w:t>
            </w:r>
          </w:p>
        </w:tc>
      </w:tr>
      <w:tr w:rsidR="00A67F13" w:rsidRPr="002E7048" w:rsidTr="00A67F13">
        <w:trPr>
          <w:trHeight w:val="264"/>
        </w:trPr>
        <w:tc>
          <w:tcPr>
            <w:tcW w:w="1242" w:type="dxa"/>
            <w:vMerge/>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p>
        </w:tc>
        <w:tc>
          <w:tcPr>
            <w:tcW w:w="1559" w:type="dxa"/>
            <w:vMerge w:val="restart"/>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r w:rsidRPr="002E7048">
              <w:rPr>
                <w:rFonts w:ascii="Times New Roman" w:hAnsi="Times New Roman"/>
                <w:sz w:val="28"/>
                <w:szCs w:val="28"/>
                <w:lang w:eastAsia="ru-RU"/>
              </w:rPr>
              <w:t>источни</w:t>
            </w:r>
            <w:r w:rsidRPr="002E7048">
              <w:rPr>
                <w:rFonts w:ascii="Times New Roman" w:hAnsi="Times New Roman"/>
                <w:sz w:val="28"/>
                <w:szCs w:val="28"/>
                <w:lang w:eastAsia="ru-RU"/>
              </w:rPr>
              <w:softHyphen/>
              <w:t>к фи</w:t>
            </w:r>
            <w:r w:rsidRPr="002E7048">
              <w:rPr>
                <w:rFonts w:ascii="Times New Roman" w:hAnsi="Times New Roman"/>
                <w:sz w:val="28"/>
                <w:szCs w:val="28"/>
                <w:lang w:eastAsia="ru-RU"/>
              </w:rPr>
              <w:softHyphen/>
              <w:t>нан</w:t>
            </w:r>
            <w:r w:rsidRPr="002E7048">
              <w:rPr>
                <w:rFonts w:ascii="Times New Roman" w:hAnsi="Times New Roman"/>
                <w:sz w:val="28"/>
                <w:szCs w:val="28"/>
                <w:lang w:eastAsia="ru-RU"/>
              </w:rPr>
              <w:softHyphen/>
              <w:t>сирования</w:t>
            </w:r>
          </w:p>
        </w:tc>
        <w:tc>
          <w:tcPr>
            <w:tcW w:w="1134" w:type="dxa"/>
            <w:shd w:val="clear" w:color="auto" w:fill="auto"/>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Всего</w:t>
            </w:r>
          </w:p>
        </w:tc>
        <w:tc>
          <w:tcPr>
            <w:tcW w:w="992" w:type="dxa"/>
            <w:shd w:val="clear" w:color="auto" w:fill="auto"/>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2015г.</w:t>
            </w:r>
          </w:p>
        </w:tc>
        <w:tc>
          <w:tcPr>
            <w:tcW w:w="992" w:type="dxa"/>
            <w:shd w:val="clear" w:color="auto" w:fill="auto"/>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2016г.</w:t>
            </w:r>
          </w:p>
        </w:tc>
        <w:tc>
          <w:tcPr>
            <w:tcW w:w="943" w:type="dxa"/>
            <w:shd w:val="clear" w:color="auto" w:fill="auto"/>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2017г.</w:t>
            </w:r>
          </w:p>
        </w:tc>
        <w:tc>
          <w:tcPr>
            <w:tcW w:w="1043" w:type="dxa"/>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2018г.</w:t>
            </w:r>
          </w:p>
        </w:tc>
        <w:tc>
          <w:tcPr>
            <w:tcW w:w="850" w:type="dxa"/>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2019г.</w:t>
            </w:r>
          </w:p>
        </w:tc>
        <w:tc>
          <w:tcPr>
            <w:tcW w:w="710" w:type="dxa"/>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2020г.</w:t>
            </w:r>
          </w:p>
        </w:tc>
      </w:tr>
      <w:tr w:rsidR="00A67F13" w:rsidRPr="002E7048" w:rsidTr="00A67F13">
        <w:trPr>
          <w:trHeight w:val="264"/>
        </w:trPr>
        <w:tc>
          <w:tcPr>
            <w:tcW w:w="1242" w:type="dxa"/>
            <w:vMerge/>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p>
        </w:tc>
        <w:tc>
          <w:tcPr>
            <w:tcW w:w="1559" w:type="dxa"/>
            <w:vMerge/>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p>
        </w:tc>
        <w:tc>
          <w:tcPr>
            <w:tcW w:w="1134"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highlight w:val="yellow"/>
                <w:lang w:eastAsia="ru-RU"/>
              </w:rPr>
            </w:pPr>
            <w:r w:rsidRPr="002E7048">
              <w:rPr>
                <w:rFonts w:ascii="Times New Roman" w:hAnsi="Times New Roman"/>
                <w:sz w:val="28"/>
                <w:szCs w:val="28"/>
                <w:lang w:eastAsia="ru-RU"/>
              </w:rPr>
              <w:t>429 756,7</w:t>
            </w:r>
          </w:p>
        </w:tc>
        <w:tc>
          <w:tcPr>
            <w:tcW w:w="992"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90 895,1</w:t>
            </w:r>
          </w:p>
        </w:tc>
        <w:tc>
          <w:tcPr>
            <w:tcW w:w="992"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95 335,7</w:t>
            </w:r>
          </w:p>
        </w:tc>
        <w:tc>
          <w:tcPr>
            <w:tcW w:w="943"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107 185,9</w:t>
            </w:r>
          </w:p>
        </w:tc>
        <w:tc>
          <w:tcPr>
            <w:tcW w:w="1043"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67 230,0</w:t>
            </w:r>
          </w:p>
        </w:tc>
        <w:tc>
          <w:tcPr>
            <w:tcW w:w="850"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69 110,0</w:t>
            </w:r>
          </w:p>
        </w:tc>
        <w:tc>
          <w:tcPr>
            <w:tcW w:w="710"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r>
      <w:tr w:rsidR="00A67F13" w:rsidRPr="002E7048" w:rsidTr="00A67F13">
        <w:trPr>
          <w:trHeight w:val="454"/>
        </w:trPr>
        <w:tc>
          <w:tcPr>
            <w:tcW w:w="1242" w:type="dxa"/>
            <w:vMerge/>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p>
        </w:tc>
        <w:tc>
          <w:tcPr>
            <w:tcW w:w="1559" w:type="dxa"/>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r w:rsidRPr="002E7048">
              <w:rPr>
                <w:rFonts w:ascii="Times New Roman" w:hAnsi="Times New Roman"/>
                <w:sz w:val="28"/>
                <w:szCs w:val="28"/>
                <w:lang w:eastAsia="ru-RU"/>
              </w:rPr>
              <w:t>Республиканский бюджет РК</w:t>
            </w:r>
          </w:p>
        </w:tc>
        <w:tc>
          <w:tcPr>
            <w:tcW w:w="1134"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highlight w:val="yellow"/>
                <w:lang w:eastAsia="ru-RU"/>
              </w:rPr>
            </w:pPr>
            <w:r w:rsidRPr="002E7048">
              <w:rPr>
                <w:rFonts w:ascii="Times New Roman" w:hAnsi="Times New Roman"/>
                <w:sz w:val="28"/>
                <w:szCs w:val="28"/>
                <w:lang w:eastAsia="ru-RU"/>
              </w:rPr>
              <w:t>13 335,2</w:t>
            </w:r>
          </w:p>
        </w:tc>
        <w:tc>
          <w:tcPr>
            <w:tcW w:w="992"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1567,1</w:t>
            </w:r>
          </w:p>
        </w:tc>
        <w:tc>
          <w:tcPr>
            <w:tcW w:w="992"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796,7</w:t>
            </w:r>
          </w:p>
        </w:tc>
        <w:tc>
          <w:tcPr>
            <w:tcW w:w="943"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10971,4</w:t>
            </w:r>
          </w:p>
        </w:tc>
        <w:tc>
          <w:tcPr>
            <w:tcW w:w="1043"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c>
          <w:tcPr>
            <w:tcW w:w="850"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c>
          <w:tcPr>
            <w:tcW w:w="710"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r>
      <w:tr w:rsidR="00A67F13" w:rsidRPr="002E7048" w:rsidTr="00A67F13">
        <w:trPr>
          <w:trHeight w:val="492"/>
        </w:trPr>
        <w:tc>
          <w:tcPr>
            <w:tcW w:w="1242" w:type="dxa"/>
            <w:vMerge/>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p>
        </w:tc>
        <w:tc>
          <w:tcPr>
            <w:tcW w:w="1559" w:type="dxa"/>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r w:rsidRPr="002E7048">
              <w:rPr>
                <w:rFonts w:ascii="Times New Roman" w:hAnsi="Times New Roman"/>
                <w:sz w:val="28"/>
                <w:szCs w:val="28"/>
                <w:lang w:eastAsia="ru-RU"/>
              </w:rPr>
              <w:t>Бюджет МО МР «Ижем</w:t>
            </w:r>
            <w:r w:rsidRPr="002E7048">
              <w:rPr>
                <w:rFonts w:ascii="Times New Roman" w:hAnsi="Times New Roman"/>
                <w:sz w:val="28"/>
                <w:szCs w:val="28"/>
                <w:lang w:eastAsia="ru-RU"/>
              </w:rPr>
              <w:softHyphen/>
              <w:t>ский»</w:t>
            </w:r>
          </w:p>
        </w:tc>
        <w:tc>
          <w:tcPr>
            <w:tcW w:w="1134"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highlight w:val="yellow"/>
                <w:lang w:eastAsia="ru-RU"/>
              </w:rPr>
            </w:pPr>
            <w:r w:rsidRPr="002E7048">
              <w:rPr>
                <w:rFonts w:ascii="Times New Roman" w:hAnsi="Times New Roman"/>
                <w:sz w:val="28"/>
                <w:szCs w:val="28"/>
                <w:lang w:eastAsia="ru-RU"/>
              </w:rPr>
              <w:t>414 820,7</w:t>
            </w:r>
          </w:p>
        </w:tc>
        <w:tc>
          <w:tcPr>
            <w:tcW w:w="992"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88 652,1</w:t>
            </w:r>
          </w:p>
        </w:tc>
        <w:tc>
          <w:tcPr>
            <w:tcW w:w="992"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94 111,7</w:t>
            </w:r>
          </w:p>
        </w:tc>
        <w:tc>
          <w:tcPr>
            <w:tcW w:w="943"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95 716,9</w:t>
            </w:r>
          </w:p>
        </w:tc>
        <w:tc>
          <w:tcPr>
            <w:tcW w:w="1043"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67 230,0</w:t>
            </w:r>
          </w:p>
        </w:tc>
        <w:tc>
          <w:tcPr>
            <w:tcW w:w="850"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69 110,0</w:t>
            </w:r>
          </w:p>
        </w:tc>
        <w:tc>
          <w:tcPr>
            <w:tcW w:w="710"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r>
      <w:tr w:rsidR="00A67F13" w:rsidRPr="002E7048" w:rsidTr="00A67F13">
        <w:trPr>
          <w:trHeight w:val="228"/>
        </w:trPr>
        <w:tc>
          <w:tcPr>
            <w:tcW w:w="1242" w:type="dxa"/>
            <w:vMerge/>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p>
        </w:tc>
        <w:tc>
          <w:tcPr>
            <w:tcW w:w="1559" w:type="dxa"/>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r w:rsidRPr="002E7048">
              <w:rPr>
                <w:rFonts w:ascii="Times New Roman" w:hAnsi="Times New Roman"/>
                <w:sz w:val="28"/>
                <w:szCs w:val="28"/>
                <w:lang w:eastAsia="ru-RU"/>
              </w:rPr>
              <w:t>Федераль</w:t>
            </w:r>
            <w:r w:rsidRPr="002E7048">
              <w:rPr>
                <w:rFonts w:ascii="Times New Roman" w:hAnsi="Times New Roman"/>
                <w:sz w:val="28"/>
                <w:szCs w:val="28"/>
                <w:lang w:eastAsia="ru-RU"/>
              </w:rPr>
              <w:softHyphen/>
              <w:t>ный бюд</w:t>
            </w:r>
            <w:r w:rsidRPr="002E7048">
              <w:rPr>
                <w:rFonts w:ascii="Times New Roman" w:hAnsi="Times New Roman"/>
                <w:sz w:val="28"/>
                <w:szCs w:val="28"/>
                <w:lang w:eastAsia="ru-RU"/>
              </w:rPr>
              <w:softHyphen/>
              <w:t>жет</w:t>
            </w:r>
          </w:p>
        </w:tc>
        <w:tc>
          <w:tcPr>
            <w:tcW w:w="1134"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highlight w:val="yellow"/>
                <w:lang w:eastAsia="ru-RU"/>
              </w:rPr>
            </w:pPr>
            <w:r w:rsidRPr="002E7048">
              <w:rPr>
                <w:rFonts w:ascii="Times New Roman" w:hAnsi="Times New Roman"/>
                <w:sz w:val="28"/>
                <w:szCs w:val="28"/>
                <w:lang w:eastAsia="ru-RU"/>
              </w:rPr>
              <w:t>900,8</w:t>
            </w:r>
          </w:p>
        </w:tc>
        <w:tc>
          <w:tcPr>
            <w:tcW w:w="992"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275,9</w:t>
            </w:r>
          </w:p>
        </w:tc>
        <w:tc>
          <w:tcPr>
            <w:tcW w:w="992"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127,3</w:t>
            </w:r>
          </w:p>
        </w:tc>
        <w:tc>
          <w:tcPr>
            <w:tcW w:w="943"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497,6</w:t>
            </w:r>
          </w:p>
        </w:tc>
        <w:tc>
          <w:tcPr>
            <w:tcW w:w="1043"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c>
          <w:tcPr>
            <w:tcW w:w="850"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c>
          <w:tcPr>
            <w:tcW w:w="710"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r>
      <w:tr w:rsidR="00A67F13" w:rsidRPr="002E7048" w:rsidTr="00A67F13">
        <w:trPr>
          <w:trHeight w:val="221"/>
        </w:trPr>
        <w:tc>
          <w:tcPr>
            <w:tcW w:w="1242" w:type="dxa"/>
            <w:vMerge/>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p>
        </w:tc>
        <w:tc>
          <w:tcPr>
            <w:tcW w:w="1559" w:type="dxa"/>
            <w:shd w:val="clear" w:color="auto" w:fill="auto"/>
          </w:tcPr>
          <w:p w:rsidR="00A67F13" w:rsidRPr="002E7048" w:rsidRDefault="00A67F13" w:rsidP="002E7048">
            <w:pPr>
              <w:autoSpaceDE w:val="0"/>
              <w:autoSpaceDN w:val="0"/>
              <w:adjustRightInd w:val="0"/>
              <w:spacing w:after="0" w:line="240" w:lineRule="auto"/>
              <w:rPr>
                <w:rFonts w:ascii="Times New Roman" w:hAnsi="Times New Roman"/>
                <w:sz w:val="28"/>
                <w:szCs w:val="28"/>
                <w:lang w:eastAsia="ru-RU"/>
              </w:rPr>
            </w:pPr>
            <w:r w:rsidRPr="002E7048">
              <w:rPr>
                <w:rFonts w:ascii="Times New Roman" w:hAnsi="Times New Roman"/>
                <w:sz w:val="28"/>
                <w:szCs w:val="28"/>
                <w:lang w:eastAsia="ru-RU"/>
              </w:rPr>
              <w:t>Внебюджет</w:t>
            </w:r>
            <w:r w:rsidRPr="002E7048">
              <w:rPr>
                <w:rFonts w:ascii="Times New Roman" w:hAnsi="Times New Roman"/>
                <w:sz w:val="28"/>
                <w:szCs w:val="28"/>
                <w:lang w:eastAsia="ru-RU"/>
              </w:rPr>
              <w:softHyphen/>
              <w:t>ные источники</w:t>
            </w:r>
          </w:p>
        </w:tc>
        <w:tc>
          <w:tcPr>
            <w:tcW w:w="1134"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highlight w:val="yellow"/>
                <w:lang w:eastAsia="ru-RU"/>
              </w:rPr>
            </w:pPr>
            <w:r w:rsidRPr="002E7048">
              <w:rPr>
                <w:rFonts w:ascii="Times New Roman" w:hAnsi="Times New Roman"/>
                <w:sz w:val="28"/>
                <w:szCs w:val="28"/>
                <w:lang w:eastAsia="ru-RU"/>
              </w:rPr>
              <w:t>700,0</w:t>
            </w:r>
          </w:p>
        </w:tc>
        <w:tc>
          <w:tcPr>
            <w:tcW w:w="992"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400,0</w:t>
            </w:r>
          </w:p>
        </w:tc>
        <w:tc>
          <w:tcPr>
            <w:tcW w:w="992"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300,0</w:t>
            </w:r>
          </w:p>
        </w:tc>
        <w:tc>
          <w:tcPr>
            <w:tcW w:w="943" w:type="dxa"/>
            <w:shd w:val="clear" w:color="auto" w:fill="auto"/>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c>
          <w:tcPr>
            <w:tcW w:w="1043"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c>
          <w:tcPr>
            <w:tcW w:w="850"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c>
          <w:tcPr>
            <w:tcW w:w="710" w:type="dxa"/>
            <w:vAlign w:val="center"/>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lang w:eastAsia="ru-RU"/>
              </w:rPr>
            </w:pPr>
            <w:r w:rsidRPr="002E7048">
              <w:rPr>
                <w:rFonts w:ascii="Times New Roman" w:hAnsi="Times New Roman"/>
                <w:sz w:val="28"/>
                <w:szCs w:val="28"/>
                <w:lang w:eastAsia="ru-RU"/>
              </w:rPr>
              <w:t>0,0</w:t>
            </w:r>
          </w:p>
        </w:tc>
      </w:tr>
    </w:tbl>
    <w:p w:rsidR="00A67F13" w:rsidRPr="002E7048" w:rsidRDefault="00A67F13" w:rsidP="002E7048">
      <w:pPr>
        <w:pStyle w:val="a7"/>
        <w:ind w:left="0" w:firstLine="709"/>
        <w:jc w:val="right"/>
        <w:rPr>
          <w:sz w:val="28"/>
          <w:szCs w:val="28"/>
        </w:rPr>
      </w:pPr>
      <w:r w:rsidRPr="002E7048">
        <w:rPr>
          <w:sz w:val="28"/>
          <w:szCs w:val="28"/>
        </w:rPr>
        <w:t>»;</w:t>
      </w:r>
    </w:p>
    <w:p w:rsidR="00A67F13" w:rsidRPr="002E7048" w:rsidRDefault="00A67F13" w:rsidP="00A41F3F">
      <w:pPr>
        <w:pStyle w:val="a7"/>
        <w:numPr>
          <w:ilvl w:val="0"/>
          <w:numId w:val="57"/>
        </w:numPr>
        <w:ind w:left="0" w:firstLine="709"/>
        <w:jc w:val="both"/>
        <w:rPr>
          <w:sz w:val="28"/>
          <w:szCs w:val="28"/>
        </w:rPr>
      </w:pPr>
      <w:r w:rsidRPr="002E7048">
        <w:rPr>
          <w:sz w:val="28"/>
          <w:szCs w:val="28"/>
        </w:rPr>
        <w:t xml:space="preserve">пункт 3 раздела 4 Программы дополнить подпунктом 3.4 следующего содержания: </w:t>
      </w:r>
    </w:p>
    <w:p w:rsidR="00A67F13" w:rsidRPr="002E7048" w:rsidRDefault="00A67F13" w:rsidP="002E7048">
      <w:pPr>
        <w:pStyle w:val="a7"/>
        <w:ind w:left="0" w:firstLine="709"/>
        <w:jc w:val="both"/>
        <w:rPr>
          <w:sz w:val="28"/>
          <w:szCs w:val="28"/>
        </w:rPr>
      </w:pPr>
      <w:r w:rsidRPr="002E7048">
        <w:rPr>
          <w:sz w:val="28"/>
          <w:szCs w:val="28"/>
        </w:rPr>
        <w:t>«3.4. Обеспечение роста уровня оплаты труда работников муниципальных учреждений культуры и искусства в Ижемском районе».</w:t>
      </w:r>
    </w:p>
    <w:p w:rsidR="00A67F13" w:rsidRPr="002E7048" w:rsidRDefault="00A67F13" w:rsidP="00A41F3F">
      <w:pPr>
        <w:pStyle w:val="a7"/>
        <w:numPr>
          <w:ilvl w:val="0"/>
          <w:numId w:val="57"/>
        </w:numPr>
        <w:ind w:left="0" w:firstLine="709"/>
        <w:jc w:val="both"/>
        <w:rPr>
          <w:sz w:val="28"/>
          <w:szCs w:val="28"/>
        </w:rPr>
      </w:pPr>
      <w:r w:rsidRPr="002E7048">
        <w:rPr>
          <w:sz w:val="28"/>
          <w:szCs w:val="28"/>
        </w:rPr>
        <w:t>раздел 8 Программы изложить в следующей редакции:</w:t>
      </w:r>
    </w:p>
    <w:p w:rsidR="00A67F13" w:rsidRPr="002E7048" w:rsidRDefault="00A67F13" w:rsidP="002E7048">
      <w:pPr>
        <w:widowControl w:val="0"/>
        <w:autoSpaceDE w:val="0"/>
        <w:autoSpaceDN w:val="0"/>
        <w:adjustRightInd w:val="0"/>
        <w:spacing w:after="0" w:line="240" w:lineRule="auto"/>
        <w:ind w:firstLine="709"/>
        <w:jc w:val="both"/>
        <w:rPr>
          <w:rFonts w:ascii="Times New Roman" w:hAnsi="Times New Roman"/>
          <w:sz w:val="28"/>
          <w:szCs w:val="28"/>
        </w:rPr>
      </w:pPr>
      <w:r w:rsidRPr="002E7048">
        <w:rPr>
          <w:rFonts w:ascii="Times New Roman" w:hAnsi="Times New Roman"/>
          <w:sz w:val="28"/>
          <w:szCs w:val="28"/>
        </w:rPr>
        <w:t>«Общий объем финансирования Программы на 2015-2019 годы предусматривается в раз</w:t>
      </w:r>
      <w:r w:rsidRPr="002E7048">
        <w:rPr>
          <w:rFonts w:ascii="Times New Roman" w:hAnsi="Times New Roman"/>
          <w:sz w:val="28"/>
          <w:szCs w:val="28"/>
        </w:rPr>
        <w:softHyphen/>
        <w:t>мере 429 756,7 тыс. рублей, в том числе:</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 xml:space="preserve">за счет средств бюджета муниципального образования муниципального района </w:t>
      </w:r>
      <w:r w:rsidRPr="002E7048">
        <w:rPr>
          <w:rFonts w:ascii="Times New Roman" w:hAnsi="Times New Roman" w:cs="Times New Roman"/>
          <w:sz w:val="28"/>
          <w:szCs w:val="28"/>
        </w:rPr>
        <w:lastRenderedPageBreak/>
        <w:t>«Ижемский» –  414 820,7  тыс. руб</w:t>
      </w:r>
      <w:r w:rsidRPr="002E7048">
        <w:rPr>
          <w:rFonts w:ascii="Times New Roman" w:hAnsi="Times New Roman" w:cs="Times New Roman"/>
          <w:sz w:val="28"/>
          <w:szCs w:val="28"/>
        </w:rPr>
        <w:softHyphen/>
        <w:t>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за счет средств республиканского бюджета Республики Коми –  13 335,2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за счет средств федерального бюджета – 900,8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за счет средств от приносящей доход деятельности – 700,0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Прогнозный объем финансирования Программы по годам составляет:</w:t>
      </w:r>
    </w:p>
    <w:p w:rsidR="00A67F13" w:rsidRPr="002E7048" w:rsidRDefault="00A67F13" w:rsidP="002E7048">
      <w:pPr>
        <w:pStyle w:val="ConsPlusNormal"/>
        <w:ind w:firstLine="709"/>
        <w:jc w:val="both"/>
        <w:rPr>
          <w:ins w:id="17" w:author="Чернова Ирина Ивановна" w:date="2014-09-15T14:58:00Z"/>
          <w:rFonts w:ascii="Times New Roman" w:hAnsi="Times New Roman" w:cs="Times New Roman"/>
          <w:sz w:val="28"/>
          <w:szCs w:val="28"/>
        </w:rPr>
      </w:pPr>
      <w:r w:rsidRPr="002E7048">
        <w:rPr>
          <w:rFonts w:ascii="Times New Roman" w:hAnsi="Times New Roman" w:cs="Times New Roman"/>
          <w:sz w:val="28"/>
          <w:szCs w:val="28"/>
        </w:rPr>
        <w:t>за счет средств бюджета муниципального образования муниципального района «Ижемский»:</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5 г"/>
        </w:smartTagPr>
        <w:r w:rsidRPr="002E7048">
          <w:rPr>
            <w:rFonts w:ascii="Times New Roman" w:hAnsi="Times New Roman" w:cs="Times New Roman"/>
            <w:sz w:val="28"/>
            <w:szCs w:val="28"/>
          </w:rPr>
          <w:t>2015 г</w:t>
        </w:r>
      </w:smartTag>
      <w:r w:rsidRPr="002E7048">
        <w:rPr>
          <w:rFonts w:ascii="Times New Roman" w:hAnsi="Times New Roman" w:cs="Times New Roman"/>
          <w:sz w:val="28"/>
          <w:szCs w:val="28"/>
        </w:rPr>
        <w:t>. –   88 652,1   тыс. рублей;</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6 г"/>
        </w:smartTagPr>
        <w:r w:rsidRPr="002E7048">
          <w:rPr>
            <w:rFonts w:ascii="Times New Roman" w:hAnsi="Times New Roman" w:cs="Times New Roman"/>
            <w:sz w:val="28"/>
            <w:szCs w:val="28"/>
          </w:rPr>
          <w:t>2016 г</w:t>
        </w:r>
      </w:smartTag>
      <w:r w:rsidRPr="002E7048">
        <w:rPr>
          <w:rFonts w:ascii="Times New Roman" w:hAnsi="Times New Roman" w:cs="Times New Roman"/>
          <w:sz w:val="28"/>
          <w:szCs w:val="28"/>
        </w:rPr>
        <w:t>. –   94 111,7   тыс. рублей;</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7 г"/>
        </w:smartTagPr>
        <w:r w:rsidRPr="002E7048">
          <w:rPr>
            <w:rFonts w:ascii="Times New Roman" w:hAnsi="Times New Roman" w:cs="Times New Roman"/>
            <w:sz w:val="28"/>
            <w:szCs w:val="28"/>
          </w:rPr>
          <w:t>2017 г</w:t>
        </w:r>
      </w:smartTag>
      <w:r w:rsidRPr="002E7048">
        <w:rPr>
          <w:rFonts w:ascii="Times New Roman" w:hAnsi="Times New Roman" w:cs="Times New Roman"/>
          <w:sz w:val="28"/>
          <w:szCs w:val="28"/>
        </w:rPr>
        <w:t>. –   95 716,9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2018 г. –   67 230,0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2019 г. –   69 110,0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2020 г. –            0,0   тыс. рублей;</w:t>
      </w:r>
    </w:p>
    <w:p w:rsidR="00A67F13" w:rsidRPr="002E7048" w:rsidRDefault="00A67F13" w:rsidP="002E7048">
      <w:pPr>
        <w:pStyle w:val="ConsPlusNormal"/>
        <w:ind w:firstLine="709"/>
        <w:jc w:val="both"/>
        <w:rPr>
          <w:ins w:id="18" w:author="Чернова Ирина Ивановна" w:date="2014-09-15T14:58:00Z"/>
          <w:rFonts w:ascii="Times New Roman" w:hAnsi="Times New Roman" w:cs="Times New Roman"/>
          <w:sz w:val="28"/>
          <w:szCs w:val="28"/>
        </w:rPr>
      </w:pPr>
      <w:r w:rsidRPr="002E7048">
        <w:rPr>
          <w:rFonts w:ascii="Times New Roman" w:hAnsi="Times New Roman" w:cs="Times New Roman"/>
          <w:sz w:val="28"/>
          <w:szCs w:val="28"/>
        </w:rPr>
        <w:t>за счет средств республиканского бюджета Республики Коми:</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5 г"/>
        </w:smartTagPr>
        <w:r w:rsidRPr="002E7048">
          <w:rPr>
            <w:rFonts w:ascii="Times New Roman" w:hAnsi="Times New Roman" w:cs="Times New Roman"/>
            <w:sz w:val="28"/>
            <w:szCs w:val="28"/>
          </w:rPr>
          <w:t>2015 г</w:t>
        </w:r>
      </w:smartTag>
      <w:r w:rsidRPr="002E7048">
        <w:rPr>
          <w:rFonts w:ascii="Times New Roman" w:hAnsi="Times New Roman" w:cs="Times New Roman"/>
          <w:sz w:val="28"/>
          <w:szCs w:val="28"/>
        </w:rPr>
        <w:t>. –     1 567,1  тыс. рублей;</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6 г"/>
        </w:smartTagPr>
        <w:r w:rsidRPr="002E7048">
          <w:rPr>
            <w:rFonts w:ascii="Times New Roman" w:hAnsi="Times New Roman" w:cs="Times New Roman"/>
            <w:sz w:val="28"/>
            <w:szCs w:val="28"/>
          </w:rPr>
          <w:t>2016 г</w:t>
        </w:r>
      </w:smartTag>
      <w:r w:rsidRPr="002E7048">
        <w:rPr>
          <w:rFonts w:ascii="Times New Roman" w:hAnsi="Times New Roman" w:cs="Times New Roman"/>
          <w:sz w:val="28"/>
          <w:szCs w:val="28"/>
        </w:rPr>
        <w:t>. –        796,7   тыс. рублей;</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7 г"/>
        </w:smartTagPr>
        <w:r w:rsidRPr="002E7048">
          <w:rPr>
            <w:rFonts w:ascii="Times New Roman" w:hAnsi="Times New Roman" w:cs="Times New Roman"/>
            <w:sz w:val="28"/>
            <w:szCs w:val="28"/>
          </w:rPr>
          <w:t>2017 г</w:t>
        </w:r>
      </w:smartTag>
      <w:r w:rsidRPr="002E7048">
        <w:rPr>
          <w:rFonts w:ascii="Times New Roman" w:hAnsi="Times New Roman" w:cs="Times New Roman"/>
          <w:sz w:val="28"/>
          <w:szCs w:val="28"/>
        </w:rPr>
        <w:t>. –   10 971,4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2018 г. –           0,0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2019 г. –           0,0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2020 г. –           0,0   тыс. рублей;</w:t>
      </w:r>
    </w:p>
    <w:p w:rsidR="00A67F13" w:rsidRPr="002E7048" w:rsidRDefault="00A67F13" w:rsidP="002E7048">
      <w:pPr>
        <w:pStyle w:val="ConsPlusNormal"/>
        <w:ind w:firstLine="709"/>
        <w:jc w:val="both"/>
        <w:rPr>
          <w:ins w:id="19" w:author="Чернова Ирина Ивановна" w:date="2014-09-15T14:58:00Z"/>
          <w:rFonts w:ascii="Times New Roman" w:hAnsi="Times New Roman" w:cs="Times New Roman"/>
          <w:sz w:val="28"/>
          <w:szCs w:val="28"/>
        </w:rPr>
      </w:pPr>
      <w:r w:rsidRPr="002E7048">
        <w:rPr>
          <w:rFonts w:ascii="Times New Roman" w:hAnsi="Times New Roman" w:cs="Times New Roman"/>
          <w:sz w:val="28"/>
          <w:szCs w:val="28"/>
        </w:rPr>
        <w:t>за счет средств федерального бюджета:</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5 г"/>
        </w:smartTagPr>
        <w:r w:rsidRPr="002E7048">
          <w:rPr>
            <w:rFonts w:ascii="Times New Roman" w:hAnsi="Times New Roman" w:cs="Times New Roman"/>
            <w:sz w:val="28"/>
            <w:szCs w:val="28"/>
          </w:rPr>
          <w:t>2015 г</w:t>
        </w:r>
      </w:smartTag>
      <w:r w:rsidRPr="002E7048">
        <w:rPr>
          <w:rFonts w:ascii="Times New Roman" w:hAnsi="Times New Roman" w:cs="Times New Roman"/>
          <w:sz w:val="28"/>
          <w:szCs w:val="28"/>
        </w:rPr>
        <w:t>. –       275,9   тыс. рублей;</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6 г"/>
        </w:smartTagPr>
        <w:r w:rsidRPr="002E7048">
          <w:rPr>
            <w:rFonts w:ascii="Times New Roman" w:hAnsi="Times New Roman" w:cs="Times New Roman"/>
            <w:sz w:val="28"/>
            <w:szCs w:val="28"/>
          </w:rPr>
          <w:t>2016 г</w:t>
        </w:r>
      </w:smartTag>
      <w:r w:rsidRPr="002E7048">
        <w:rPr>
          <w:rFonts w:ascii="Times New Roman" w:hAnsi="Times New Roman" w:cs="Times New Roman"/>
          <w:sz w:val="28"/>
          <w:szCs w:val="28"/>
        </w:rPr>
        <w:t>. –       127,3   тыс. рублей;</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7 г"/>
        </w:smartTagPr>
        <w:r w:rsidRPr="002E7048">
          <w:rPr>
            <w:rFonts w:ascii="Times New Roman" w:hAnsi="Times New Roman" w:cs="Times New Roman"/>
            <w:sz w:val="28"/>
            <w:szCs w:val="28"/>
          </w:rPr>
          <w:t>2017 г</w:t>
        </w:r>
      </w:smartTag>
      <w:r w:rsidRPr="002E7048">
        <w:rPr>
          <w:rFonts w:ascii="Times New Roman" w:hAnsi="Times New Roman" w:cs="Times New Roman"/>
          <w:sz w:val="28"/>
          <w:szCs w:val="28"/>
        </w:rPr>
        <w:t>. –       497,6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2018 г. –           0,0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2019 г. –           0,0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2020 г. –           0,0   тыс. рублей;</w:t>
      </w:r>
    </w:p>
    <w:p w:rsidR="00A67F13" w:rsidRPr="002E7048" w:rsidRDefault="00A67F13" w:rsidP="002E7048">
      <w:pPr>
        <w:pStyle w:val="ConsPlusNormal"/>
        <w:ind w:firstLine="709"/>
        <w:jc w:val="both"/>
        <w:rPr>
          <w:ins w:id="20" w:author="Чернова Ирина Ивановна" w:date="2014-09-15T14:58:00Z"/>
          <w:rFonts w:ascii="Times New Roman" w:hAnsi="Times New Roman" w:cs="Times New Roman"/>
          <w:sz w:val="28"/>
          <w:szCs w:val="28"/>
        </w:rPr>
      </w:pPr>
      <w:r w:rsidRPr="002E7048">
        <w:rPr>
          <w:rFonts w:ascii="Times New Roman" w:hAnsi="Times New Roman" w:cs="Times New Roman"/>
          <w:sz w:val="28"/>
          <w:szCs w:val="28"/>
        </w:rPr>
        <w:t>за счет средств от приносящей доход деятельности:</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5 г"/>
        </w:smartTagPr>
        <w:r w:rsidRPr="002E7048">
          <w:rPr>
            <w:rFonts w:ascii="Times New Roman" w:hAnsi="Times New Roman" w:cs="Times New Roman"/>
            <w:sz w:val="28"/>
            <w:szCs w:val="28"/>
          </w:rPr>
          <w:t>2015 г</w:t>
        </w:r>
      </w:smartTag>
      <w:r w:rsidRPr="002E7048">
        <w:rPr>
          <w:rFonts w:ascii="Times New Roman" w:hAnsi="Times New Roman" w:cs="Times New Roman"/>
          <w:sz w:val="28"/>
          <w:szCs w:val="28"/>
        </w:rPr>
        <w:t>. –       400,0   тыс. рублей;</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6 г"/>
        </w:smartTagPr>
        <w:r w:rsidRPr="002E7048">
          <w:rPr>
            <w:rFonts w:ascii="Times New Roman" w:hAnsi="Times New Roman" w:cs="Times New Roman"/>
            <w:sz w:val="28"/>
            <w:szCs w:val="28"/>
          </w:rPr>
          <w:t>2016 г</w:t>
        </w:r>
      </w:smartTag>
      <w:r w:rsidRPr="002E7048">
        <w:rPr>
          <w:rFonts w:ascii="Times New Roman" w:hAnsi="Times New Roman" w:cs="Times New Roman"/>
          <w:sz w:val="28"/>
          <w:szCs w:val="28"/>
        </w:rPr>
        <w:t>. –       300,0   тыс. рублей;</w:t>
      </w:r>
    </w:p>
    <w:p w:rsidR="00A67F13" w:rsidRPr="002E7048" w:rsidRDefault="00A67F13" w:rsidP="002E7048">
      <w:pPr>
        <w:pStyle w:val="ConsPlusNormal"/>
        <w:ind w:firstLine="709"/>
        <w:jc w:val="both"/>
        <w:rPr>
          <w:rFonts w:ascii="Times New Roman" w:hAnsi="Times New Roman" w:cs="Times New Roman"/>
          <w:sz w:val="28"/>
          <w:szCs w:val="28"/>
        </w:rPr>
      </w:pPr>
      <w:smartTag w:uri="urn:schemas-microsoft-com:office:smarttags" w:element="metricconverter">
        <w:smartTagPr>
          <w:attr w:name="ProductID" w:val="2017 г"/>
        </w:smartTagPr>
        <w:r w:rsidRPr="002E7048">
          <w:rPr>
            <w:rFonts w:ascii="Times New Roman" w:hAnsi="Times New Roman" w:cs="Times New Roman"/>
            <w:sz w:val="28"/>
            <w:szCs w:val="28"/>
          </w:rPr>
          <w:t>2017 г</w:t>
        </w:r>
      </w:smartTag>
      <w:r w:rsidRPr="002E7048">
        <w:rPr>
          <w:rFonts w:ascii="Times New Roman" w:hAnsi="Times New Roman" w:cs="Times New Roman"/>
          <w:sz w:val="28"/>
          <w:szCs w:val="28"/>
        </w:rPr>
        <w:t>. –           0,0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2018 г. –           0,0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2019 г. –           0,0   тыс. рублей;</w:t>
      </w:r>
    </w:p>
    <w:p w:rsidR="00A67F13" w:rsidRPr="002E7048" w:rsidRDefault="00A67F13" w:rsidP="00A41F3F">
      <w:pPr>
        <w:pStyle w:val="ConsPlusNormal"/>
        <w:widowControl/>
        <w:numPr>
          <w:ilvl w:val="0"/>
          <w:numId w:val="58"/>
        </w:numPr>
        <w:suppressAutoHyphens w:val="0"/>
        <w:autoSpaceDN w:val="0"/>
        <w:adjustRightInd w:val="0"/>
        <w:ind w:left="0"/>
        <w:jc w:val="both"/>
        <w:rPr>
          <w:rFonts w:ascii="Times New Roman" w:hAnsi="Times New Roman" w:cs="Times New Roman"/>
          <w:sz w:val="28"/>
          <w:szCs w:val="28"/>
        </w:rPr>
      </w:pPr>
      <w:r w:rsidRPr="002E7048">
        <w:rPr>
          <w:rFonts w:ascii="Times New Roman" w:hAnsi="Times New Roman" w:cs="Times New Roman"/>
          <w:sz w:val="28"/>
          <w:szCs w:val="28"/>
        </w:rPr>
        <w:t xml:space="preserve"> г. –           0,0   тыс. рублей;</w:t>
      </w:r>
    </w:p>
    <w:p w:rsidR="00A67F13" w:rsidRPr="002E7048" w:rsidRDefault="00A67F13" w:rsidP="002E7048">
      <w:pPr>
        <w:pStyle w:val="ConsPlusNormal"/>
        <w:ind w:firstLine="709"/>
        <w:jc w:val="both"/>
        <w:rPr>
          <w:rFonts w:ascii="Times New Roman" w:hAnsi="Times New Roman" w:cs="Times New Roman"/>
          <w:sz w:val="28"/>
          <w:szCs w:val="28"/>
        </w:rPr>
      </w:pPr>
      <w:r w:rsidRPr="002E7048">
        <w:rPr>
          <w:rFonts w:ascii="Times New Roman" w:hAnsi="Times New Roman" w:cs="Times New Roman"/>
          <w:sz w:val="28"/>
          <w:szCs w:val="28"/>
        </w:rPr>
        <w:t>Ресурсное обеспечение Программы на 2015-2019 гг. по источникам финансирова</w:t>
      </w:r>
      <w:r w:rsidRPr="002E7048">
        <w:rPr>
          <w:rFonts w:ascii="Times New Roman" w:hAnsi="Times New Roman" w:cs="Times New Roman"/>
          <w:sz w:val="28"/>
          <w:szCs w:val="28"/>
        </w:rPr>
        <w:softHyphen/>
        <w:t xml:space="preserve">ния представлено в </w:t>
      </w:r>
      <w:hyperlink w:anchor="Par3168" w:tooltip="Ссылка на текущий документ" w:history="1">
        <w:r w:rsidRPr="002E7048">
          <w:rPr>
            <w:rFonts w:ascii="Times New Roman" w:hAnsi="Times New Roman" w:cs="Times New Roman"/>
            <w:color w:val="000000"/>
            <w:sz w:val="28"/>
            <w:szCs w:val="28"/>
          </w:rPr>
          <w:t>таблицах</w:t>
        </w:r>
        <w:r w:rsidRPr="002E7048">
          <w:rPr>
            <w:rFonts w:ascii="Times New Roman" w:hAnsi="Times New Roman" w:cs="Times New Roman"/>
            <w:color w:val="0000FF"/>
            <w:sz w:val="28"/>
            <w:szCs w:val="28"/>
          </w:rPr>
          <w:t xml:space="preserve"> </w:t>
        </w:r>
      </w:hyperlink>
      <w:r w:rsidRPr="002E7048">
        <w:rPr>
          <w:rFonts w:ascii="Times New Roman" w:hAnsi="Times New Roman" w:cs="Times New Roman"/>
          <w:sz w:val="28"/>
          <w:szCs w:val="28"/>
        </w:rPr>
        <w:t xml:space="preserve">5 и </w:t>
      </w:r>
      <w:hyperlink w:anchor="Par3442" w:tooltip="Ссылка на текущий документ" w:history="1">
        <w:r w:rsidRPr="002E7048">
          <w:rPr>
            <w:rFonts w:ascii="Times New Roman" w:hAnsi="Times New Roman" w:cs="Times New Roman"/>
            <w:color w:val="000000"/>
            <w:sz w:val="28"/>
            <w:szCs w:val="28"/>
          </w:rPr>
          <w:t>6</w:t>
        </w:r>
      </w:hyperlink>
      <w:r w:rsidRPr="002E7048">
        <w:rPr>
          <w:rFonts w:ascii="Times New Roman" w:hAnsi="Times New Roman" w:cs="Times New Roman"/>
          <w:sz w:val="28"/>
          <w:szCs w:val="28"/>
        </w:rPr>
        <w:t xml:space="preserve"> приложения к Программе.</w:t>
      </w:r>
    </w:p>
    <w:p w:rsidR="00A67F13" w:rsidRPr="002E7048" w:rsidRDefault="000E4DA4" w:rsidP="002E7048">
      <w:pPr>
        <w:pStyle w:val="ConsPlusNormal"/>
        <w:ind w:firstLine="709"/>
        <w:jc w:val="both"/>
        <w:rPr>
          <w:rFonts w:ascii="Times New Roman" w:hAnsi="Times New Roman" w:cs="Times New Roman"/>
          <w:sz w:val="28"/>
          <w:szCs w:val="28"/>
        </w:rPr>
      </w:pPr>
      <w:hyperlink w:anchor="Par4284" w:tooltip="Ссылка на текущий документ" w:history="1">
        <w:r w:rsidR="00A67F13" w:rsidRPr="002E7048">
          <w:rPr>
            <w:rFonts w:ascii="Times New Roman" w:hAnsi="Times New Roman" w:cs="Times New Roman"/>
            <w:color w:val="000000"/>
            <w:sz w:val="28"/>
            <w:szCs w:val="28"/>
          </w:rPr>
          <w:t>Прогноз</w:t>
        </w:r>
      </w:hyperlink>
      <w:r w:rsidR="00A67F13" w:rsidRPr="002E7048">
        <w:rPr>
          <w:rFonts w:ascii="Times New Roman" w:hAnsi="Times New Roman" w:cs="Times New Roman"/>
          <w:sz w:val="28"/>
          <w:szCs w:val="28"/>
        </w:rPr>
        <w:t xml:space="preserve"> сводных показателей муниципальных заданий на оказание муниципальных ус</w:t>
      </w:r>
      <w:r w:rsidR="00A67F13" w:rsidRPr="002E7048">
        <w:rPr>
          <w:rFonts w:ascii="Times New Roman" w:hAnsi="Times New Roman" w:cs="Times New Roman"/>
          <w:sz w:val="28"/>
          <w:szCs w:val="28"/>
        </w:rPr>
        <w:softHyphen/>
        <w:t>луг (работ) муниципальной программы представлен в таблице 4 приложения к Про</w:t>
      </w:r>
      <w:r w:rsidR="00A67F13" w:rsidRPr="002E7048">
        <w:rPr>
          <w:rFonts w:ascii="Times New Roman" w:hAnsi="Times New Roman" w:cs="Times New Roman"/>
          <w:sz w:val="28"/>
          <w:szCs w:val="28"/>
        </w:rPr>
        <w:softHyphen/>
        <w:t>грамме.».</w:t>
      </w:r>
    </w:p>
    <w:p w:rsidR="00A67F13" w:rsidRPr="002E7048" w:rsidRDefault="00A67F13" w:rsidP="00A41F3F">
      <w:pPr>
        <w:pStyle w:val="a7"/>
        <w:numPr>
          <w:ilvl w:val="0"/>
          <w:numId w:val="57"/>
        </w:numPr>
        <w:ind w:left="0" w:firstLine="709"/>
        <w:jc w:val="both"/>
        <w:rPr>
          <w:sz w:val="28"/>
          <w:szCs w:val="28"/>
        </w:rPr>
      </w:pPr>
      <w:r w:rsidRPr="002E7048">
        <w:rPr>
          <w:sz w:val="28"/>
          <w:szCs w:val="28"/>
        </w:rPr>
        <w:t>таблицу 2 приложения к Программе дополнить позицией:</w:t>
      </w:r>
    </w:p>
    <w:p w:rsidR="00A67F13" w:rsidRPr="002E7048" w:rsidRDefault="00A67F13" w:rsidP="002E7048">
      <w:pPr>
        <w:pStyle w:val="a7"/>
        <w:ind w:left="0" w:firstLine="709"/>
        <w:jc w:val="both"/>
        <w:rPr>
          <w:sz w:val="28"/>
          <w:szCs w:val="28"/>
        </w:rPr>
      </w:pPr>
      <w:r w:rsidRPr="002E7048">
        <w:rPr>
          <w:sz w:val="28"/>
          <w:szCs w:val="28"/>
        </w:rPr>
        <w:t>«</w:t>
      </w:r>
    </w:p>
    <w:tbl>
      <w:tblPr>
        <w:tblStyle w:val="a9"/>
        <w:tblW w:w="0" w:type="auto"/>
        <w:tblLook w:val="04A0"/>
      </w:tblPr>
      <w:tblGrid>
        <w:gridCol w:w="433"/>
        <w:gridCol w:w="1720"/>
        <w:gridCol w:w="1329"/>
        <w:gridCol w:w="759"/>
        <w:gridCol w:w="759"/>
        <w:gridCol w:w="2002"/>
        <w:gridCol w:w="1857"/>
        <w:gridCol w:w="1824"/>
      </w:tblGrid>
      <w:tr w:rsidR="00A67F13" w:rsidRPr="002E7048" w:rsidTr="00A67F13">
        <w:trPr>
          <w:trHeight w:val="5232"/>
        </w:trPr>
        <w:tc>
          <w:tcPr>
            <w:tcW w:w="460" w:type="dxa"/>
          </w:tcPr>
          <w:p w:rsidR="00A67F13" w:rsidRPr="002E7048" w:rsidRDefault="00A67F13" w:rsidP="002E7048">
            <w:pPr>
              <w:pStyle w:val="a7"/>
              <w:ind w:left="0"/>
              <w:jc w:val="both"/>
              <w:rPr>
                <w:sz w:val="28"/>
                <w:szCs w:val="28"/>
              </w:rPr>
            </w:pPr>
            <w:r w:rsidRPr="002E7048">
              <w:rPr>
                <w:sz w:val="28"/>
                <w:szCs w:val="28"/>
              </w:rPr>
              <w:lastRenderedPageBreak/>
              <w:t>14</w:t>
            </w:r>
          </w:p>
        </w:tc>
        <w:tc>
          <w:tcPr>
            <w:tcW w:w="1876" w:type="dxa"/>
          </w:tcPr>
          <w:p w:rsidR="00A67F13" w:rsidRPr="002E7048" w:rsidRDefault="00A67F13" w:rsidP="002E7048">
            <w:pPr>
              <w:pStyle w:val="a7"/>
              <w:ind w:left="0"/>
              <w:jc w:val="both"/>
              <w:rPr>
                <w:sz w:val="28"/>
                <w:szCs w:val="28"/>
              </w:rPr>
            </w:pPr>
            <w:r w:rsidRPr="002E7048">
              <w:rPr>
                <w:sz w:val="28"/>
                <w:szCs w:val="28"/>
              </w:rPr>
              <w:t>3.4. Обеспечение роста уровня оп</w:t>
            </w:r>
            <w:r w:rsidRPr="002E7048">
              <w:rPr>
                <w:sz w:val="28"/>
                <w:szCs w:val="28"/>
              </w:rPr>
              <w:softHyphen/>
              <w:t>латы труда работников муниципальных учреждений куль</w:t>
            </w:r>
            <w:r w:rsidRPr="002E7048">
              <w:rPr>
                <w:sz w:val="28"/>
                <w:szCs w:val="28"/>
              </w:rPr>
              <w:softHyphen/>
              <w:t>туры и искусства в Ижемском рай</w:t>
            </w:r>
            <w:r w:rsidRPr="002E7048">
              <w:rPr>
                <w:sz w:val="28"/>
                <w:szCs w:val="28"/>
              </w:rPr>
              <w:softHyphen/>
              <w:t>оне</w:t>
            </w:r>
          </w:p>
        </w:tc>
        <w:tc>
          <w:tcPr>
            <w:tcW w:w="1534" w:type="dxa"/>
          </w:tcPr>
          <w:p w:rsidR="00A67F13" w:rsidRPr="002E7048" w:rsidRDefault="00A67F13" w:rsidP="002E7048">
            <w:pPr>
              <w:pStyle w:val="a7"/>
              <w:ind w:left="0"/>
              <w:jc w:val="both"/>
              <w:rPr>
                <w:sz w:val="28"/>
                <w:szCs w:val="28"/>
              </w:rPr>
            </w:pPr>
            <w:r w:rsidRPr="002E7048">
              <w:rPr>
                <w:sz w:val="28"/>
                <w:szCs w:val="28"/>
              </w:rPr>
              <w:t>Управление культуры АМР «Ижем</w:t>
            </w:r>
            <w:r w:rsidRPr="002E7048">
              <w:rPr>
                <w:sz w:val="28"/>
                <w:szCs w:val="28"/>
              </w:rPr>
              <w:softHyphen/>
              <w:t>ский»</w:t>
            </w:r>
          </w:p>
        </w:tc>
        <w:tc>
          <w:tcPr>
            <w:tcW w:w="788" w:type="dxa"/>
          </w:tcPr>
          <w:p w:rsidR="00A67F13" w:rsidRPr="002E7048" w:rsidRDefault="00A67F13" w:rsidP="002E7048">
            <w:pPr>
              <w:pStyle w:val="a7"/>
              <w:ind w:left="0"/>
              <w:jc w:val="both"/>
              <w:rPr>
                <w:sz w:val="28"/>
                <w:szCs w:val="28"/>
              </w:rPr>
            </w:pPr>
            <w:r w:rsidRPr="002E7048">
              <w:rPr>
                <w:sz w:val="28"/>
                <w:szCs w:val="28"/>
              </w:rPr>
              <w:t>01.01.</w:t>
            </w:r>
          </w:p>
          <w:p w:rsidR="00A67F13" w:rsidRPr="002E7048" w:rsidRDefault="00A67F13" w:rsidP="002E7048">
            <w:pPr>
              <w:pStyle w:val="a7"/>
              <w:ind w:left="0"/>
              <w:jc w:val="both"/>
              <w:rPr>
                <w:sz w:val="28"/>
                <w:szCs w:val="28"/>
              </w:rPr>
            </w:pPr>
            <w:r w:rsidRPr="002E7048">
              <w:rPr>
                <w:sz w:val="28"/>
                <w:szCs w:val="28"/>
              </w:rPr>
              <w:t>2017</w:t>
            </w:r>
          </w:p>
        </w:tc>
        <w:tc>
          <w:tcPr>
            <w:tcW w:w="788" w:type="dxa"/>
          </w:tcPr>
          <w:p w:rsidR="00A67F13" w:rsidRPr="002E7048" w:rsidRDefault="00A67F13" w:rsidP="002E7048">
            <w:pPr>
              <w:pStyle w:val="a7"/>
              <w:ind w:left="0"/>
              <w:jc w:val="both"/>
              <w:rPr>
                <w:sz w:val="28"/>
                <w:szCs w:val="28"/>
              </w:rPr>
            </w:pPr>
            <w:r w:rsidRPr="002E7048">
              <w:rPr>
                <w:sz w:val="28"/>
                <w:szCs w:val="28"/>
              </w:rPr>
              <w:t>31.12. 2017</w:t>
            </w:r>
          </w:p>
        </w:tc>
        <w:tc>
          <w:tcPr>
            <w:tcW w:w="1979" w:type="dxa"/>
          </w:tcPr>
          <w:p w:rsidR="00A67F13" w:rsidRPr="002E7048" w:rsidRDefault="00A67F13" w:rsidP="002E7048">
            <w:pPr>
              <w:pStyle w:val="a7"/>
              <w:ind w:left="0"/>
              <w:jc w:val="both"/>
              <w:rPr>
                <w:sz w:val="28"/>
                <w:szCs w:val="28"/>
              </w:rPr>
            </w:pPr>
            <w:r w:rsidRPr="002E7048">
              <w:rPr>
                <w:sz w:val="28"/>
                <w:szCs w:val="28"/>
              </w:rPr>
              <w:t>Достигнуты индикативные значения показателей средней заработной платы работников культуры и педагогических работников дополнительного образования в соответствии с запланированными значениями</w:t>
            </w:r>
          </w:p>
        </w:tc>
        <w:tc>
          <w:tcPr>
            <w:tcW w:w="271" w:type="dxa"/>
          </w:tcPr>
          <w:p w:rsidR="00A67F13" w:rsidRPr="002E7048" w:rsidRDefault="00A67F13" w:rsidP="002E7048">
            <w:pPr>
              <w:pStyle w:val="a7"/>
              <w:ind w:left="0"/>
              <w:jc w:val="both"/>
              <w:rPr>
                <w:sz w:val="28"/>
                <w:szCs w:val="28"/>
              </w:rPr>
            </w:pPr>
            <w:r w:rsidRPr="002E7048">
              <w:rPr>
                <w:sz w:val="28"/>
                <w:szCs w:val="28"/>
              </w:rPr>
              <w:t>Индикативные значения показателей средней заработной платы работников культуры педагогических работников дополнительного образования достигнуты не в полном объеме от запланированных значений</w:t>
            </w:r>
          </w:p>
        </w:tc>
        <w:tc>
          <w:tcPr>
            <w:tcW w:w="1876" w:type="dxa"/>
          </w:tcPr>
          <w:p w:rsidR="00A67F13" w:rsidRPr="002E7048" w:rsidRDefault="00A67F13" w:rsidP="002E7048">
            <w:pPr>
              <w:pStyle w:val="a7"/>
              <w:ind w:left="0"/>
              <w:jc w:val="both"/>
              <w:rPr>
                <w:sz w:val="28"/>
                <w:szCs w:val="28"/>
              </w:rPr>
            </w:pPr>
            <w:r w:rsidRPr="002E7048">
              <w:rPr>
                <w:sz w:val="28"/>
                <w:szCs w:val="28"/>
              </w:rPr>
              <w:t>Размер среднемесячной заработной платы работников муниципальных учреждений культуры;</w:t>
            </w:r>
          </w:p>
          <w:p w:rsidR="00A67F13" w:rsidRPr="002E7048" w:rsidRDefault="00A67F13" w:rsidP="002E7048">
            <w:pPr>
              <w:pStyle w:val="a7"/>
              <w:ind w:left="0"/>
              <w:jc w:val="both"/>
              <w:rPr>
                <w:sz w:val="28"/>
                <w:szCs w:val="28"/>
              </w:rPr>
            </w:pPr>
            <w:r w:rsidRPr="002E7048">
              <w:rPr>
                <w:sz w:val="28"/>
                <w:szCs w:val="28"/>
              </w:rPr>
              <w:t>Размер среднемесячной заработной платы педагогических работников муниципальных учреждений дополнительного образования;</w:t>
            </w:r>
          </w:p>
        </w:tc>
      </w:tr>
    </w:tbl>
    <w:p w:rsidR="00A67F13" w:rsidRPr="002E7048" w:rsidRDefault="00A67F13" w:rsidP="002E7048">
      <w:pPr>
        <w:pStyle w:val="a7"/>
        <w:ind w:left="0" w:firstLine="709"/>
        <w:jc w:val="right"/>
        <w:rPr>
          <w:sz w:val="28"/>
          <w:szCs w:val="28"/>
        </w:rPr>
      </w:pPr>
      <w:r w:rsidRPr="002E7048">
        <w:rPr>
          <w:sz w:val="28"/>
          <w:szCs w:val="28"/>
        </w:rPr>
        <w:t>»;</w:t>
      </w:r>
    </w:p>
    <w:p w:rsidR="00A67F13" w:rsidRPr="002E7048" w:rsidRDefault="00A67F13" w:rsidP="00A41F3F">
      <w:pPr>
        <w:pStyle w:val="a7"/>
        <w:numPr>
          <w:ilvl w:val="0"/>
          <w:numId w:val="57"/>
        </w:numPr>
        <w:ind w:left="0" w:firstLine="709"/>
        <w:jc w:val="both"/>
        <w:rPr>
          <w:sz w:val="28"/>
          <w:szCs w:val="28"/>
        </w:rPr>
      </w:pPr>
      <w:r w:rsidRPr="002E7048">
        <w:rPr>
          <w:sz w:val="28"/>
          <w:szCs w:val="28"/>
        </w:rPr>
        <w:t>таблицы 1, 4, 5 и 6 приложения Программы изложить в редакции, согласно приложению к настоящему постановлению.</w:t>
      </w:r>
    </w:p>
    <w:p w:rsidR="00A67F13" w:rsidRPr="002E7048" w:rsidRDefault="00A67F13" w:rsidP="00A41F3F">
      <w:pPr>
        <w:pStyle w:val="a7"/>
        <w:numPr>
          <w:ilvl w:val="3"/>
          <w:numId w:val="56"/>
        </w:numPr>
        <w:ind w:left="0" w:firstLine="709"/>
        <w:jc w:val="both"/>
        <w:rPr>
          <w:sz w:val="28"/>
          <w:szCs w:val="28"/>
        </w:rPr>
      </w:pPr>
      <w:r w:rsidRPr="002E7048">
        <w:rPr>
          <w:sz w:val="28"/>
          <w:szCs w:val="28"/>
        </w:rPr>
        <w:t>Настоящее постановление вступает в силу со дня официального опубликования (обнародования).</w:t>
      </w:r>
    </w:p>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Руководитель администрации</w:t>
      </w:r>
    </w:p>
    <w:p w:rsidR="00A67F13"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муниципального район</w:t>
      </w:r>
      <w:r w:rsidR="002E7048">
        <w:rPr>
          <w:rFonts w:ascii="Times New Roman" w:hAnsi="Times New Roman"/>
          <w:sz w:val="28"/>
          <w:szCs w:val="28"/>
        </w:rPr>
        <w:t xml:space="preserve">а «Ижемский»  </w:t>
      </w:r>
      <w:r w:rsidRPr="002E7048">
        <w:rPr>
          <w:rFonts w:ascii="Times New Roman" w:hAnsi="Times New Roman"/>
          <w:sz w:val="28"/>
          <w:szCs w:val="28"/>
        </w:rPr>
        <w:t xml:space="preserve">                  </w:t>
      </w:r>
      <w:r w:rsidR="002E7048">
        <w:rPr>
          <w:rFonts w:ascii="Times New Roman" w:hAnsi="Times New Roman"/>
          <w:sz w:val="28"/>
          <w:szCs w:val="28"/>
        </w:rPr>
        <w:t xml:space="preserve">       </w:t>
      </w:r>
      <w:r w:rsidRPr="002E7048">
        <w:rPr>
          <w:rFonts w:ascii="Times New Roman" w:hAnsi="Times New Roman"/>
          <w:sz w:val="28"/>
          <w:szCs w:val="28"/>
        </w:rPr>
        <w:t xml:space="preserve">             Л.И. Терентьева</w:t>
      </w:r>
    </w:p>
    <w:p w:rsidR="002E7048" w:rsidRDefault="002E7048" w:rsidP="002E7048">
      <w:pPr>
        <w:widowControl w:val="0"/>
        <w:autoSpaceDE w:val="0"/>
        <w:autoSpaceDN w:val="0"/>
        <w:adjustRightInd w:val="0"/>
        <w:spacing w:after="0" w:line="240" w:lineRule="auto"/>
        <w:rPr>
          <w:rFonts w:ascii="Times New Roman" w:hAnsi="Times New Roman"/>
          <w:sz w:val="28"/>
          <w:szCs w:val="28"/>
        </w:rPr>
      </w:pPr>
    </w:p>
    <w:p w:rsidR="002E7048" w:rsidRDefault="002E7048" w:rsidP="002E7048">
      <w:pPr>
        <w:widowControl w:val="0"/>
        <w:autoSpaceDE w:val="0"/>
        <w:autoSpaceDN w:val="0"/>
        <w:adjustRightInd w:val="0"/>
        <w:spacing w:after="0" w:line="240" w:lineRule="auto"/>
        <w:rPr>
          <w:rFonts w:ascii="Times New Roman" w:hAnsi="Times New Roman"/>
          <w:sz w:val="28"/>
          <w:szCs w:val="28"/>
        </w:rPr>
      </w:pPr>
    </w:p>
    <w:p w:rsidR="002E7048" w:rsidRDefault="002E7048" w:rsidP="002E7048">
      <w:pPr>
        <w:widowControl w:val="0"/>
        <w:autoSpaceDE w:val="0"/>
        <w:autoSpaceDN w:val="0"/>
        <w:adjustRightInd w:val="0"/>
        <w:spacing w:after="0" w:line="240" w:lineRule="auto"/>
        <w:rPr>
          <w:rFonts w:ascii="Times New Roman" w:hAnsi="Times New Roman"/>
          <w:sz w:val="28"/>
          <w:szCs w:val="28"/>
        </w:rPr>
      </w:pPr>
    </w:p>
    <w:p w:rsidR="002E7048" w:rsidRDefault="002E7048" w:rsidP="002E7048">
      <w:pPr>
        <w:widowControl w:val="0"/>
        <w:autoSpaceDE w:val="0"/>
        <w:autoSpaceDN w:val="0"/>
        <w:adjustRightInd w:val="0"/>
        <w:spacing w:after="0" w:line="240" w:lineRule="auto"/>
        <w:rPr>
          <w:rFonts w:ascii="Times New Roman" w:hAnsi="Times New Roman"/>
          <w:sz w:val="28"/>
          <w:szCs w:val="28"/>
        </w:rPr>
      </w:pPr>
    </w:p>
    <w:p w:rsidR="002E7048" w:rsidRDefault="002E7048" w:rsidP="002E7048">
      <w:pPr>
        <w:widowControl w:val="0"/>
        <w:autoSpaceDE w:val="0"/>
        <w:autoSpaceDN w:val="0"/>
        <w:adjustRightInd w:val="0"/>
        <w:spacing w:after="0" w:line="240" w:lineRule="auto"/>
        <w:rPr>
          <w:rFonts w:ascii="Times New Roman" w:hAnsi="Times New Roman"/>
          <w:sz w:val="28"/>
          <w:szCs w:val="28"/>
        </w:rPr>
      </w:pPr>
    </w:p>
    <w:p w:rsidR="002E7048" w:rsidRDefault="002E7048" w:rsidP="002E7048">
      <w:pPr>
        <w:widowControl w:val="0"/>
        <w:autoSpaceDE w:val="0"/>
        <w:autoSpaceDN w:val="0"/>
        <w:adjustRightInd w:val="0"/>
        <w:spacing w:after="0" w:line="240" w:lineRule="auto"/>
        <w:rPr>
          <w:rFonts w:ascii="Times New Roman" w:hAnsi="Times New Roman"/>
          <w:sz w:val="28"/>
          <w:szCs w:val="28"/>
        </w:rPr>
      </w:pPr>
    </w:p>
    <w:p w:rsidR="002E7048" w:rsidRDefault="002E7048" w:rsidP="002E7048">
      <w:pPr>
        <w:widowControl w:val="0"/>
        <w:autoSpaceDE w:val="0"/>
        <w:autoSpaceDN w:val="0"/>
        <w:adjustRightInd w:val="0"/>
        <w:spacing w:after="0" w:line="240" w:lineRule="auto"/>
        <w:rPr>
          <w:rFonts w:ascii="Times New Roman" w:hAnsi="Times New Roman"/>
          <w:sz w:val="28"/>
          <w:szCs w:val="28"/>
        </w:rPr>
      </w:pPr>
    </w:p>
    <w:p w:rsidR="002E7048" w:rsidRDefault="002E7048" w:rsidP="002E7048">
      <w:pPr>
        <w:widowControl w:val="0"/>
        <w:autoSpaceDE w:val="0"/>
        <w:autoSpaceDN w:val="0"/>
        <w:adjustRightInd w:val="0"/>
        <w:spacing w:after="0" w:line="240" w:lineRule="auto"/>
        <w:rPr>
          <w:rFonts w:ascii="Times New Roman" w:hAnsi="Times New Roman"/>
          <w:sz w:val="28"/>
          <w:szCs w:val="28"/>
        </w:rPr>
      </w:pPr>
    </w:p>
    <w:p w:rsidR="002E7048" w:rsidRDefault="002E7048" w:rsidP="002E7048">
      <w:pPr>
        <w:widowControl w:val="0"/>
        <w:autoSpaceDE w:val="0"/>
        <w:autoSpaceDN w:val="0"/>
        <w:adjustRightInd w:val="0"/>
        <w:spacing w:after="0" w:line="240" w:lineRule="auto"/>
        <w:rPr>
          <w:rFonts w:ascii="Times New Roman" w:hAnsi="Times New Roman"/>
          <w:sz w:val="28"/>
          <w:szCs w:val="28"/>
        </w:rPr>
      </w:pPr>
    </w:p>
    <w:p w:rsidR="002E7048" w:rsidRDefault="002E7048" w:rsidP="002E7048">
      <w:pPr>
        <w:widowControl w:val="0"/>
        <w:autoSpaceDE w:val="0"/>
        <w:autoSpaceDN w:val="0"/>
        <w:adjustRightInd w:val="0"/>
        <w:spacing w:after="0" w:line="240" w:lineRule="auto"/>
        <w:rPr>
          <w:rFonts w:ascii="Times New Roman" w:hAnsi="Times New Roman"/>
          <w:sz w:val="28"/>
          <w:szCs w:val="28"/>
        </w:rPr>
        <w:sectPr w:rsidR="002E7048" w:rsidSect="00A67F13">
          <w:pgSz w:w="11907" w:h="16840" w:code="9"/>
          <w:pgMar w:top="720" w:right="720" w:bottom="720" w:left="720" w:header="720" w:footer="720" w:gutter="0"/>
          <w:cols w:space="720"/>
          <w:noEndnote/>
          <w:docGrid w:linePitch="299"/>
        </w:sectPr>
      </w:pPr>
    </w:p>
    <w:p w:rsidR="002E7048" w:rsidRDefault="002E7048" w:rsidP="002E7048">
      <w:pPr>
        <w:widowControl w:val="0"/>
        <w:autoSpaceDE w:val="0"/>
        <w:autoSpaceDN w:val="0"/>
        <w:adjustRightInd w:val="0"/>
        <w:spacing w:after="0" w:line="240" w:lineRule="auto"/>
        <w:rPr>
          <w:rFonts w:ascii="Times New Roman" w:hAnsi="Times New Roman"/>
          <w:sz w:val="28"/>
          <w:szCs w:val="28"/>
        </w:rPr>
      </w:pPr>
    </w:p>
    <w:p w:rsidR="002E7048" w:rsidRPr="002E7048" w:rsidRDefault="002E7048" w:rsidP="002E7048">
      <w:pPr>
        <w:widowControl w:val="0"/>
        <w:autoSpaceDE w:val="0"/>
        <w:autoSpaceDN w:val="0"/>
        <w:adjustRightInd w:val="0"/>
        <w:spacing w:after="0" w:line="240" w:lineRule="auto"/>
        <w:rPr>
          <w:rFonts w:ascii="Times New Roman" w:hAnsi="Times New Roman"/>
          <w:sz w:val="28"/>
          <w:szCs w:val="28"/>
        </w:rPr>
      </w:pPr>
    </w:p>
    <w:p w:rsidR="00A67F13" w:rsidRPr="002E7048" w:rsidRDefault="00A67F13" w:rsidP="002E7048">
      <w:pPr>
        <w:spacing w:after="0" w:line="240" w:lineRule="auto"/>
        <w:jc w:val="right"/>
        <w:rPr>
          <w:rFonts w:ascii="Times New Roman" w:hAnsi="Times New Roman"/>
          <w:sz w:val="28"/>
          <w:szCs w:val="28"/>
        </w:rPr>
      </w:pPr>
      <w:bookmarkStart w:id="21" w:name="Par1248"/>
      <w:bookmarkStart w:id="22" w:name="Par1328"/>
      <w:bookmarkStart w:id="23" w:name="Par1626"/>
      <w:bookmarkStart w:id="24" w:name="Par1841"/>
      <w:bookmarkStart w:id="25" w:name="Par2550"/>
      <w:bookmarkStart w:id="26" w:name="Par2023"/>
      <w:bookmarkStart w:id="27" w:name="OLE_LINK2"/>
      <w:bookmarkStart w:id="28" w:name="OLE_LINK1"/>
      <w:bookmarkEnd w:id="21"/>
      <w:bookmarkEnd w:id="22"/>
      <w:bookmarkEnd w:id="23"/>
      <w:bookmarkEnd w:id="24"/>
      <w:bookmarkEnd w:id="25"/>
      <w:bookmarkEnd w:id="26"/>
      <w:r w:rsidRPr="002E7048">
        <w:rPr>
          <w:rFonts w:ascii="Times New Roman" w:hAnsi="Times New Roman"/>
          <w:sz w:val="28"/>
          <w:szCs w:val="28"/>
        </w:rPr>
        <w:t xml:space="preserve">Приложение </w:t>
      </w:r>
    </w:p>
    <w:p w:rsidR="00A67F13" w:rsidRPr="002E7048" w:rsidRDefault="00A67F13" w:rsidP="002E7048">
      <w:pPr>
        <w:widowControl w:val="0"/>
        <w:suppressAutoHyphens/>
        <w:autoSpaceDE w:val="0"/>
        <w:autoSpaceDN w:val="0"/>
        <w:adjustRightInd w:val="0"/>
        <w:spacing w:after="0" w:line="240" w:lineRule="auto"/>
        <w:jc w:val="right"/>
        <w:rPr>
          <w:rFonts w:ascii="Times New Roman" w:hAnsi="Times New Roman"/>
          <w:sz w:val="28"/>
          <w:szCs w:val="28"/>
        </w:rPr>
      </w:pPr>
      <w:r w:rsidRPr="002E7048">
        <w:rPr>
          <w:rFonts w:ascii="Times New Roman" w:hAnsi="Times New Roman"/>
          <w:sz w:val="28"/>
          <w:szCs w:val="28"/>
        </w:rPr>
        <w:t xml:space="preserve">к постановлению администрации </w:t>
      </w:r>
    </w:p>
    <w:p w:rsidR="00A67F13" w:rsidRPr="002E7048" w:rsidRDefault="00A67F13" w:rsidP="002E7048">
      <w:pPr>
        <w:widowControl w:val="0"/>
        <w:suppressAutoHyphens/>
        <w:autoSpaceDE w:val="0"/>
        <w:autoSpaceDN w:val="0"/>
        <w:adjustRightInd w:val="0"/>
        <w:spacing w:after="0" w:line="240" w:lineRule="auto"/>
        <w:jc w:val="right"/>
        <w:rPr>
          <w:rFonts w:ascii="Times New Roman" w:hAnsi="Times New Roman"/>
          <w:sz w:val="28"/>
          <w:szCs w:val="28"/>
        </w:rPr>
      </w:pPr>
      <w:r w:rsidRPr="002E7048">
        <w:rPr>
          <w:rFonts w:ascii="Times New Roman" w:hAnsi="Times New Roman"/>
          <w:sz w:val="28"/>
          <w:szCs w:val="28"/>
        </w:rPr>
        <w:t>муниципального района «Ижемский»</w:t>
      </w:r>
    </w:p>
    <w:p w:rsidR="00A67F13" w:rsidRPr="002E7048" w:rsidRDefault="00A67F13" w:rsidP="002E7048">
      <w:pPr>
        <w:widowControl w:val="0"/>
        <w:suppressAutoHyphens/>
        <w:autoSpaceDE w:val="0"/>
        <w:autoSpaceDN w:val="0"/>
        <w:adjustRightInd w:val="0"/>
        <w:spacing w:after="0" w:line="240" w:lineRule="auto"/>
        <w:jc w:val="right"/>
        <w:rPr>
          <w:rFonts w:ascii="Times New Roman" w:hAnsi="Times New Roman"/>
          <w:sz w:val="28"/>
          <w:szCs w:val="28"/>
        </w:rPr>
      </w:pPr>
      <w:r w:rsidRPr="002E7048">
        <w:rPr>
          <w:rFonts w:ascii="Times New Roman" w:hAnsi="Times New Roman"/>
          <w:sz w:val="28"/>
          <w:szCs w:val="28"/>
        </w:rPr>
        <w:t xml:space="preserve"> от 23 октября 2017 года № 882   </w:t>
      </w:r>
    </w:p>
    <w:p w:rsidR="00A67F13" w:rsidRPr="002E7048" w:rsidRDefault="00A67F13" w:rsidP="002E7048">
      <w:pPr>
        <w:widowControl w:val="0"/>
        <w:suppressAutoHyphens/>
        <w:autoSpaceDE w:val="0"/>
        <w:autoSpaceDN w:val="0"/>
        <w:adjustRightInd w:val="0"/>
        <w:spacing w:after="0" w:line="240" w:lineRule="auto"/>
        <w:jc w:val="right"/>
        <w:rPr>
          <w:rFonts w:ascii="Times New Roman" w:hAnsi="Times New Roman"/>
          <w:sz w:val="28"/>
          <w:szCs w:val="28"/>
        </w:rPr>
      </w:pPr>
      <w:r w:rsidRPr="002E7048">
        <w:rPr>
          <w:rFonts w:ascii="Times New Roman" w:hAnsi="Times New Roman"/>
          <w:sz w:val="28"/>
          <w:szCs w:val="28"/>
        </w:rPr>
        <w:t>«Таблица 1</w:t>
      </w:r>
    </w:p>
    <w:p w:rsidR="00A67F13" w:rsidRPr="002E7048" w:rsidRDefault="00A67F13" w:rsidP="002E7048">
      <w:pPr>
        <w:pStyle w:val="ConsPlusNormal"/>
        <w:jc w:val="center"/>
        <w:rPr>
          <w:rFonts w:ascii="Times New Roman" w:hAnsi="Times New Roman" w:cs="Times New Roman"/>
          <w:sz w:val="28"/>
          <w:szCs w:val="28"/>
        </w:rPr>
      </w:pPr>
      <w:bookmarkStart w:id="29" w:name="Par1250"/>
      <w:bookmarkEnd w:id="27"/>
      <w:bookmarkEnd w:id="29"/>
      <w:r w:rsidRPr="002E7048">
        <w:rPr>
          <w:rFonts w:ascii="Times New Roman" w:hAnsi="Times New Roman" w:cs="Times New Roman"/>
          <w:sz w:val="28"/>
          <w:szCs w:val="28"/>
        </w:rPr>
        <w:t>Сведения</w:t>
      </w:r>
    </w:p>
    <w:p w:rsidR="00A67F13" w:rsidRPr="002E7048" w:rsidRDefault="00A67F13" w:rsidP="002E7048">
      <w:pPr>
        <w:pStyle w:val="ConsPlusNormal"/>
        <w:jc w:val="center"/>
        <w:rPr>
          <w:rFonts w:ascii="Times New Roman" w:hAnsi="Times New Roman" w:cs="Times New Roman"/>
          <w:sz w:val="28"/>
          <w:szCs w:val="28"/>
        </w:rPr>
      </w:pPr>
      <w:r w:rsidRPr="002E7048">
        <w:rPr>
          <w:rFonts w:ascii="Times New Roman" w:hAnsi="Times New Roman" w:cs="Times New Roman"/>
          <w:sz w:val="28"/>
          <w:szCs w:val="28"/>
        </w:rPr>
        <w:t>о целевых показателях (индикаторах) муниципальной</w:t>
      </w:r>
    </w:p>
    <w:p w:rsidR="00A67F13" w:rsidRPr="002E7048" w:rsidRDefault="00A67F13" w:rsidP="002E7048">
      <w:pPr>
        <w:pStyle w:val="ConsPlusNormal"/>
        <w:jc w:val="center"/>
        <w:rPr>
          <w:rFonts w:ascii="Times New Roman" w:hAnsi="Times New Roman" w:cs="Times New Roman"/>
          <w:sz w:val="28"/>
          <w:szCs w:val="28"/>
        </w:rPr>
      </w:pPr>
      <w:r w:rsidRPr="002E7048">
        <w:rPr>
          <w:rFonts w:ascii="Times New Roman" w:hAnsi="Times New Roman" w:cs="Times New Roman"/>
          <w:sz w:val="28"/>
          <w:szCs w:val="28"/>
        </w:rPr>
        <w:t xml:space="preserve">программы МО МР «Ижемский» «Развитие и сохранение культуры»  и их значениях </w:t>
      </w:r>
    </w:p>
    <w:tbl>
      <w:tblPr>
        <w:tblW w:w="14639" w:type="dxa"/>
        <w:tblCellSpacing w:w="5" w:type="nil"/>
        <w:tblInd w:w="-67" w:type="dxa"/>
        <w:tblLayout w:type="fixed"/>
        <w:tblCellMar>
          <w:left w:w="75" w:type="dxa"/>
          <w:right w:w="75" w:type="dxa"/>
        </w:tblCellMar>
        <w:tblLook w:val="0000"/>
      </w:tblPr>
      <w:tblGrid>
        <w:gridCol w:w="587"/>
        <w:gridCol w:w="4697"/>
        <w:gridCol w:w="1175"/>
        <w:gridCol w:w="880"/>
        <w:gridCol w:w="33"/>
        <w:gridCol w:w="994"/>
        <w:gridCol w:w="1028"/>
        <w:gridCol w:w="1027"/>
        <w:gridCol w:w="1061"/>
        <w:gridCol w:w="993"/>
        <w:gridCol w:w="938"/>
        <w:gridCol w:w="54"/>
        <w:gridCol w:w="1172"/>
      </w:tblGrid>
      <w:tr w:rsidR="00A67F13" w:rsidRPr="002E7048" w:rsidTr="00A67F13">
        <w:trPr>
          <w:trHeight w:val="589"/>
          <w:tblCellSpacing w:w="5" w:type="nil"/>
        </w:trPr>
        <w:tc>
          <w:tcPr>
            <w:tcW w:w="587" w:type="dxa"/>
            <w:vMerge w:val="restart"/>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p>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 xml:space="preserve">№ </w:t>
            </w:r>
            <w:r w:rsidRPr="002E7048">
              <w:rPr>
                <w:rFonts w:ascii="Times New Roman" w:hAnsi="Times New Roman" w:cs="Times New Roman"/>
                <w:sz w:val="28"/>
                <w:szCs w:val="28"/>
              </w:rPr>
              <w:br/>
              <w:t>п/п</w:t>
            </w:r>
          </w:p>
        </w:tc>
        <w:tc>
          <w:tcPr>
            <w:tcW w:w="4697" w:type="dxa"/>
            <w:vMerge w:val="restart"/>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p>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Наименование</w:t>
            </w:r>
          </w:p>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целевого показателя</w:t>
            </w:r>
            <w:r w:rsidRPr="002E7048">
              <w:rPr>
                <w:rFonts w:ascii="Times New Roman" w:hAnsi="Times New Roman" w:cs="Times New Roman"/>
                <w:sz w:val="28"/>
                <w:szCs w:val="28"/>
              </w:rPr>
              <w:br/>
              <w:t xml:space="preserve">   (индикатора)  </w:t>
            </w:r>
          </w:p>
        </w:tc>
        <w:tc>
          <w:tcPr>
            <w:tcW w:w="1175" w:type="dxa"/>
            <w:vMerge w:val="restart"/>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p>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 xml:space="preserve">Ед.   </w:t>
            </w:r>
            <w:r w:rsidRPr="002E7048">
              <w:rPr>
                <w:rFonts w:ascii="Times New Roman" w:hAnsi="Times New Roman" w:cs="Times New Roman"/>
                <w:sz w:val="28"/>
                <w:szCs w:val="28"/>
              </w:rPr>
              <w:br/>
              <w:t>измере</w:t>
            </w:r>
            <w:r w:rsidRPr="002E7048">
              <w:rPr>
                <w:rFonts w:ascii="Times New Roman" w:hAnsi="Times New Roman" w:cs="Times New Roman"/>
                <w:sz w:val="28"/>
                <w:szCs w:val="28"/>
              </w:rPr>
              <w:softHyphen/>
              <w:t>ния</w:t>
            </w:r>
          </w:p>
        </w:tc>
        <w:tc>
          <w:tcPr>
            <w:tcW w:w="8180" w:type="dxa"/>
            <w:gridSpan w:val="10"/>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Значения целевых показателей (индикаторов)</w:t>
            </w:r>
          </w:p>
        </w:tc>
      </w:tr>
      <w:tr w:rsidR="00A67F13" w:rsidRPr="002E7048" w:rsidTr="00A67F13">
        <w:trPr>
          <w:trHeight w:val="454"/>
          <w:tblCellSpacing w:w="5" w:type="nil"/>
        </w:trPr>
        <w:tc>
          <w:tcPr>
            <w:tcW w:w="587" w:type="dxa"/>
            <w:vMerge/>
            <w:tcBorders>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p>
        </w:tc>
        <w:tc>
          <w:tcPr>
            <w:tcW w:w="4697" w:type="dxa"/>
            <w:vMerge/>
            <w:tcBorders>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p>
        </w:tc>
        <w:tc>
          <w:tcPr>
            <w:tcW w:w="1175" w:type="dxa"/>
            <w:vMerge/>
            <w:tcBorders>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p>
        </w:tc>
        <w:tc>
          <w:tcPr>
            <w:tcW w:w="913" w:type="dxa"/>
            <w:gridSpan w:val="2"/>
            <w:tcBorders>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smartTag w:uri="urn:schemas-microsoft-com:office:smarttags" w:element="metricconverter">
              <w:smartTagPr>
                <w:attr w:name="ProductID" w:val="2013 г"/>
              </w:smartTagPr>
              <w:r w:rsidRPr="002E7048">
                <w:rPr>
                  <w:rFonts w:ascii="Times New Roman" w:hAnsi="Times New Roman" w:cs="Times New Roman"/>
                  <w:sz w:val="28"/>
                  <w:szCs w:val="28"/>
                </w:rPr>
                <w:t>2013 г</w:t>
              </w:r>
            </w:smartTag>
          </w:p>
        </w:tc>
        <w:tc>
          <w:tcPr>
            <w:tcW w:w="994" w:type="dxa"/>
            <w:tcBorders>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smartTag w:uri="urn:schemas-microsoft-com:office:smarttags" w:element="metricconverter">
              <w:smartTagPr>
                <w:attr w:name="ProductID" w:val="2014 г"/>
              </w:smartTagPr>
              <w:r w:rsidRPr="002E7048">
                <w:rPr>
                  <w:rFonts w:ascii="Times New Roman" w:hAnsi="Times New Roman" w:cs="Times New Roman"/>
                  <w:sz w:val="28"/>
                  <w:szCs w:val="28"/>
                </w:rPr>
                <w:t>2014 г</w:t>
              </w:r>
            </w:smartTag>
          </w:p>
        </w:tc>
        <w:tc>
          <w:tcPr>
            <w:tcW w:w="1028" w:type="dxa"/>
            <w:tcBorders>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smartTag w:uri="urn:schemas-microsoft-com:office:smarttags" w:element="metricconverter">
              <w:smartTagPr>
                <w:attr w:name="ProductID" w:val="2015 г"/>
              </w:smartTagPr>
              <w:r w:rsidRPr="002E7048">
                <w:rPr>
                  <w:rFonts w:ascii="Times New Roman" w:hAnsi="Times New Roman" w:cs="Times New Roman"/>
                  <w:sz w:val="28"/>
                  <w:szCs w:val="28"/>
                </w:rPr>
                <w:t>2015 г</w:t>
              </w:r>
            </w:smartTag>
          </w:p>
        </w:tc>
        <w:tc>
          <w:tcPr>
            <w:tcW w:w="1027" w:type="dxa"/>
            <w:tcBorders>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smartTag w:uri="urn:schemas-microsoft-com:office:smarttags" w:element="metricconverter">
              <w:smartTagPr>
                <w:attr w:name="ProductID" w:val="2016 г"/>
              </w:smartTagPr>
              <w:r w:rsidRPr="002E7048">
                <w:rPr>
                  <w:rFonts w:ascii="Times New Roman" w:hAnsi="Times New Roman" w:cs="Times New Roman"/>
                  <w:sz w:val="28"/>
                  <w:szCs w:val="28"/>
                </w:rPr>
                <w:t>2016 г</w:t>
              </w:r>
            </w:smartTag>
          </w:p>
        </w:tc>
        <w:tc>
          <w:tcPr>
            <w:tcW w:w="1061" w:type="dxa"/>
            <w:tcBorders>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smartTag w:uri="urn:schemas-microsoft-com:office:smarttags" w:element="metricconverter">
              <w:smartTagPr>
                <w:attr w:name="ProductID" w:val="2017 г"/>
              </w:smartTagPr>
              <w:r w:rsidRPr="002E7048">
                <w:rPr>
                  <w:rFonts w:ascii="Times New Roman" w:hAnsi="Times New Roman" w:cs="Times New Roman"/>
                  <w:sz w:val="28"/>
                  <w:szCs w:val="28"/>
                </w:rPr>
                <w:t>2017 г</w:t>
              </w:r>
            </w:smartTag>
          </w:p>
        </w:tc>
        <w:tc>
          <w:tcPr>
            <w:tcW w:w="993" w:type="dxa"/>
            <w:tcBorders>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smartTag w:uri="urn:schemas-microsoft-com:office:smarttags" w:element="metricconverter">
              <w:smartTagPr>
                <w:attr w:name="ProductID" w:val="2018 г"/>
              </w:smartTagPr>
              <w:r w:rsidRPr="002E7048">
                <w:rPr>
                  <w:rFonts w:ascii="Times New Roman" w:hAnsi="Times New Roman" w:cs="Times New Roman"/>
                  <w:sz w:val="28"/>
                  <w:szCs w:val="28"/>
                </w:rPr>
                <w:t>2018 г</w:t>
              </w:r>
            </w:smartTag>
          </w:p>
        </w:tc>
        <w:tc>
          <w:tcPr>
            <w:tcW w:w="938" w:type="dxa"/>
            <w:tcBorders>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smartTag w:uri="urn:schemas-microsoft-com:office:smarttags" w:element="metricconverter">
              <w:smartTagPr>
                <w:attr w:name="ProductID" w:val="2019 г"/>
              </w:smartTagPr>
              <w:r w:rsidRPr="002E7048">
                <w:rPr>
                  <w:rFonts w:ascii="Times New Roman" w:hAnsi="Times New Roman" w:cs="Times New Roman"/>
                  <w:sz w:val="28"/>
                  <w:szCs w:val="28"/>
                </w:rPr>
                <w:t>2019 г</w:t>
              </w:r>
            </w:smartTag>
          </w:p>
        </w:tc>
        <w:tc>
          <w:tcPr>
            <w:tcW w:w="1226" w:type="dxa"/>
            <w:gridSpan w:val="2"/>
            <w:tcBorders>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smartTag w:uri="urn:schemas-microsoft-com:office:smarttags" w:element="metricconverter">
              <w:smartTagPr>
                <w:attr w:name="ProductID" w:val="2020 г"/>
              </w:smartTagPr>
              <w:r w:rsidRPr="002E7048">
                <w:rPr>
                  <w:rFonts w:ascii="Times New Roman" w:hAnsi="Times New Roman" w:cs="Times New Roman"/>
                  <w:sz w:val="28"/>
                  <w:szCs w:val="28"/>
                </w:rPr>
                <w:t>2020 г</w:t>
              </w:r>
            </w:smartTag>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2</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w:t>
            </w:r>
          </w:p>
        </w:tc>
        <w:tc>
          <w:tcPr>
            <w:tcW w:w="913"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4</w:t>
            </w:r>
          </w:p>
        </w:tc>
        <w:tc>
          <w:tcPr>
            <w:tcW w:w="994"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5</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7</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8</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9</w:t>
            </w:r>
          </w:p>
        </w:tc>
        <w:tc>
          <w:tcPr>
            <w:tcW w:w="93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10</w:t>
            </w:r>
          </w:p>
        </w:tc>
        <w:tc>
          <w:tcPr>
            <w:tcW w:w="1226"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11</w:t>
            </w:r>
          </w:p>
        </w:tc>
      </w:tr>
      <w:tr w:rsidR="00A67F13" w:rsidRPr="002E7048" w:rsidTr="00A67F13">
        <w:trPr>
          <w:trHeight w:val="245"/>
          <w:tblCellSpacing w:w="5" w:type="nil"/>
        </w:trPr>
        <w:tc>
          <w:tcPr>
            <w:tcW w:w="14639" w:type="dxa"/>
            <w:gridSpan w:val="13"/>
            <w:tcBorders>
              <w:top w:val="single" w:sz="4" w:space="0" w:color="auto"/>
              <w:left w:val="single" w:sz="4" w:space="0" w:color="auto"/>
              <w:bottom w:val="single" w:sz="4" w:space="0" w:color="auto"/>
              <w:right w:val="single" w:sz="4" w:space="0" w:color="auto"/>
            </w:tcBorders>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Муниципальная </w:t>
            </w:r>
            <w:hyperlink w:anchor="Par31" w:history="1">
              <w:r w:rsidRPr="002E7048">
                <w:rPr>
                  <w:rFonts w:ascii="Times New Roman" w:hAnsi="Times New Roman"/>
                  <w:sz w:val="28"/>
                  <w:szCs w:val="28"/>
                </w:rPr>
                <w:t>программа</w:t>
              </w:r>
            </w:hyperlink>
            <w:r w:rsidRPr="002E7048">
              <w:rPr>
                <w:rFonts w:ascii="Times New Roman" w:hAnsi="Times New Roman"/>
                <w:sz w:val="28"/>
                <w:szCs w:val="28"/>
              </w:rPr>
              <w:t xml:space="preserve"> муниципального района «Ижемский» «Развитие и сохранение культуры»</w:t>
            </w:r>
          </w:p>
        </w:tc>
      </w:tr>
      <w:tr w:rsidR="00A67F13" w:rsidRPr="002E7048" w:rsidTr="00A67F13">
        <w:trPr>
          <w:trHeight w:val="245"/>
          <w:tblCellSpacing w:w="5" w:type="nil"/>
        </w:trPr>
        <w:tc>
          <w:tcPr>
            <w:tcW w:w="14639" w:type="dxa"/>
            <w:gridSpan w:val="13"/>
            <w:tcBorders>
              <w:top w:val="single" w:sz="4" w:space="0" w:color="auto"/>
              <w:left w:val="single" w:sz="4" w:space="0" w:color="auto"/>
              <w:bottom w:val="single" w:sz="4" w:space="0" w:color="auto"/>
              <w:right w:val="single" w:sz="4" w:space="0" w:color="auto"/>
            </w:tcBorders>
          </w:tcPr>
          <w:p w:rsidR="00A67F13" w:rsidRPr="002E7048" w:rsidRDefault="00A67F13" w:rsidP="002E7048">
            <w:pPr>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Задача 1. «Обеспечение доступности объектов сферы культуры, сохранение и актуализация культурного наследия»</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a7"/>
              <w:autoSpaceDE w:val="0"/>
              <w:autoSpaceDN w:val="0"/>
              <w:adjustRightInd w:val="0"/>
              <w:ind w:left="0"/>
              <w:rPr>
                <w:sz w:val="28"/>
                <w:szCs w:val="28"/>
              </w:rPr>
            </w:pPr>
            <w:r w:rsidRPr="002E7048">
              <w:rPr>
                <w:sz w:val="28"/>
                <w:szCs w:val="28"/>
              </w:rPr>
              <w:t>Доля зданий и сооружений муниципальных учреждений сферы культуры, состояние ко</w:t>
            </w:r>
            <w:r w:rsidRPr="002E7048">
              <w:rPr>
                <w:sz w:val="28"/>
                <w:szCs w:val="28"/>
              </w:rPr>
              <w:softHyphen/>
              <w:t>торых является удовлетворительным, в об</w:t>
            </w:r>
            <w:r w:rsidRPr="002E7048">
              <w:rPr>
                <w:sz w:val="28"/>
                <w:szCs w:val="28"/>
              </w:rPr>
              <w:softHyphen/>
              <w:t>щем количестве зданий и сооружений сферы культуры</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процент</w:t>
            </w:r>
          </w:p>
        </w:tc>
        <w:tc>
          <w:tcPr>
            <w:tcW w:w="913"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73,3</w:t>
            </w:r>
          </w:p>
        </w:tc>
        <w:tc>
          <w:tcPr>
            <w:tcW w:w="994"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75,25</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77,20</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78,15</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79,15</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80,10</w:t>
            </w:r>
          </w:p>
        </w:tc>
        <w:tc>
          <w:tcPr>
            <w:tcW w:w="93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80,10</w:t>
            </w:r>
          </w:p>
        </w:tc>
        <w:tc>
          <w:tcPr>
            <w:tcW w:w="1226"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80,10</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2</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rPr>
                <w:rFonts w:ascii="Times New Roman" w:hAnsi="Times New Roman" w:cs="Times New Roman"/>
                <w:sz w:val="28"/>
                <w:szCs w:val="28"/>
              </w:rPr>
            </w:pPr>
            <w:r w:rsidRPr="002E7048">
              <w:rPr>
                <w:rFonts w:ascii="Times New Roman" w:hAnsi="Times New Roman" w:cs="Times New Roman"/>
                <w:sz w:val="28"/>
                <w:szCs w:val="28"/>
              </w:rPr>
              <w:t>Количество учреждений сферы культуры, получивших обновление материально – технического оснащения в рамках Про</w:t>
            </w:r>
            <w:r w:rsidRPr="002E7048">
              <w:rPr>
                <w:rFonts w:ascii="Times New Roman" w:hAnsi="Times New Roman" w:cs="Times New Roman"/>
                <w:sz w:val="28"/>
                <w:szCs w:val="28"/>
              </w:rPr>
              <w:softHyphen/>
              <w:t>граммы от общего количества учреждений сферы культуры</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процент</w:t>
            </w:r>
          </w:p>
        </w:tc>
        <w:tc>
          <w:tcPr>
            <w:tcW w:w="913"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39,0</w:t>
            </w:r>
          </w:p>
        </w:tc>
        <w:tc>
          <w:tcPr>
            <w:tcW w:w="994"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45,0</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48,0</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50,0</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51,8</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53,1</w:t>
            </w:r>
          </w:p>
        </w:tc>
        <w:tc>
          <w:tcPr>
            <w:tcW w:w="93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55,3</w:t>
            </w:r>
          </w:p>
        </w:tc>
        <w:tc>
          <w:tcPr>
            <w:tcW w:w="1226"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60,0</w:t>
            </w:r>
          </w:p>
        </w:tc>
      </w:tr>
      <w:tr w:rsidR="00A67F13" w:rsidRPr="002E7048" w:rsidTr="00A67F13">
        <w:trPr>
          <w:trHeight w:val="458"/>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lastRenderedPageBreak/>
              <w:t>3</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rPr>
                <w:rFonts w:ascii="Times New Roman" w:hAnsi="Times New Roman" w:cs="Times New Roman"/>
                <w:sz w:val="28"/>
                <w:szCs w:val="28"/>
              </w:rPr>
            </w:pPr>
            <w:r w:rsidRPr="002E7048">
              <w:rPr>
                <w:rFonts w:ascii="Times New Roman" w:hAnsi="Times New Roman" w:cs="Times New Roman"/>
                <w:sz w:val="28"/>
                <w:szCs w:val="28"/>
              </w:rPr>
              <w:t>Охват населения библиотечным обслужи</w:t>
            </w:r>
            <w:r w:rsidRPr="002E7048">
              <w:rPr>
                <w:rFonts w:ascii="Times New Roman" w:hAnsi="Times New Roman" w:cs="Times New Roman"/>
                <w:sz w:val="28"/>
                <w:szCs w:val="28"/>
              </w:rPr>
              <w:softHyphen/>
              <w:t>ванием</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процент</w:t>
            </w:r>
          </w:p>
        </w:tc>
        <w:tc>
          <w:tcPr>
            <w:tcW w:w="913"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63,51</w:t>
            </w:r>
          </w:p>
        </w:tc>
        <w:tc>
          <w:tcPr>
            <w:tcW w:w="994"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64,37</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65,49</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66,32</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67,16</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68,02</w:t>
            </w:r>
          </w:p>
        </w:tc>
        <w:tc>
          <w:tcPr>
            <w:tcW w:w="93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68,91</w:t>
            </w:r>
          </w:p>
        </w:tc>
        <w:tc>
          <w:tcPr>
            <w:tcW w:w="1226"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69,82</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4</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rPr>
                <w:rFonts w:ascii="Times New Roman" w:hAnsi="Times New Roman" w:cs="Times New Roman"/>
                <w:sz w:val="28"/>
                <w:szCs w:val="28"/>
              </w:rPr>
            </w:pPr>
            <w:r w:rsidRPr="002E7048">
              <w:rPr>
                <w:rFonts w:ascii="Times New Roman" w:hAnsi="Times New Roman" w:cs="Times New Roman"/>
                <w:sz w:val="28"/>
                <w:szCs w:val="28"/>
              </w:rPr>
              <w:t>Увеличение   посещаемости музейных уч</w:t>
            </w:r>
            <w:r w:rsidRPr="002E7048">
              <w:rPr>
                <w:rFonts w:ascii="Times New Roman" w:hAnsi="Times New Roman" w:cs="Times New Roman"/>
                <w:sz w:val="28"/>
                <w:szCs w:val="28"/>
              </w:rPr>
              <w:softHyphen/>
              <w:t>реждений</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посещений  на одного жителя в год</w:t>
            </w:r>
          </w:p>
        </w:tc>
        <w:tc>
          <w:tcPr>
            <w:tcW w:w="913"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0,21</w:t>
            </w:r>
          </w:p>
        </w:tc>
        <w:tc>
          <w:tcPr>
            <w:tcW w:w="994"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0,22</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0,22</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0,23</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0,23</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0,23</w:t>
            </w:r>
          </w:p>
        </w:tc>
        <w:tc>
          <w:tcPr>
            <w:tcW w:w="93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0,23</w:t>
            </w:r>
          </w:p>
        </w:tc>
        <w:tc>
          <w:tcPr>
            <w:tcW w:w="1226"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0,24</w:t>
            </w:r>
          </w:p>
        </w:tc>
      </w:tr>
      <w:tr w:rsidR="00A67F13" w:rsidRPr="002E7048" w:rsidTr="00A67F13">
        <w:trPr>
          <w:trHeight w:val="245"/>
          <w:tblCellSpacing w:w="5" w:type="nil"/>
        </w:trPr>
        <w:tc>
          <w:tcPr>
            <w:tcW w:w="14639" w:type="dxa"/>
            <w:gridSpan w:val="13"/>
            <w:tcBorders>
              <w:top w:val="single" w:sz="4" w:space="0" w:color="auto"/>
              <w:left w:val="single" w:sz="4" w:space="0" w:color="auto"/>
              <w:bottom w:val="single" w:sz="4" w:space="0" w:color="auto"/>
              <w:right w:val="single" w:sz="4" w:space="0" w:color="auto"/>
            </w:tcBorders>
          </w:tcPr>
          <w:p w:rsidR="00A67F13" w:rsidRPr="002E7048" w:rsidRDefault="000E4DA4" w:rsidP="002E7048">
            <w:pPr>
              <w:widowControl w:val="0"/>
              <w:autoSpaceDE w:val="0"/>
              <w:autoSpaceDN w:val="0"/>
              <w:adjustRightInd w:val="0"/>
              <w:spacing w:after="0" w:line="240" w:lineRule="auto"/>
              <w:jc w:val="center"/>
              <w:rPr>
                <w:rFonts w:ascii="Times New Roman" w:hAnsi="Times New Roman"/>
                <w:sz w:val="28"/>
                <w:szCs w:val="28"/>
              </w:rPr>
            </w:pPr>
            <w:hyperlink w:anchor="Par525" w:history="1">
              <w:r w:rsidR="00A67F13" w:rsidRPr="002E7048">
                <w:rPr>
                  <w:rFonts w:ascii="Times New Roman" w:hAnsi="Times New Roman"/>
                  <w:sz w:val="28"/>
                  <w:szCs w:val="28"/>
                </w:rPr>
                <w:t>Задача</w:t>
              </w:r>
            </w:hyperlink>
            <w:r w:rsidR="00A67F13" w:rsidRPr="002E7048">
              <w:rPr>
                <w:rFonts w:ascii="Times New Roman" w:hAnsi="Times New Roman"/>
                <w:sz w:val="28"/>
                <w:szCs w:val="28"/>
              </w:rPr>
              <w:t xml:space="preserve"> 2. «Формирование благоприятных условий реализации, воспроизводства и развития </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творческого потенциала населения Ижемского района»</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5</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a7"/>
              <w:widowControl w:val="0"/>
              <w:ind w:left="0"/>
              <w:rPr>
                <w:sz w:val="28"/>
                <w:szCs w:val="28"/>
              </w:rPr>
            </w:pPr>
            <w:r w:rsidRPr="002E7048">
              <w:rPr>
                <w:sz w:val="28"/>
                <w:szCs w:val="28"/>
              </w:rPr>
              <w:t>Посещаемость платных мероприятий учре</w:t>
            </w:r>
            <w:r w:rsidRPr="002E7048">
              <w:rPr>
                <w:sz w:val="28"/>
                <w:szCs w:val="28"/>
              </w:rPr>
              <w:softHyphen/>
              <w:t>ждений культурно-досугового типа на од</w:t>
            </w:r>
            <w:r w:rsidRPr="002E7048">
              <w:rPr>
                <w:sz w:val="28"/>
                <w:szCs w:val="28"/>
              </w:rPr>
              <w:softHyphen/>
              <w:t>ного жителя в год</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процент</w:t>
            </w:r>
          </w:p>
        </w:tc>
        <w:tc>
          <w:tcPr>
            <w:tcW w:w="913"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3,45</w:t>
            </w:r>
          </w:p>
        </w:tc>
        <w:tc>
          <w:tcPr>
            <w:tcW w:w="994"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3,59</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3,74</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3,91</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93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226"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a7"/>
              <w:widowControl w:val="0"/>
              <w:ind w:left="0"/>
              <w:rPr>
                <w:sz w:val="28"/>
                <w:szCs w:val="28"/>
              </w:rPr>
            </w:pPr>
            <w:r w:rsidRPr="002E7048">
              <w:rPr>
                <w:sz w:val="28"/>
                <w:szCs w:val="28"/>
              </w:rPr>
              <w:t>Рост посещений учреждений культуры населением Ижемского района к уровню 2014 года</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процент</w:t>
            </w:r>
          </w:p>
        </w:tc>
        <w:tc>
          <w:tcPr>
            <w:tcW w:w="913"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994"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1,1</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2,2</w:t>
            </w:r>
          </w:p>
        </w:tc>
        <w:tc>
          <w:tcPr>
            <w:tcW w:w="93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3,6</w:t>
            </w:r>
          </w:p>
        </w:tc>
        <w:tc>
          <w:tcPr>
            <w:tcW w:w="1226"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4,1</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7</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a7"/>
              <w:autoSpaceDE w:val="0"/>
              <w:autoSpaceDN w:val="0"/>
              <w:adjustRightInd w:val="0"/>
              <w:ind w:left="0"/>
              <w:rPr>
                <w:sz w:val="28"/>
                <w:szCs w:val="28"/>
              </w:rPr>
            </w:pPr>
            <w:r w:rsidRPr="002E7048">
              <w:rPr>
                <w:sz w:val="28"/>
                <w:szCs w:val="28"/>
              </w:rPr>
              <w:t>Количество специалистов муниципальных учреждений сферы культуры, повысивших квалификацию, прошедших переподго</w:t>
            </w:r>
            <w:r w:rsidRPr="002E7048">
              <w:rPr>
                <w:sz w:val="28"/>
                <w:szCs w:val="28"/>
              </w:rPr>
              <w:softHyphen/>
              <w:t>товку в рамках Программы в год</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человек</w:t>
            </w:r>
          </w:p>
        </w:tc>
        <w:tc>
          <w:tcPr>
            <w:tcW w:w="913"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10</w:t>
            </w:r>
          </w:p>
        </w:tc>
        <w:tc>
          <w:tcPr>
            <w:tcW w:w="994"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12</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15</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18</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21</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23</w:t>
            </w:r>
          </w:p>
        </w:tc>
        <w:tc>
          <w:tcPr>
            <w:tcW w:w="93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25</w:t>
            </w:r>
          </w:p>
        </w:tc>
        <w:tc>
          <w:tcPr>
            <w:tcW w:w="1226"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27</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8</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a7"/>
              <w:autoSpaceDE w:val="0"/>
              <w:autoSpaceDN w:val="0"/>
              <w:adjustRightInd w:val="0"/>
              <w:ind w:left="0"/>
              <w:rPr>
                <w:sz w:val="28"/>
                <w:szCs w:val="28"/>
              </w:rPr>
            </w:pPr>
            <w:r w:rsidRPr="002E7048">
              <w:rPr>
                <w:sz w:val="28"/>
                <w:szCs w:val="28"/>
              </w:rPr>
              <w:t>Доля обучающихся, принявших участие в смотрах, конкурсах, фестивалях и других мероприятиях</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процент</w:t>
            </w:r>
          </w:p>
        </w:tc>
        <w:tc>
          <w:tcPr>
            <w:tcW w:w="913"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34,30</w:t>
            </w:r>
          </w:p>
        </w:tc>
        <w:tc>
          <w:tcPr>
            <w:tcW w:w="994"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37,00</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37,50</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38,10</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93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226"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9</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a7"/>
              <w:autoSpaceDE w:val="0"/>
              <w:autoSpaceDN w:val="0"/>
              <w:adjustRightInd w:val="0"/>
              <w:ind w:left="0"/>
              <w:rPr>
                <w:sz w:val="28"/>
                <w:szCs w:val="28"/>
              </w:rPr>
            </w:pPr>
            <w:r w:rsidRPr="002E7048">
              <w:rPr>
                <w:sz w:val="28"/>
                <w:szCs w:val="28"/>
              </w:rPr>
              <w:t>Доля детей, привлекаемых к участию в творческих мероприятиях, от общего числа детей</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процент</w:t>
            </w:r>
          </w:p>
        </w:tc>
        <w:tc>
          <w:tcPr>
            <w:tcW w:w="913"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994"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2,5</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2,8</w:t>
            </w:r>
          </w:p>
        </w:tc>
        <w:tc>
          <w:tcPr>
            <w:tcW w:w="93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2,9</w:t>
            </w:r>
          </w:p>
        </w:tc>
        <w:tc>
          <w:tcPr>
            <w:tcW w:w="1226"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3,4</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10</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a7"/>
              <w:autoSpaceDE w:val="0"/>
              <w:autoSpaceDN w:val="0"/>
              <w:adjustRightInd w:val="0"/>
              <w:ind w:left="0"/>
              <w:rPr>
                <w:sz w:val="28"/>
                <w:szCs w:val="28"/>
              </w:rPr>
            </w:pPr>
            <w:r w:rsidRPr="002E7048">
              <w:rPr>
                <w:sz w:val="28"/>
                <w:szCs w:val="28"/>
              </w:rPr>
              <w:t xml:space="preserve">Уровень удовлетворенности населения Ижемского района </w:t>
            </w:r>
            <w:r w:rsidRPr="002E7048">
              <w:rPr>
                <w:sz w:val="28"/>
                <w:szCs w:val="28"/>
              </w:rPr>
              <w:lastRenderedPageBreak/>
              <w:t>качеством предоставления муниципальных услуг в сфере культуры</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lastRenderedPageBreak/>
              <w:t xml:space="preserve">процент от числа </w:t>
            </w:r>
            <w:r w:rsidRPr="002E7048">
              <w:rPr>
                <w:rFonts w:ascii="Times New Roman" w:hAnsi="Times New Roman" w:cs="Times New Roman"/>
                <w:sz w:val="28"/>
                <w:szCs w:val="28"/>
              </w:rPr>
              <w:lastRenderedPageBreak/>
              <w:t>опрошенных</w:t>
            </w:r>
          </w:p>
        </w:tc>
        <w:tc>
          <w:tcPr>
            <w:tcW w:w="913"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lastRenderedPageBreak/>
              <w:t>х</w:t>
            </w:r>
          </w:p>
        </w:tc>
        <w:tc>
          <w:tcPr>
            <w:tcW w:w="994"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46,7</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49,2</w:t>
            </w:r>
          </w:p>
        </w:tc>
        <w:tc>
          <w:tcPr>
            <w:tcW w:w="93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50,3</w:t>
            </w:r>
          </w:p>
        </w:tc>
        <w:tc>
          <w:tcPr>
            <w:tcW w:w="1226"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52,6</w:t>
            </w:r>
          </w:p>
        </w:tc>
      </w:tr>
      <w:tr w:rsidR="00A67F13" w:rsidRPr="002E7048" w:rsidTr="00A67F13">
        <w:trPr>
          <w:trHeight w:val="245"/>
          <w:tblCellSpacing w:w="5" w:type="nil"/>
        </w:trPr>
        <w:tc>
          <w:tcPr>
            <w:tcW w:w="14639" w:type="dxa"/>
            <w:gridSpan w:val="13"/>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lastRenderedPageBreak/>
              <w:t>Задача 3. «Обеспечение реализации муниципальной программы»</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11</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rPr>
                <w:rFonts w:ascii="Times New Roman" w:hAnsi="Times New Roman" w:cs="Times New Roman"/>
                <w:sz w:val="28"/>
                <w:szCs w:val="28"/>
              </w:rPr>
            </w:pPr>
            <w:r w:rsidRPr="002E7048">
              <w:rPr>
                <w:rFonts w:ascii="Times New Roman" w:hAnsi="Times New Roman" w:cs="Times New Roman"/>
                <w:sz w:val="28"/>
                <w:szCs w:val="28"/>
              </w:rPr>
              <w:t>Соотношение средней заработной платы работников муниципальных  учреждений культуры МР «Ижемский» к средней зара</w:t>
            </w:r>
            <w:r w:rsidRPr="002E7048">
              <w:rPr>
                <w:rFonts w:ascii="Times New Roman" w:hAnsi="Times New Roman" w:cs="Times New Roman"/>
                <w:sz w:val="28"/>
                <w:szCs w:val="28"/>
              </w:rPr>
              <w:softHyphen/>
              <w:t>ботной платы в Республике Коми</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процент</w:t>
            </w:r>
          </w:p>
        </w:tc>
        <w:tc>
          <w:tcPr>
            <w:tcW w:w="880"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53,8</w:t>
            </w:r>
          </w:p>
        </w:tc>
        <w:tc>
          <w:tcPr>
            <w:tcW w:w="1027"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60,7</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68,9</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77,0</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93,5</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93,5</w:t>
            </w:r>
          </w:p>
        </w:tc>
        <w:tc>
          <w:tcPr>
            <w:tcW w:w="992"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172"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12</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rPr>
                <w:rFonts w:ascii="Times New Roman" w:hAnsi="Times New Roman" w:cs="Times New Roman"/>
                <w:sz w:val="28"/>
                <w:szCs w:val="28"/>
              </w:rPr>
            </w:pPr>
            <w:r w:rsidRPr="002E7048">
              <w:rPr>
                <w:rFonts w:ascii="Times New Roman" w:hAnsi="Times New Roman" w:cs="Times New Roman"/>
                <w:sz w:val="28"/>
                <w:szCs w:val="28"/>
              </w:rPr>
              <w:t xml:space="preserve">Размер среднемесячной заработной платы работников муниципальных учреждений культуры </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рублей</w:t>
            </w:r>
          </w:p>
        </w:tc>
        <w:tc>
          <w:tcPr>
            <w:tcW w:w="880"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7"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32455</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36963</w:t>
            </w:r>
          </w:p>
        </w:tc>
        <w:tc>
          <w:tcPr>
            <w:tcW w:w="992"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172"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r>
      <w:tr w:rsidR="00A67F13" w:rsidRPr="002E7048" w:rsidTr="00A67F13">
        <w:trPr>
          <w:trHeight w:val="245"/>
          <w:tblCellSpacing w:w="5" w:type="nil"/>
        </w:trPr>
        <w:tc>
          <w:tcPr>
            <w:tcW w:w="58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13</w:t>
            </w:r>
          </w:p>
        </w:tc>
        <w:tc>
          <w:tcPr>
            <w:tcW w:w="469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rPr>
                <w:rFonts w:ascii="Times New Roman" w:hAnsi="Times New Roman" w:cs="Times New Roman"/>
                <w:sz w:val="28"/>
                <w:szCs w:val="28"/>
              </w:rPr>
            </w:pPr>
            <w:r w:rsidRPr="002E7048">
              <w:rPr>
                <w:rFonts w:ascii="Times New Roman" w:hAnsi="Times New Roman" w:cs="Times New Roman"/>
                <w:sz w:val="28"/>
                <w:szCs w:val="28"/>
              </w:rPr>
              <w:t>Размер среднемесячной заработной платы педагогических работников муниципальных учреждений дополнительного образования</w:t>
            </w:r>
          </w:p>
        </w:tc>
        <w:tc>
          <w:tcPr>
            <w:tcW w:w="1175"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рублей</w:t>
            </w:r>
          </w:p>
        </w:tc>
        <w:tc>
          <w:tcPr>
            <w:tcW w:w="880"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7"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8"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27"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061"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57575</w:t>
            </w:r>
          </w:p>
        </w:tc>
        <w:tc>
          <w:tcPr>
            <w:tcW w:w="993"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60605</w:t>
            </w:r>
          </w:p>
        </w:tc>
        <w:tc>
          <w:tcPr>
            <w:tcW w:w="992" w:type="dxa"/>
            <w:gridSpan w:val="2"/>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c>
          <w:tcPr>
            <w:tcW w:w="1172" w:type="dxa"/>
            <w:tcBorders>
              <w:top w:val="single" w:sz="4" w:space="0" w:color="auto"/>
              <w:left w:val="single" w:sz="4" w:space="0" w:color="auto"/>
              <w:bottom w:val="single" w:sz="4" w:space="0" w:color="auto"/>
              <w:right w:val="single" w:sz="4" w:space="0" w:color="auto"/>
            </w:tcBorders>
          </w:tcPr>
          <w:p w:rsidR="00A67F13" w:rsidRPr="002E7048" w:rsidRDefault="00A67F13" w:rsidP="002E7048">
            <w:pPr>
              <w:pStyle w:val="ConsPlusCell"/>
              <w:jc w:val="center"/>
              <w:rPr>
                <w:rFonts w:ascii="Times New Roman" w:hAnsi="Times New Roman" w:cs="Times New Roman"/>
                <w:sz w:val="28"/>
                <w:szCs w:val="28"/>
              </w:rPr>
            </w:pPr>
            <w:r w:rsidRPr="002E7048">
              <w:rPr>
                <w:rFonts w:ascii="Times New Roman" w:hAnsi="Times New Roman" w:cs="Times New Roman"/>
                <w:sz w:val="28"/>
                <w:szCs w:val="28"/>
              </w:rPr>
              <w:t>х</w:t>
            </w:r>
          </w:p>
        </w:tc>
      </w:tr>
      <w:bookmarkEnd w:id="28"/>
    </w:tbl>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2E7048" w:rsidRDefault="002E7048" w:rsidP="002E7048">
      <w:pPr>
        <w:spacing w:after="0" w:line="240" w:lineRule="auto"/>
        <w:jc w:val="right"/>
        <w:rPr>
          <w:rFonts w:ascii="Times New Roman" w:hAnsi="Times New Roman"/>
          <w:sz w:val="28"/>
          <w:szCs w:val="28"/>
        </w:rPr>
      </w:pPr>
    </w:p>
    <w:p w:rsidR="00A67F13" w:rsidRPr="002E7048" w:rsidRDefault="00A67F13" w:rsidP="002E7048">
      <w:pPr>
        <w:spacing w:after="0" w:line="240" w:lineRule="auto"/>
        <w:jc w:val="right"/>
        <w:rPr>
          <w:rFonts w:ascii="Times New Roman" w:hAnsi="Times New Roman"/>
          <w:sz w:val="28"/>
          <w:szCs w:val="28"/>
        </w:rPr>
      </w:pPr>
      <w:r w:rsidRPr="002E7048">
        <w:rPr>
          <w:rFonts w:ascii="Times New Roman" w:hAnsi="Times New Roman"/>
          <w:sz w:val="28"/>
          <w:szCs w:val="28"/>
        </w:rPr>
        <w:lastRenderedPageBreak/>
        <w:t xml:space="preserve">Приложение </w:t>
      </w:r>
    </w:p>
    <w:p w:rsidR="00A67F13" w:rsidRPr="002E7048" w:rsidRDefault="00A67F13" w:rsidP="002E7048">
      <w:pPr>
        <w:widowControl w:val="0"/>
        <w:suppressAutoHyphens/>
        <w:autoSpaceDE w:val="0"/>
        <w:autoSpaceDN w:val="0"/>
        <w:adjustRightInd w:val="0"/>
        <w:spacing w:after="0" w:line="240" w:lineRule="auto"/>
        <w:jc w:val="right"/>
        <w:rPr>
          <w:rFonts w:ascii="Times New Roman" w:hAnsi="Times New Roman"/>
          <w:sz w:val="28"/>
          <w:szCs w:val="28"/>
        </w:rPr>
      </w:pPr>
      <w:r w:rsidRPr="002E7048">
        <w:rPr>
          <w:rFonts w:ascii="Times New Roman" w:hAnsi="Times New Roman"/>
          <w:sz w:val="28"/>
          <w:szCs w:val="28"/>
        </w:rPr>
        <w:t xml:space="preserve">к постановлению администрации </w:t>
      </w:r>
    </w:p>
    <w:p w:rsidR="00A67F13" w:rsidRPr="002E7048" w:rsidRDefault="00A67F13" w:rsidP="002E7048">
      <w:pPr>
        <w:widowControl w:val="0"/>
        <w:suppressAutoHyphens/>
        <w:autoSpaceDE w:val="0"/>
        <w:autoSpaceDN w:val="0"/>
        <w:adjustRightInd w:val="0"/>
        <w:spacing w:after="0" w:line="240" w:lineRule="auto"/>
        <w:jc w:val="right"/>
        <w:rPr>
          <w:rFonts w:ascii="Times New Roman" w:hAnsi="Times New Roman"/>
          <w:sz w:val="28"/>
          <w:szCs w:val="28"/>
        </w:rPr>
      </w:pPr>
      <w:r w:rsidRPr="002E7048">
        <w:rPr>
          <w:rFonts w:ascii="Times New Roman" w:hAnsi="Times New Roman"/>
          <w:sz w:val="28"/>
          <w:szCs w:val="28"/>
        </w:rPr>
        <w:t>муниципального района «Ижемский»</w:t>
      </w:r>
    </w:p>
    <w:p w:rsidR="00A67F13" w:rsidRPr="002E7048" w:rsidRDefault="00A67F13" w:rsidP="002E7048">
      <w:pPr>
        <w:widowControl w:val="0"/>
        <w:suppressAutoHyphens/>
        <w:autoSpaceDE w:val="0"/>
        <w:autoSpaceDN w:val="0"/>
        <w:adjustRightInd w:val="0"/>
        <w:spacing w:after="0" w:line="240" w:lineRule="auto"/>
        <w:jc w:val="right"/>
        <w:rPr>
          <w:rFonts w:ascii="Times New Roman" w:hAnsi="Times New Roman"/>
          <w:sz w:val="28"/>
          <w:szCs w:val="28"/>
        </w:rPr>
      </w:pPr>
      <w:r w:rsidRPr="002E7048">
        <w:rPr>
          <w:rFonts w:ascii="Times New Roman" w:hAnsi="Times New Roman"/>
          <w:sz w:val="28"/>
          <w:szCs w:val="28"/>
        </w:rPr>
        <w:t xml:space="preserve"> от 23 октября 2017 года № 882   </w:t>
      </w:r>
    </w:p>
    <w:p w:rsidR="00A67F13" w:rsidRPr="002E7048" w:rsidRDefault="00A67F13" w:rsidP="002E7048">
      <w:pPr>
        <w:widowControl w:val="0"/>
        <w:suppressAutoHyphens/>
        <w:autoSpaceDE w:val="0"/>
        <w:autoSpaceDN w:val="0"/>
        <w:adjustRightInd w:val="0"/>
        <w:spacing w:after="0" w:line="240" w:lineRule="auto"/>
        <w:jc w:val="right"/>
        <w:rPr>
          <w:rFonts w:ascii="Times New Roman" w:hAnsi="Times New Roman"/>
          <w:sz w:val="28"/>
          <w:szCs w:val="28"/>
        </w:rPr>
      </w:pPr>
      <w:r w:rsidRPr="002E7048">
        <w:rPr>
          <w:rFonts w:ascii="Times New Roman" w:hAnsi="Times New Roman"/>
          <w:sz w:val="28"/>
          <w:szCs w:val="28"/>
        </w:rPr>
        <w:t>«Таблица 4</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bookmarkStart w:id="30" w:name="Par2592"/>
      <w:bookmarkEnd w:id="30"/>
      <w:r w:rsidRPr="002E7048">
        <w:rPr>
          <w:rFonts w:ascii="Times New Roman" w:hAnsi="Times New Roman"/>
          <w:sz w:val="28"/>
          <w:szCs w:val="28"/>
        </w:rPr>
        <w:t>Прогноз</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сводных показателей муниципальных заданий на оказание муниципальных услуг (работ)</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 муниципальными учреждениями муниципального района «Ижемский» </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по муниципальной программе «Развитие и сохранение культуры»</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7"/>
        <w:gridCol w:w="1550"/>
        <w:gridCol w:w="1413"/>
        <w:gridCol w:w="992"/>
        <w:gridCol w:w="850"/>
        <w:gridCol w:w="1134"/>
        <w:gridCol w:w="993"/>
        <w:gridCol w:w="992"/>
        <w:gridCol w:w="1139"/>
        <w:gridCol w:w="14"/>
        <w:gridCol w:w="1145"/>
        <w:gridCol w:w="1139"/>
        <w:gridCol w:w="987"/>
        <w:gridCol w:w="142"/>
        <w:gridCol w:w="992"/>
      </w:tblGrid>
      <w:tr w:rsidR="00A67F13" w:rsidRPr="002E7048" w:rsidTr="00A67F13">
        <w:trPr>
          <w:trHeight w:val="770"/>
        </w:trPr>
        <w:tc>
          <w:tcPr>
            <w:tcW w:w="2077" w:type="dxa"/>
            <w:vMerge w:val="restart"/>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Наименование подпро</w:t>
            </w:r>
            <w:r w:rsidRPr="002E7048">
              <w:rPr>
                <w:rFonts w:ascii="Times New Roman" w:hAnsi="Times New Roman"/>
                <w:sz w:val="28"/>
                <w:szCs w:val="28"/>
              </w:rPr>
              <w:softHyphen/>
              <w:t>граммы, услуги (ра</w:t>
            </w:r>
            <w:r w:rsidRPr="002E7048">
              <w:rPr>
                <w:rFonts w:ascii="Times New Roman" w:hAnsi="Times New Roman"/>
                <w:sz w:val="28"/>
                <w:szCs w:val="28"/>
              </w:rPr>
              <w:softHyphen/>
              <w:t xml:space="preserve">боты), </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показателя объ</w:t>
            </w:r>
            <w:r w:rsidRPr="002E7048">
              <w:rPr>
                <w:rFonts w:ascii="Times New Roman" w:hAnsi="Times New Roman"/>
                <w:sz w:val="28"/>
                <w:szCs w:val="28"/>
              </w:rPr>
              <w:softHyphen/>
              <w:t>ема услуги</w:t>
            </w:r>
          </w:p>
        </w:tc>
        <w:tc>
          <w:tcPr>
            <w:tcW w:w="1550" w:type="dxa"/>
            <w:vMerge w:val="restart"/>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Показатель объема услуги</w:t>
            </w:r>
          </w:p>
        </w:tc>
        <w:tc>
          <w:tcPr>
            <w:tcW w:w="1413" w:type="dxa"/>
            <w:vMerge w:val="restart"/>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Ед. из</w:t>
            </w:r>
            <w:r w:rsidRPr="002E7048">
              <w:rPr>
                <w:rFonts w:ascii="Times New Roman" w:hAnsi="Times New Roman"/>
                <w:sz w:val="28"/>
                <w:szCs w:val="28"/>
              </w:rPr>
              <w:softHyphen/>
              <w:t>мере</w:t>
            </w:r>
            <w:r w:rsidRPr="002E7048">
              <w:rPr>
                <w:rFonts w:ascii="Times New Roman" w:hAnsi="Times New Roman"/>
                <w:sz w:val="28"/>
                <w:szCs w:val="28"/>
              </w:rPr>
              <w:softHyphen/>
              <w:t>ния</w:t>
            </w:r>
          </w:p>
        </w:tc>
        <w:tc>
          <w:tcPr>
            <w:tcW w:w="4961" w:type="dxa"/>
            <w:gridSpan w:val="5"/>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Значение показателя объема </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ус</w:t>
            </w:r>
            <w:r w:rsidRPr="002E7048">
              <w:rPr>
                <w:rFonts w:ascii="Times New Roman" w:hAnsi="Times New Roman"/>
                <w:sz w:val="28"/>
                <w:szCs w:val="28"/>
              </w:rPr>
              <w:softHyphen/>
              <w:t>луги</w:t>
            </w:r>
          </w:p>
        </w:tc>
        <w:tc>
          <w:tcPr>
            <w:tcW w:w="5558" w:type="dxa"/>
            <w:gridSpan w:val="7"/>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Расходы бюджета муниципального района «Ижемский» на оказание муниципальной услуги (работы), тыс. руб.</w:t>
            </w:r>
          </w:p>
        </w:tc>
      </w:tr>
      <w:tr w:rsidR="00A67F13" w:rsidRPr="002E7048" w:rsidTr="00A67F13">
        <w:tc>
          <w:tcPr>
            <w:tcW w:w="2077" w:type="dxa"/>
            <w:vMerge/>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p>
        </w:tc>
        <w:tc>
          <w:tcPr>
            <w:tcW w:w="1550" w:type="dxa"/>
            <w:vMerge/>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p>
        </w:tc>
        <w:tc>
          <w:tcPr>
            <w:tcW w:w="1413" w:type="dxa"/>
            <w:vMerge/>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2015</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2016</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2017</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2018</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2019</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2015</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2016</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2017</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2018</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2019</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3</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4</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5</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6</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7</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8</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9</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11</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12</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13</w:t>
            </w:r>
          </w:p>
        </w:tc>
      </w:tr>
      <w:tr w:rsidR="00A67F13" w:rsidRPr="002E7048" w:rsidTr="00A67F13">
        <w:tc>
          <w:tcPr>
            <w:tcW w:w="15559" w:type="dxa"/>
            <w:gridSpan w:val="15"/>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Задача 1. «Обеспечение доступности объектов сферы культуры, сохранение и актуализация культурного наследия».</w:t>
            </w:r>
          </w:p>
        </w:tc>
      </w:tr>
      <w:tr w:rsidR="00A67F13" w:rsidRPr="002E7048" w:rsidTr="00A67F13">
        <w:tc>
          <w:tcPr>
            <w:tcW w:w="15559" w:type="dxa"/>
            <w:gridSpan w:val="15"/>
          </w:tcPr>
          <w:p w:rsidR="00A67F13" w:rsidRPr="002E7048" w:rsidRDefault="00A67F13" w:rsidP="002E7048">
            <w:pPr>
              <w:widowControl w:val="0"/>
              <w:tabs>
                <w:tab w:val="left" w:pos="14220"/>
                <w:tab w:val="left" w:pos="15680"/>
              </w:tabs>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Оказание  муниципальных услуг (выполнение работ) библиотеками</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Библиотечное, библиографиче</w:t>
            </w:r>
            <w:r w:rsidRPr="002E7048">
              <w:rPr>
                <w:rFonts w:ascii="Times New Roman" w:hAnsi="Times New Roman"/>
                <w:sz w:val="28"/>
                <w:szCs w:val="28"/>
              </w:rPr>
              <w:softHyphen/>
              <w:t>ское и информационное обслу</w:t>
            </w:r>
            <w:r w:rsidRPr="002E7048">
              <w:rPr>
                <w:rFonts w:ascii="Times New Roman" w:hAnsi="Times New Roman"/>
                <w:sz w:val="28"/>
                <w:szCs w:val="28"/>
              </w:rPr>
              <w:softHyphen/>
              <w:t>живание пользова</w:t>
            </w:r>
            <w:r w:rsidRPr="002E7048">
              <w:rPr>
                <w:rFonts w:ascii="Times New Roman" w:hAnsi="Times New Roman"/>
                <w:sz w:val="28"/>
                <w:szCs w:val="28"/>
              </w:rPr>
              <w:softHyphen/>
              <w:t>телей библио</w:t>
            </w:r>
            <w:r w:rsidRPr="002E7048">
              <w:rPr>
                <w:rFonts w:ascii="Times New Roman" w:hAnsi="Times New Roman"/>
                <w:sz w:val="28"/>
                <w:szCs w:val="28"/>
              </w:rPr>
              <w:softHyphen/>
              <w:t>тек</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8 289,4</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14 719,4</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7 784,6</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5 114,7</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5 114,7</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Количество </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посещений </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шт.</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117157</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117400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117500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118000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118050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lastRenderedPageBreak/>
              <w:t>Формирование, учет и обеспече</w:t>
            </w:r>
            <w:r w:rsidRPr="002E7048">
              <w:rPr>
                <w:rFonts w:ascii="Times New Roman" w:hAnsi="Times New Roman"/>
                <w:sz w:val="28"/>
                <w:szCs w:val="28"/>
              </w:rPr>
              <w:softHyphen/>
              <w:t>ние физического сохранения и безопасности фондов библиотек</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8 289,3</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1 859,9</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7 889,0</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5 114,7</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5 114,7</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Количество </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документов</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шт.</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7760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7770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7790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7820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7830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14425" w:type="dxa"/>
            <w:gridSpan w:val="13"/>
          </w:tcPr>
          <w:p w:rsidR="00A67F13" w:rsidRPr="002E7048" w:rsidRDefault="00A67F13" w:rsidP="002E7048">
            <w:pPr>
              <w:widowControl w:val="0"/>
              <w:tabs>
                <w:tab w:val="left" w:pos="2700"/>
              </w:tabs>
              <w:autoSpaceDE w:val="0"/>
              <w:autoSpaceDN w:val="0"/>
              <w:adjustRightInd w:val="0"/>
              <w:spacing w:after="0" w:line="240" w:lineRule="auto"/>
              <w:jc w:val="center"/>
              <w:rPr>
                <w:rFonts w:ascii="Times New Roman" w:hAnsi="Times New Roman"/>
                <w:bCs/>
                <w:color w:val="000000"/>
                <w:sz w:val="28"/>
                <w:szCs w:val="28"/>
                <w:lang w:eastAsia="ru-RU"/>
              </w:rPr>
            </w:pPr>
            <w:r w:rsidRPr="002E7048">
              <w:rPr>
                <w:rFonts w:ascii="Times New Roman" w:hAnsi="Times New Roman"/>
                <w:bCs/>
                <w:color w:val="000000"/>
                <w:sz w:val="28"/>
                <w:szCs w:val="28"/>
                <w:lang w:eastAsia="ru-RU"/>
              </w:rPr>
              <w:t>Оказание муниципальных  услуг (выполнение работ) музеями</w:t>
            </w:r>
          </w:p>
        </w:tc>
        <w:tc>
          <w:tcPr>
            <w:tcW w:w="1134" w:type="dxa"/>
            <w:gridSpan w:val="2"/>
          </w:tcPr>
          <w:p w:rsidR="00A67F13" w:rsidRPr="002E7048" w:rsidRDefault="00A67F13" w:rsidP="002E7048">
            <w:pPr>
              <w:widowControl w:val="0"/>
              <w:tabs>
                <w:tab w:val="left" w:pos="2700"/>
              </w:tabs>
              <w:autoSpaceDE w:val="0"/>
              <w:autoSpaceDN w:val="0"/>
              <w:adjustRightInd w:val="0"/>
              <w:spacing w:after="0" w:line="240" w:lineRule="auto"/>
              <w:jc w:val="center"/>
              <w:rPr>
                <w:rFonts w:ascii="Times New Roman" w:hAnsi="Times New Roman"/>
                <w:bCs/>
                <w:color w:val="000000"/>
                <w:sz w:val="28"/>
                <w:szCs w:val="28"/>
                <w:lang w:eastAsia="ru-RU"/>
              </w:rPr>
            </w:pP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Публичный показ музейных предметов, музейных коллекций</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1 332,8</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1001,2</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421,0</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421,0</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Число </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 посетителей</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Чел.</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2450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2500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2550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2600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Формирование, учет, изучение, обеспечение физического сохра</w:t>
            </w:r>
            <w:r w:rsidRPr="002E7048">
              <w:rPr>
                <w:rFonts w:ascii="Times New Roman" w:hAnsi="Times New Roman"/>
                <w:sz w:val="28"/>
                <w:szCs w:val="28"/>
              </w:rPr>
              <w:softHyphen/>
              <w:t xml:space="preserve">нения и безопасности </w:t>
            </w:r>
            <w:r w:rsidRPr="002E7048">
              <w:rPr>
                <w:rFonts w:ascii="Times New Roman" w:hAnsi="Times New Roman"/>
                <w:sz w:val="28"/>
                <w:szCs w:val="28"/>
              </w:rPr>
              <w:lastRenderedPageBreak/>
              <w:t>музейных предметов, музейных коллекций</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lastRenderedPageBreak/>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903,5</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1001,2</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421,0</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421,0</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Количество </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предметов</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шт.</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15000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15500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16000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16500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Создание экспозиций (выставок) музеев, организация выездных выставок</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690,9</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1001,2</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421,0</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421,0</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Количество экспозиций</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шт.</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16</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16</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16</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16</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Услуга по публикации музейных предметов, музейных коллекций путем публичного по</w:t>
            </w:r>
            <w:r w:rsidRPr="002E7048">
              <w:rPr>
                <w:rFonts w:ascii="Times New Roman" w:hAnsi="Times New Roman"/>
                <w:sz w:val="28"/>
                <w:szCs w:val="28"/>
              </w:rPr>
              <w:softHyphen/>
              <w:t xml:space="preserve">каза, воспроизведения в печатных </w:t>
            </w:r>
            <w:r w:rsidRPr="002E7048">
              <w:rPr>
                <w:rFonts w:ascii="Times New Roman" w:hAnsi="Times New Roman"/>
                <w:sz w:val="28"/>
                <w:szCs w:val="28"/>
              </w:rPr>
              <w:lastRenderedPageBreak/>
              <w:t>изда</w:t>
            </w:r>
            <w:r w:rsidRPr="002E7048">
              <w:rPr>
                <w:rFonts w:ascii="Times New Roman" w:hAnsi="Times New Roman"/>
                <w:sz w:val="28"/>
                <w:szCs w:val="28"/>
              </w:rPr>
              <w:softHyphen/>
              <w:t>ниях, на электронных и других видах носителей, в том числе виртуальном ре</w:t>
            </w:r>
            <w:r w:rsidRPr="002E7048">
              <w:rPr>
                <w:rFonts w:ascii="Times New Roman" w:hAnsi="Times New Roman"/>
                <w:sz w:val="28"/>
                <w:szCs w:val="28"/>
              </w:rPr>
              <w:softHyphen/>
              <w:t>жиме</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lastRenderedPageBreak/>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1 529,9</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Количество</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 посетителей</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Тыс.чел.</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3,820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Количество</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выставок</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Ед.</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16</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Количество экспонирован</w:t>
            </w:r>
            <w:r w:rsidRPr="002E7048">
              <w:rPr>
                <w:rFonts w:ascii="Times New Roman" w:hAnsi="Times New Roman"/>
                <w:sz w:val="28"/>
                <w:szCs w:val="28"/>
              </w:rPr>
              <w:softHyphen/>
              <w:t>ных музейных предметов за отчетный пе</w:t>
            </w:r>
            <w:r w:rsidRPr="002E7048">
              <w:rPr>
                <w:rFonts w:ascii="Times New Roman" w:hAnsi="Times New Roman"/>
                <w:sz w:val="28"/>
                <w:szCs w:val="28"/>
              </w:rPr>
              <w:softHyphen/>
              <w:t>риод</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Ед.</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1890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 xml:space="preserve">Работа по формированию, учету, хранению, изучению и </w:t>
            </w:r>
            <w:r w:rsidRPr="002E7048">
              <w:rPr>
                <w:rFonts w:ascii="Times New Roman" w:hAnsi="Times New Roman"/>
                <w:sz w:val="28"/>
                <w:szCs w:val="28"/>
              </w:rPr>
              <w:lastRenderedPageBreak/>
              <w:t>обеспече</w:t>
            </w:r>
            <w:r w:rsidRPr="002E7048">
              <w:rPr>
                <w:rFonts w:ascii="Times New Roman" w:hAnsi="Times New Roman"/>
                <w:sz w:val="28"/>
                <w:szCs w:val="28"/>
              </w:rPr>
              <w:softHyphen/>
              <w:t>нию сохранности музейного фонда</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lastRenderedPageBreak/>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1 529,9</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Объем фондов (основной и на</w:t>
            </w:r>
            <w:r w:rsidRPr="002E7048">
              <w:rPr>
                <w:rFonts w:ascii="Times New Roman" w:hAnsi="Times New Roman"/>
                <w:sz w:val="28"/>
                <w:szCs w:val="28"/>
              </w:rPr>
              <w:softHyphen/>
              <w:t>учно-вспомога</w:t>
            </w:r>
            <w:r w:rsidRPr="002E7048">
              <w:rPr>
                <w:rFonts w:ascii="Times New Roman" w:hAnsi="Times New Roman"/>
                <w:sz w:val="28"/>
                <w:szCs w:val="28"/>
              </w:rPr>
              <w:softHyphen/>
              <w:t>тельный)</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Ед.</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13500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Количество музейных предметов, внесенных в электронный каталог</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Ед.</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300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360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400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450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500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15559" w:type="dxa"/>
            <w:gridSpan w:val="15"/>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Задача 2. «</w:t>
            </w:r>
            <w:r w:rsidRPr="002E7048">
              <w:rPr>
                <w:rFonts w:ascii="Times New Roman" w:hAnsi="Times New Roman"/>
                <w:sz w:val="28"/>
                <w:szCs w:val="28"/>
                <w:lang w:eastAsia="ru-RU"/>
              </w:rPr>
              <w:t>Формирование благоприятных условий реализации, воспроизводства и развития творческого потенциала населения Ижемского района»</w:t>
            </w:r>
          </w:p>
        </w:tc>
      </w:tr>
      <w:tr w:rsidR="00A67F13" w:rsidRPr="002E7048" w:rsidTr="00A67F13">
        <w:tc>
          <w:tcPr>
            <w:tcW w:w="15559" w:type="dxa"/>
            <w:gridSpan w:val="15"/>
          </w:tcPr>
          <w:p w:rsidR="00A67F13" w:rsidRPr="002E7048" w:rsidRDefault="00A67F13" w:rsidP="002E7048">
            <w:pPr>
              <w:widowControl w:val="0"/>
              <w:autoSpaceDE w:val="0"/>
              <w:autoSpaceDN w:val="0"/>
              <w:adjustRightInd w:val="0"/>
              <w:spacing w:after="0" w:line="240" w:lineRule="auto"/>
              <w:jc w:val="center"/>
              <w:rPr>
                <w:rFonts w:ascii="Times New Roman" w:hAnsi="Times New Roman"/>
                <w:bCs/>
                <w:color w:val="000000"/>
                <w:sz w:val="28"/>
                <w:szCs w:val="28"/>
                <w:lang w:eastAsia="ru-RU"/>
              </w:rPr>
            </w:pPr>
            <w:r w:rsidRPr="002E7048">
              <w:rPr>
                <w:rFonts w:ascii="Times New Roman" w:hAnsi="Times New Roman"/>
                <w:bCs/>
                <w:color w:val="000000"/>
                <w:sz w:val="28"/>
                <w:szCs w:val="28"/>
                <w:lang w:eastAsia="ru-RU"/>
              </w:rPr>
              <w:t>Оказание муниципальных  услуг (выполнение работ) учреждениями культурно-досугового типа</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Показ концертных (организация показа) и концертных программ (Платная)</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39 128,2</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20 223,8</w:t>
            </w:r>
          </w:p>
        </w:tc>
        <w:tc>
          <w:tcPr>
            <w:tcW w:w="112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13 706,8</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14 646,8</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 xml:space="preserve">Число </w:t>
            </w:r>
            <w:r w:rsidRPr="002E7048">
              <w:rPr>
                <w:rFonts w:ascii="Times New Roman" w:hAnsi="Times New Roman"/>
                <w:sz w:val="28"/>
                <w:szCs w:val="28"/>
              </w:rPr>
              <w:lastRenderedPageBreak/>
              <w:t xml:space="preserve">зрителей </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lastRenderedPageBreak/>
              <w:t>Чел.</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5251</w:t>
            </w:r>
            <w:r w:rsidRPr="002E7048">
              <w:rPr>
                <w:rFonts w:ascii="Times New Roman" w:hAnsi="Times New Roman"/>
                <w:sz w:val="28"/>
                <w:szCs w:val="28"/>
              </w:rPr>
              <w:lastRenderedPageBreak/>
              <w:t>6</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lastRenderedPageBreak/>
              <w:t>52600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52700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52700</w:t>
            </w:r>
          </w:p>
        </w:tc>
        <w:tc>
          <w:tcPr>
            <w:tcW w:w="1139" w:type="dxa"/>
            <w:vAlign w:val="center"/>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vAlign w:val="center"/>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vAlign w:val="center"/>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29" w:type="dxa"/>
            <w:gridSpan w:val="2"/>
            <w:vAlign w:val="center"/>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lastRenderedPageBreak/>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lastRenderedPageBreak/>
              <w:t>Организация деятельности клуб</w:t>
            </w:r>
            <w:r w:rsidRPr="002E7048">
              <w:rPr>
                <w:rFonts w:ascii="Times New Roman" w:hAnsi="Times New Roman"/>
                <w:sz w:val="28"/>
                <w:szCs w:val="28"/>
              </w:rPr>
              <w:softHyphen/>
              <w:t>ных формирований и формирова</w:t>
            </w:r>
            <w:r w:rsidRPr="002E7048">
              <w:rPr>
                <w:rFonts w:ascii="Times New Roman" w:hAnsi="Times New Roman"/>
                <w:sz w:val="28"/>
                <w:szCs w:val="28"/>
              </w:rPr>
              <w:softHyphen/>
              <w:t>ний самодеятельного народного творчества</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2 497,0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20 484,0</w:t>
            </w:r>
          </w:p>
        </w:tc>
        <w:tc>
          <w:tcPr>
            <w:tcW w:w="112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13 706,8</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14 646,8</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Количество клубных фор</w:t>
            </w:r>
            <w:r w:rsidRPr="002E7048">
              <w:rPr>
                <w:rFonts w:ascii="Times New Roman" w:hAnsi="Times New Roman"/>
                <w:sz w:val="28"/>
                <w:szCs w:val="28"/>
              </w:rPr>
              <w:softHyphen/>
              <w:t>мирований</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шт.</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269</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269</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269</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269</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2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Услуга по развитию творческой деятельно</w:t>
            </w:r>
            <w:r w:rsidRPr="002E7048">
              <w:rPr>
                <w:rFonts w:ascii="Times New Roman" w:hAnsi="Times New Roman"/>
                <w:sz w:val="28"/>
                <w:szCs w:val="28"/>
              </w:rPr>
              <w:softHyphen/>
              <w:t>сти и показу концер</w:t>
            </w:r>
            <w:r w:rsidRPr="002E7048">
              <w:rPr>
                <w:rFonts w:ascii="Times New Roman" w:hAnsi="Times New Roman"/>
                <w:sz w:val="28"/>
                <w:szCs w:val="28"/>
              </w:rPr>
              <w:softHyphen/>
              <w:t>тов, концертных программ, про</w:t>
            </w:r>
            <w:r w:rsidRPr="002E7048">
              <w:rPr>
                <w:rFonts w:ascii="Times New Roman" w:hAnsi="Times New Roman"/>
                <w:sz w:val="28"/>
                <w:szCs w:val="28"/>
              </w:rPr>
              <w:softHyphen/>
              <w:t>ведению киносеан</w:t>
            </w:r>
            <w:r w:rsidRPr="002E7048">
              <w:rPr>
                <w:rFonts w:ascii="Times New Roman" w:hAnsi="Times New Roman"/>
                <w:sz w:val="28"/>
                <w:szCs w:val="28"/>
              </w:rPr>
              <w:softHyphen/>
              <w:t>сов и других мероприя</w:t>
            </w:r>
            <w:r w:rsidRPr="002E7048">
              <w:rPr>
                <w:rFonts w:ascii="Times New Roman" w:hAnsi="Times New Roman"/>
                <w:sz w:val="28"/>
                <w:szCs w:val="28"/>
              </w:rPr>
              <w:softHyphen/>
              <w:t>тий</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20 124,3</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2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Количество зрителей (посе</w:t>
            </w:r>
            <w:r w:rsidRPr="002E7048">
              <w:rPr>
                <w:rFonts w:ascii="Times New Roman" w:hAnsi="Times New Roman"/>
                <w:sz w:val="28"/>
                <w:szCs w:val="28"/>
              </w:rPr>
              <w:softHyphen/>
            </w:r>
            <w:r w:rsidRPr="002E7048">
              <w:rPr>
                <w:rFonts w:ascii="Times New Roman" w:hAnsi="Times New Roman"/>
                <w:sz w:val="28"/>
                <w:szCs w:val="28"/>
              </w:rPr>
              <w:lastRenderedPageBreak/>
              <w:t>тителей)</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lastRenderedPageBreak/>
              <w:t>Чел.</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64683</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2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Количество клубных фор</w:t>
            </w:r>
            <w:r w:rsidRPr="002E7048">
              <w:rPr>
                <w:rFonts w:ascii="Times New Roman" w:hAnsi="Times New Roman"/>
                <w:sz w:val="28"/>
                <w:szCs w:val="28"/>
              </w:rPr>
              <w:softHyphen/>
              <w:t>мирований</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Ед.</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275</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2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Работа по проведе</w:t>
            </w:r>
            <w:r w:rsidRPr="002E7048">
              <w:rPr>
                <w:rFonts w:ascii="Times New Roman" w:hAnsi="Times New Roman"/>
                <w:sz w:val="28"/>
                <w:szCs w:val="28"/>
              </w:rPr>
              <w:softHyphen/>
              <w:t>нию фестива</w:t>
            </w:r>
            <w:r w:rsidRPr="002E7048">
              <w:rPr>
                <w:rFonts w:ascii="Times New Roman" w:hAnsi="Times New Roman"/>
                <w:sz w:val="28"/>
                <w:szCs w:val="28"/>
              </w:rPr>
              <w:softHyphen/>
              <w:t>лей, выставок, смотров, конкур</w:t>
            </w:r>
            <w:r w:rsidRPr="002E7048">
              <w:rPr>
                <w:rFonts w:ascii="Times New Roman" w:hAnsi="Times New Roman"/>
                <w:sz w:val="28"/>
                <w:szCs w:val="28"/>
              </w:rPr>
              <w:softHyphen/>
              <w:t>сов, куль</w:t>
            </w:r>
            <w:r w:rsidRPr="002E7048">
              <w:rPr>
                <w:rFonts w:ascii="Times New Roman" w:hAnsi="Times New Roman"/>
                <w:sz w:val="28"/>
                <w:szCs w:val="28"/>
              </w:rPr>
              <w:softHyphen/>
              <w:t>турно-просвети</w:t>
            </w:r>
            <w:r w:rsidRPr="002E7048">
              <w:rPr>
                <w:rFonts w:ascii="Times New Roman" w:hAnsi="Times New Roman"/>
                <w:sz w:val="28"/>
                <w:szCs w:val="28"/>
              </w:rPr>
              <w:softHyphen/>
              <w:t>тельских мероприя</w:t>
            </w:r>
            <w:r w:rsidRPr="002E7048">
              <w:rPr>
                <w:rFonts w:ascii="Times New Roman" w:hAnsi="Times New Roman"/>
                <w:sz w:val="28"/>
                <w:szCs w:val="28"/>
              </w:rPr>
              <w:softHyphen/>
              <w:t>тий, творческих конкур</w:t>
            </w:r>
            <w:r w:rsidRPr="002E7048">
              <w:rPr>
                <w:rFonts w:ascii="Times New Roman" w:hAnsi="Times New Roman"/>
                <w:sz w:val="28"/>
                <w:szCs w:val="28"/>
              </w:rPr>
              <w:softHyphen/>
              <w:t>сов, по со</w:t>
            </w:r>
            <w:r w:rsidRPr="002E7048">
              <w:rPr>
                <w:rFonts w:ascii="Times New Roman" w:hAnsi="Times New Roman"/>
                <w:sz w:val="28"/>
                <w:szCs w:val="28"/>
              </w:rPr>
              <w:softHyphen/>
              <w:t>хранению нематери</w:t>
            </w:r>
            <w:r w:rsidRPr="002E7048">
              <w:rPr>
                <w:rFonts w:ascii="Times New Roman" w:hAnsi="Times New Roman"/>
                <w:sz w:val="28"/>
                <w:szCs w:val="28"/>
              </w:rPr>
              <w:softHyphen/>
              <w:t>аль</w:t>
            </w:r>
            <w:r w:rsidRPr="002E7048">
              <w:rPr>
                <w:rFonts w:ascii="Times New Roman" w:hAnsi="Times New Roman"/>
                <w:sz w:val="28"/>
                <w:szCs w:val="28"/>
              </w:rPr>
              <w:softHyphen/>
              <w:t>ного культурного наследия</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20 124,3</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2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Количество мероприятий</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Ед.</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4258</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2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Количество участнико</w:t>
            </w:r>
            <w:r w:rsidRPr="002E7048">
              <w:rPr>
                <w:rFonts w:ascii="Times New Roman" w:hAnsi="Times New Roman"/>
                <w:sz w:val="28"/>
                <w:szCs w:val="28"/>
              </w:rPr>
              <w:lastRenderedPageBreak/>
              <w:t>в клубных фор</w:t>
            </w:r>
            <w:r w:rsidRPr="002E7048">
              <w:rPr>
                <w:rFonts w:ascii="Times New Roman" w:hAnsi="Times New Roman"/>
                <w:sz w:val="28"/>
                <w:szCs w:val="28"/>
              </w:rPr>
              <w:softHyphen/>
              <w:t>мирований</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lastRenderedPageBreak/>
              <w:t>Ед.</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2603</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29"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15559" w:type="dxa"/>
            <w:gridSpan w:val="15"/>
          </w:tcPr>
          <w:p w:rsidR="00A67F13" w:rsidRPr="002E7048" w:rsidRDefault="00A67F13" w:rsidP="002E7048">
            <w:pPr>
              <w:widowControl w:val="0"/>
              <w:autoSpaceDE w:val="0"/>
              <w:autoSpaceDN w:val="0"/>
              <w:adjustRightInd w:val="0"/>
              <w:spacing w:after="0" w:line="240" w:lineRule="auto"/>
              <w:jc w:val="center"/>
              <w:rPr>
                <w:rFonts w:ascii="Times New Roman" w:hAnsi="Times New Roman"/>
                <w:bCs/>
                <w:color w:val="000000"/>
                <w:sz w:val="28"/>
                <w:szCs w:val="28"/>
                <w:lang w:eastAsia="ru-RU"/>
              </w:rPr>
            </w:pPr>
            <w:r w:rsidRPr="002E7048">
              <w:rPr>
                <w:rFonts w:ascii="Times New Roman" w:hAnsi="Times New Roman"/>
                <w:bCs/>
                <w:color w:val="000000"/>
                <w:sz w:val="28"/>
                <w:szCs w:val="28"/>
                <w:lang w:eastAsia="ru-RU"/>
              </w:rPr>
              <w:lastRenderedPageBreak/>
              <w:t xml:space="preserve"> Оказание муниципальных услуг (выполнение работ) муниципальными учреждениями дополнительного образования </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Реализация допол</w:t>
            </w:r>
            <w:r w:rsidRPr="002E7048">
              <w:rPr>
                <w:rFonts w:ascii="Times New Roman" w:hAnsi="Times New Roman"/>
                <w:sz w:val="28"/>
                <w:szCs w:val="28"/>
              </w:rPr>
              <w:softHyphen/>
              <w:t>нительных об</w:t>
            </w:r>
            <w:r w:rsidRPr="002E7048">
              <w:rPr>
                <w:rFonts w:ascii="Times New Roman" w:hAnsi="Times New Roman"/>
                <w:sz w:val="28"/>
                <w:szCs w:val="28"/>
              </w:rPr>
              <w:softHyphen/>
              <w:t>щеоб</w:t>
            </w:r>
            <w:r w:rsidRPr="002E7048">
              <w:rPr>
                <w:rFonts w:ascii="Times New Roman" w:hAnsi="Times New Roman"/>
                <w:sz w:val="28"/>
                <w:szCs w:val="28"/>
              </w:rPr>
              <w:softHyphen/>
              <w:t>разовательных об</w:t>
            </w:r>
            <w:r w:rsidRPr="002E7048">
              <w:rPr>
                <w:rFonts w:ascii="Times New Roman" w:hAnsi="Times New Roman"/>
                <w:sz w:val="28"/>
                <w:szCs w:val="28"/>
              </w:rPr>
              <w:softHyphen/>
              <w:t>щеразви</w:t>
            </w:r>
            <w:r w:rsidRPr="002E7048">
              <w:rPr>
                <w:rFonts w:ascii="Times New Roman" w:hAnsi="Times New Roman"/>
                <w:sz w:val="28"/>
                <w:szCs w:val="28"/>
              </w:rPr>
              <w:softHyphen/>
              <w:t>вающих программ</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1 595,5</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3 167,3</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2 206,4</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2 206,4</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Число</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обучающихся</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Чел.</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24</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24</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24</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24</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Реализация допол</w:t>
            </w:r>
            <w:r w:rsidRPr="002E7048">
              <w:rPr>
                <w:rFonts w:ascii="Times New Roman" w:hAnsi="Times New Roman"/>
                <w:sz w:val="28"/>
                <w:szCs w:val="28"/>
              </w:rPr>
              <w:softHyphen/>
              <w:t>нительных пред</w:t>
            </w:r>
            <w:r w:rsidRPr="002E7048">
              <w:rPr>
                <w:rFonts w:ascii="Times New Roman" w:hAnsi="Times New Roman"/>
                <w:sz w:val="28"/>
                <w:szCs w:val="28"/>
              </w:rPr>
              <w:softHyphen/>
              <w:t>профессиональных программ в области искусств</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1 196,7</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3 177,0</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2 206,4</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2 206,4</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Число</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обучающихся</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Чел.</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18</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18</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18</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18</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Реализация допол</w:t>
            </w:r>
            <w:r w:rsidRPr="002E7048">
              <w:rPr>
                <w:rFonts w:ascii="Times New Roman" w:hAnsi="Times New Roman"/>
                <w:sz w:val="28"/>
                <w:szCs w:val="28"/>
              </w:rPr>
              <w:softHyphen/>
              <w:t>нительных об</w:t>
            </w:r>
            <w:r w:rsidRPr="002E7048">
              <w:rPr>
                <w:rFonts w:ascii="Times New Roman" w:hAnsi="Times New Roman"/>
                <w:sz w:val="28"/>
                <w:szCs w:val="28"/>
              </w:rPr>
              <w:softHyphen/>
            </w:r>
            <w:r w:rsidRPr="002E7048">
              <w:rPr>
                <w:rFonts w:ascii="Times New Roman" w:hAnsi="Times New Roman"/>
                <w:sz w:val="28"/>
                <w:szCs w:val="28"/>
              </w:rPr>
              <w:lastRenderedPageBreak/>
              <w:t>ще</w:t>
            </w:r>
            <w:r w:rsidRPr="002E7048">
              <w:rPr>
                <w:rFonts w:ascii="Times New Roman" w:hAnsi="Times New Roman"/>
                <w:sz w:val="28"/>
                <w:szCs w:val="28"/>
              </w:rPr>
              <w:softHyphen/>
              <w:t>образовательных предпрофес</w:t>
            </w:r>
            <w:r w:rsidRPr="002E7048">
              <w:rPr>
                <w:rFonts w:ascii="Times New Roman" w:hAnsi="Times New Roman"/>
                <w:sz w:val="28"/>
                <w:szCs w:val="28"/>
              </w:rPr>
              <w:softHyphen/>
              <w:t>сио</w:t>
            </w:r>
            <w:r w:rsidRPr="002E7048">
              <w:rPr>
                <w:rFonts w:ascii="Times New Roman" w:hAnsi="Times New Roman"/>
                <w:sz w:val="28"/>
                <w:szCs w:val="28"/>
              </w:rPr>
              <w:softHyphen/>
              <w:t>нальных программ в области искусств</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lastRenderedPageBreak/>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6 961,1</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3 177,0</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2 206,4</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2 206,4</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Число</w:t>
            </w:r>
          </w:p>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обучающихся</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Чел.</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105</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105</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105</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105</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7 962,8</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Реализация допол</w:t>
            </w:r>
            <w:r w:rsidRPr="002E7048">
              <w:rPr>
                <w:rFonts w:ascii="Times New Roman" w:hAnsi="Times New Roman"/>
                <w:sz w:val="28"/>
                <w:szCs w:val="28"/>
              </w:rPr>
              <w:softHyphen/>
              <w:t>нительных об</w:t>
            </w:r>
            <w:r w:rsidRPr="002E7048">
              <w:rPr>
                <w:rFonts w:ascii="Times New Roman" w:hAnsi="Times New Roman"/>
                <w:sz w:val="28"/>
                <w:szCs w:val="28"/>
              </w:rPr>
              <w:softHyphen/>
              <w:t>разо</w:t>
            </w:r>
            <w:r w:rsidRPr="002E7048">
              <w:rPr>
                <w:rFonts w:ascii="Times New Roman" w:hAnsi="Times New Roman"/>
                <w:sz w:val="28"/>
                <w:szCs w:val="28"/>
              </w:rPr>
              <w:softHyphen/>
              <w:t>вательных программ</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Количество учащихся</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Чел.</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112</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15559" w:type="dxa"/>
            <w:gridSpan w:val="15"/>
          </w:tcPr>
          <w:p w:rsidR="00A67F13" w:rsidRPr="002E7048" w:rsidRDefault="00A67F13" w:rsidP="002E7048">
            <w:pPr>
              <w:widowControl w:val="0"/>
              <w:autoSpaceDE w:val="0"/>
              <w:autoSpaceDN w:val="0"/>
              <w:adjustRightInd w:val="0"/>
              <w:spacing w:after="0" w:line="240" w:lineRule="auto"/>
              <w:jc w:val="center"/>
              <w:rPr>
                <w:rFonts w:ascii="Times New Roman" w:eastAsia="Times New Roman" w:hAnsi="Times New Roman"/>
                <w:sz w:val="28"/>
                <w:szCs w:val="28"/>
              </w:rPr>
            </w:pPr>
            <w:r w:rsidRPr="002E7048">
              <w:rPr>
                <w:rFonts w:ascii="Times New Roman" w:eastAsia="Times New Roman" w:hAnsi="Times New Roman"/>
                <w:sz w:val="28"/>
                <w:szCs w:val="28"/>
              </w:rPr>
              <w:t>Задача 3. «</w:t>
            </w:r>
            <w:r w:rsidRPr="002E7048">
              <w:rPr>
                <w:rFonts w:ascii="Times New Roman" w:eastAsia="Times New Roman" w:hAnsi="Times New Roman"/>
                <w:color w:val="000000"/>
                <w:sz w:val="28"/>
                <w:szCs w:val="28"/>
              </w:rPr>
              <w:t>Обеспечение реализации муниципальной программы»</w:t>
            </w:r>
          </w:p>
        </w:tc>
      </w:tr>
      <w:tr w:rsidR="00A67F13" w:rsidRPr="002E7048" w:rsidTr="00A67F13">
        <w:tc>
          <w:tcPr>
            <w:tcW w:w="15559" w:type="dxa"/>
            <w:gridSpan w:val="15"/>
          </w:tcPr>
          <w:p w:rsidR="00A67F13" w:rsidRPr="002E7048" w:rsidRDefault="00A67F13" w:rsidP="002E7048">
            <w:pPr>
              <w:widowControl w:val="0"/>
              <w:autoSpaceDE w:val="0"/>
              <w:autoSpaceDN w:val="0"/>
              <w:adjustRightInd w:val="0"/>
              <w:spacing w:after="0" w:line="240" w:lineRule="auto"/>
              <w:jc w:val="center"/>
              <w:rPr>
                <w:rFonts w:ascii="Times New Roman" w:hAnsi="Times New Roman"/>
                <w:bCs/>
                <w:color w:val="000000"/>
                <w:sz w:val="28"/>
                <w:szCs w:val="28"/>
                <w:lang w:eastAsia="ru-RU"/>
              </w:rPr>
            </w:pPr>
            <w:r w:rsidRPr="002E7048">
              <w:rPr>
                <w:rFonts w:ascii="Times New Roman" w:hAnsi="Times New Roman"/>
                <w:bCs/>
                <w:color w:val="000000"/>
                <w:sz w:val="28"/>
                <w:szCs w:val="28"/>
                <w:lang w:eastAsia="ru-RU"/>
              </w:rPr>
              <w:t>Оказание муниципальных услуг (выполнение работ) прочими учреждениями</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Услуги по обеспе</w:t>
            </w:r>
            <w:r w:rsidRPr="002E7048">
              <w:rPr>
                <w:rFonts w:ascii="Times New Roman" w:hAnsi="Times New Roman"/>
                <w:sz w:val="28"/>
                <w:szCs w:val="28"/>
              </w:rPr>
              <w:softHyphen/>
              <w:t>чению текущего содержания зданий и сооружений му</w:t>
            </w:r>
            <w:r w:rsidRPr="002E7048">
              <w:rPr>
                <w:rFonts w:ascii="Times New Roman" w:hAnsi="Times New Roman"/>
                <w:sz w:val="28"/>
                <w:szCs w:val="28"/>
              </w:rPr>
              <w:softHyphen/>
              <w:t>ниципальных учре</w:t>
            </w:r>
            <w:r w:rsidRPr="002E7048">
              <w:rPr>
                <w:rFonts w:ascii="Times New Roman" w:hAnsi="Times New Roman"/>
                <w:sz w:val="28"/>
                <w:szCs w:val="28"/>
              </w:rPr>
              <w:softHyphen/>
              <w:t>ждений</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10 711,4</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0,0</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Количеств</w:t>
            </w:r>
            <w:r w:rsidRPr="002E7048">
              <w:rPr>
                <w:rFonts w:ascii="Times New Roman" w:hAnsi="Times New Roman"/>
                <w:sz w:val="28"/>
                <w:szCs w:val="28"/>
              </w:rPr>
              <w:lastRenderedPageBreak/>
              <w:t>о обслуживае</w:t>
            </w:r>
            <w:r w:rsidRPr="002E7048">
              <w:rPr>
                <w:rFonts w:ascii="Times New Roman" w:hAnsi="Times New Roman"/>
                <w:sz w:val="28"/>
                <w:szCs w:val="28"/>
              </w:rPr>
              <w:softHyphen/>
              <w:t>мых зданий</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lastRenderedPageBreak/>
              <w:t>Ед.</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34</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0</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lastRenderedPageBreak/>
              <w:t>Повышение оплаты труда работникам культуры</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Тыс.руб.</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9610,6</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r w:rsidR="00A67F13" w:rsidRPr="002E7048" w:rsidTr="00A67F13">
        <w:tc>
          <w:tcPr>
            <w:tcW w:w="2077" w:type="dxa"/>
          </w:tcPr>
          <w:p w:rsidR="00A67F13" w:rsidRPr="002E7048" w:rsidRDefault="00A67F13" w:rsidP="002E7048">
            <w:pPr>
              <w:widowControl w:val="0"/>
              <w:autoSpaceDE w:val="0"/>
              <w:autoSpaceDN w:val="0"/>
              <w:adjustRightInd w:val="0"/>
              <w:spacing w:after="0" w:line="240" w:lineRule="auto"/>
              <w:rPr>
                <w:rFonts w:ascii="Times New Roman" w:hAnsi="Times New Roman"/>
                <w:sz w:val="28"/>
                <w:szCs w:val="28"/>
              </w:rPr>
            </w:pPr>
            <w:r w:rsidRPr="002E7048">
              <w:rPr>
                <w:rFonts w:ascii="Times New Roman" w:hAnsi="Times New Roman"/>
                <w:sz w:val="28"/>
                <w:szCs w:val="28"/>
              </w:rPr>
              <w:t>Повышение оплаты труда педагогическим работникам МБУДО «Ижемская ДШИ»</w:t>
            </w:r>
          </w:p>
        </w:tc>
        <w:tc>
          <w:tcPr>
            <w:tcW w:w="15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41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Тыс.руб.</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850"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3"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992"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53"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45"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9"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696,1</w:t>
            </w:r>
          </w:p>
        </w:tc>
        <w:tc>
          <w:tcPr>
            <w:tcW w:w="987" w:type="dxa"/>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c>
          <w:tcPr>
            <w:tcW w:w="1134" w:type="dxa"/>
            <w:gridSpan w:val="2"/>
          </w:tcPr>
          <w:p w:rsidR="00A67F13" w:rsidRPr="002E7048" w:rsidRDefault="00A67F13" w:rsidP="002E7048">
            <w:pPr>
              <w:widowControl w:val="0"/>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х</w:t>
            </w:r>
          </w:p>
        </w:tc>
      </w:tr>
    </w:tbl>
    <w:p w:rsidR="00A67F13" w:rsidRPr="002E7048" w:rsidRDefault="00A67F13" w:rsidP="002E7048">
      <w:pPr>
        <w:widowControl w:val="0"/>
        <w:suppressAutoHyphens/>
        <w:autoSpaceDE w:val="0"/>
        <w:autoSpaceDN w:val="0"/>
        <w:adjustRightInd w:val="0"/>
        <w:spacing w:after="0" w:line="240" w:lineRule="auto"/>
        <w:jc w:val="right"/>
        <w:rPr>
          <w:rFonts w:ascii="Times New Roman" w:hAnsi="Times New Roman"/>
          <w:sz w:val="28"/>
          <w:szCs w:val="28"/>
        </w:rPr>
      </w:pPr>
      <w:r w:rsidRPr="002E7048">
        <w:rPr>
          <w:rFonts w:ascii="Times New Roman" w:hAnsi="Times New Roman"/>
          <w:sz w:val="28"/>
          <w:szCs w:val="28"/>
        </w:rPr>
        <w:br w:type="page"/>
      </w:r>
      <w:r w:rsidRPr="002E7048">
        <w:rPr>
          <w:rFonts w:ascii="Times New Roman" w:hAnsi="Times New Roman"/>
          <w:sz w:val="28"/>
          <w:szCs w:val="28"/>
        </w:rPr>
        <w:lastRenderedPageBreak/>
        <w:t>Таблица 5</w:t>
      </w:r>
    </w:p>
    <w:p w:rsidR="00A67F13" w:rsidRPr="002E7048" w:rsidRDefault="00A67F13" w:rsidP="002E7048">
      <w:pPr>
        <w:widowControl w:val="0"/>
        <w:suppressAutoHyphens/>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Ресурсное обеспечение</w:t>
      </w:r>
      <w:r w:rsidRPr="002E7048">
        <w:rPr>
          <w:rFonts w:ascii="Times New Roman" w:hAnsi="Times New Roman"/>
          <w:sz w:val="28"/>
          <w:szCs w:val="28"/>
        </w:rPr>
        <w:br/>
        <w:t xml:space="preserve">реализации муниципальной программы МО МР «Ижемский»  «Развитие и сохранение культуры» </w:t>
      </w:r>
    </w:p>
    <w:p w:rsidR="00A67F13" w:rsidRPr="002E7048" w:rsidRDefault="00A67F13" w:rsidP="002E7048">
      <w:pPr>
        <w:widowControl w:val="0"/>
        <w:suppressAutoHyphens/>
        <w:autoSpaceDE w:val="0"/>
        <w:autoSpaceDN w:val="0"/>
        <w:adjustRightInd w:val="0"/>
        <w:spacing w:after="0" w:line="240" w:lineRule="auto"/>
        <w:jc w:val="center"/>
        <w:rPr>
          <w:rFonts w:ascii="Times New Roman" w:hAnsi="Times New Roman"/>
          <w:sz w:val="28"/>
          <w:szCs w:val="28"/>
        </w:rPr>
      </w:pPr>
      <w:r w:rsidRPr="002E7048">
        <w:rPr>
          <w:rFonts w:ascii="Times New Roman" w:hAnsi="Times New Roman"/>
          <w:sz w:val="28"/>
          <w:szCs w:val="28"/>
        </w:rPr>
        <w:t>за счет средств бюджета муниципального района «Ижемский»</w:t>
      </w:r>
    </w:p>
    <w:p w:rsidR="00A67F13" w:rsidRPr="00E27352" w:rsidRDefault="00A67F13" w:rsidP="002E7048">
      <w:pPr>
        <w:widowControl w:val="0"/>
        <w:suppressAutoHyphens/>
        <w:autoSpaceDE w:val="0"/>
        <w:autoSpaceDN w:val="0"/>
        <w:adjustRightInd w:val="0"/>
        <w:spacing w:after="0" w:line="240" w:lineRule="auto"/>
        <w:jc w:val="center"/>
        <w:rPr>
          <w:rFonts w:ascii="Times New Roman" w:hAnsi="Times New Roman"/>
          <w:sz w:val="26"/>
          <w:szCs w:val="26"/>
        </w:rPr>
      </w:pPr>
      <w:r w:rsidRPr="00E27352">
        <w:rPr>
          <w:rFonts w:ascii="Times New Roman" w:hAnsi="Times New Roman"/>
          <w:sz w:val="26"/>
          <w:szCs w:val="26"/>
        </w:rPr>
        <w:t xml:space="preserve"> ( с учетом средств республиканского бюджета Республики Коми)</w:t>
      </w:r>
    </w:p>
    <w:p w:rsidR="00A67F13" w:rsidRPr="00E27352" w:rsidRDefault="00A67F13" w:rsidP="002E7048">
      <w:pPr>
        <w:widowControl w:val="0"/>
        <w:suppressAutoHyphens/>
        <w:autoSpaceDE w:val="0"/>
        <w:autoSpaceDN w:val="0"/>
        <w:adjustRightInd w:val="0"/>
        <w:spacing w:after="0" w:line="240" w:lineRule="auto"/>
        <w:jc w:val="center"/>
        <w:rPr>
          <w:rFonts w:ascii="Times New Roman" w:hAnsi="Times New Roman"/>
          <w:sz w:val="26"/>
          <w:szCs w:val="26"/>
        </w:rPr>
      </w:pPr>
      <w:r w:rsidRPr="00E27352">
        <w:rPr>
          <w:rFonts w:ascii="Times New Roman" w:hAnsi="Times New Roman"/>
          <w:sz w:val="26"/>
          <w:szCs w:val="26"/>
        </w:rPr>
        <w:t xml:space="preserve"> </w:t>
      </w:r>
    </w:p>
    <w:tbl>
      <w:tblPr>
        <w:tblW w:w="14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341"/>
        <w:gridCol w:w="2661"/>
        <w:gridCol w:w="2516"/>
        <w:gridCol w:w="1275"/>
        <w:gridCol w:w="1195"/>
        <w:gridCol w:w="1280"/>
        <w:gridCol w:w="1104"/>
        <w:gridCol w:w="1104"/>
        <w:gridCol w:w="1104"/>
      </w:tblGrid>
      <w:tr w:rsidR="00A67F13" w:rsidRPr="00E27352" w:rsidTr="00E27352">
        <w:trPr>
          <w:trHeight w:val="531"/>
          <w:jc w:val="center"/>
        </w:trPr>
        <w:tc>
          <w:tcPr>
            <w:tcW w:w="2341" w:type="dxa"/>
            <w:vMerge w:val="restart"/>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Статус</w:t>
            </w:r>
          </w:p>
        </w:tc>
        <w:tc>
          <w:tcPr>
            <w:tcW w:w="2661" w:type="dxa"/>
            <w:vMerge w:val="restart"/>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Наименование муници</w:t>
            </w:r>
            <w:r w:rsidRPr="00E27352">
              <w:rPr>
                <w:rFonts w:ascii="Times New Roman" w:hAnsi="Times New Roman"/>
                <w:color w:val="000000"/>
                <w:sz w:val="26"/>
                <w:szCs w:val="26"/>
                <w:lang w:eastAsia="ru-RU"/>
              </w:rPr>
              <w:softHyphen/>
              <w:t>пальной программы, ос</w:t>
            </w:r>
            <w:r w:rsidRPr="00E27352">
              <w:rPr>
                <w:rFonts w:ascii="Times New Roman" w:hAnsi="Times New Roman"/>
                <w:color w:val="000000"/>
                <w:sz w:val="26"/>
                <w:szCs w:val="26"/>
                <w:lang w:eastAsia="ru-RU"/>
              </w:rPr>
              <w:softHyphen/>
              <w:t>новного мероприя</w:t>
            </w:r>
            <w:r w:rsidRPr="00E27352">
              <w:rPr>
                <w:rFonts w:ascii="Times New Roman" w:hAnsi="Times New Roman"/>
                <w:color w:val="000000"/>
                <w:sz w:val="26"/>
                <w:szCs w:val="26"/>
                <w:lang w:eastAsia="ru-RU"/>
              </w:rPr>
              <w:softHyphen/>
              <w:t>тия</w:t>
            </w:r>
          </w:p>
        </w:tc>
        <w:tc>
          <w:tcPr>
            <w:tcW w:w="2516" w:type="dxa"/>
            <w:vMerge w:val="restart"/>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Ответственный исполни</w:t>
            </w:r>
            <w:r w:rsidRPr="00E27352">
              <w:rPr>
                <w:rFonts w:ascii="Times New Roman" w:hAnsi="Times New Roman"/>
                <w:color w:val="000000"/>
                <w:sz w:val="26"/>
                <w:szCs w:val="26"/>
                <w:lang w:eastAsia="ru-RU"/>
              </w:rPr>
              <w:softHyphen/>
              <w:t>тель, соисполнитель</w:t>
            </w:r>
          </w:p>
        </w:tc>
        <w:tc>
          <w:tcPr>
            <w:tcW w:w="7062" w:type="dxa"/>
            <w:gridSpan w:val="6"/>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Расходы (тыс.руб.)</w:t>
            </w:r>
          </w:p>
        </w:tc>
      </w:tr>
      <w:tr w:rsidR="00A67F13" w:rsidRPr="00E27352" w:rsidTr="00E27352">
        <w:trPr>
          <w:trHeight w:val="315"/>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1275" w:type="dxa"/>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2015 год</w:t>
            </w:r>
          </w:p>
        </w:tc>
        <w:tc>
          <w:tcPr>
            <w:tcW w:w="1195" w:type="dxa"/>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2016 год</w:t>
            </w:r>
          </w:p>
        </w:tc>
        <w:tc>
          <w:tcPr>
            <w:tcW w:w="1280" w:type="dxa"/>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2017 год</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2018 год</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2019 год</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2020 год</w:t>
            </w:r>
          </w:p>
        </w:tc>
      </w:tr>
      <w:tr w:rsidR="00A67F13" w:rsidRPr="00E27352" w:rsidTr="00E27352">
        <w:trPr>
          <w:trHeight w:val="315"/>
          <w:jc w:val="center"/>
        </w:trPr>
        <w:tc>
          <w:tcPr>
            <w:tcW w:w="2341" w:type="dxa"/>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w:t>
            </w:r>
          </w:p>
        </w:tc>
        <w:tc>
          <w:tcPr>
            <w:tcW w:w="2661" w:type="dxa"/>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w:t>
            </w:r>
          </w:p>
        </w:tc>
        <w:tc>
          <w:tcPr>
            <w:tcW w:w="2516" w:type="dxa"/>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3</w:t>
            </w:r>
          </w:p>
        </w:tc>
        <w:tc>
          <w:tcPr>
            <w:tcW w:w="1275" w:type="dxa"/>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4</w:t>
            </w:r>
          </w:p>
        </w:tc>
        <w:tc>
          <w:tcPr>
            <w:tcW w:w="1195" w:type="dxa"/>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w:t>
            </w:r>
          </w:p>
        </w:tc>
        <w:tc>
          <w:tcPr>
            <w:tcW w:w="1280" w:type="dxa"/>
            <w:shd w:val="clear" w:color="auto" w:fill="auto"/>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6</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8</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9</w:t>
            </w:r>
          </w:p>
        </w:tc>
      </w:tr>
      <w:tr w:rsidR="00A67F13" w:rsidRPr="00E27352" w:rsidTr="00E27352">
        <w:trPr>
          <w:trHeight w:val="261"/>
          <w:jc w:val="center"/>
        </w:trPr>
        <w:tc>
          <w:tcPr>
            <w:tcW w:w="2341" w:type="dxa"/>
            <w:vMerge w:val="restart"/>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Муниципальная про</w:t>
            </w:r>
            <w:r w:rsidRPr="00E27352">
              <w:rPr>
                <w:rFonts w:ascii="Times New Roman" w:hAnsi="Times New Roman"/>
                <w:color w:val="000000"/>
                <w:sz w:val="26"/>
                <w:szCs w:val="26"/>
                <w:lang w:eastAsia="ru-RU"/>
              </w:rPr>
              <w:softHyphen/>
              <w:t>грамма</w:t>
            </w:r>
          </w:p>
        </w:tc>
        <w:tc>
          <w:tcPr>
            <w:tcW w:w="2661" w:type="dxa"/>
            <w:vMerge w:val="restart"/>
            <w:shd w:val="clear" w:color="auto" w:fill="auto"/>
            <w:vAlign w:val="center"/>
          </w:tcPr>
          <w:p w:rsidR="00A67F13" w:rsidRPr="00E27352" w:rsidRDefault="00A67F13" w:rsidP="002E7048">
            <w:pPr>
              <w:spacing w:after="0" w:line="240" w:lineRule="auto"/>
              <w:rPr>
                <w:rFonts w:ascii="Times New Roman" w:hAnsi="Times New Roman"/>
                <w:b/>
                <w:color w:val="000000"/>
                <w:sz w:val="26"/>
                <w:szCs w:val="26"/>
                <w:lang w:eastAsia="ru-RU"/>
              </w:rPr>
            </w:pPr>
            <w:r w:rsidRPr="00E27352">
              <w:rPr>
                <w:rFonts w:ascii="Times New Roman" w:hAnsi="Times New Roman"/>
                <w:color w:val="000000"/>
                <w:sz w:val="26"/>
                <w:szCs w:val="26"/>
                <w:lang w:eastAsia="ru-RU"/>
              </w:rPr>
              <w:t>Развитие и сохранение куль</w:t>
            </w:r>
            <w:r w:rsidRPr="00E27352">
              <w:rPr>
                <w:rFonts w:ascii="Times New Roman" w:hAnsi="Times New Roman"/>
                <w:color w:val="000000"/>
                <w:sz w:val="26"/>
                <w:szCs w:val="26"/>
                <w:lang w:eastAsia="ru-RU"/>
              </w:rPr>
              <w:softHyphen/>
              <w:t xml:space="preserve">туры </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vAlign w:val="center"/>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bCs/>
                <w:color w:val="000000"/>
                <w:sz w:val="26"/>
                <w:szCs w:val="26"/>
              </w:rPr>
              <w:t>90 495,1</w:t>
            </w:r>
          </w:p>
        </w:tc>
        <w:tc>
          <w:tcPr>
            <w:tcW w:w="1195" w:type="dxa"/>
            <w:shd w:val="clear" w:color="auto" w:fill="auto"/>
            <w:vAlign w:val="center"/>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bCs/>
                <w:color w:val="000000"/>
                <w:sz w:val="26"/>
                <w:szCs w:val="26"/>
              </w:rPr>
              <w:t>95 035,7</w:t>
            </w:r>
          </w:p>
        </w:tc>
        <w:tc>
          <w:tcPr>
            <w:tcW w:w="1280" w:type="dxa"/>
            <w:shd w:val="clear" w:color="auto" w:fill="auto"/>
            <w:vAlign w:val="center"/>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sz w:val="26"/>
                <w:szCs w:val="26"/>
                <w:lang w:eastAsia="ru-RU"/>
              </w:rPr>
              <w:t>107 185,9</w:t>
            </w:r>
          </w:p>
        </w:tc>
        <w:tc>
          <w:tcPr>
            <w:tcW w:w="1104" w:type="dxa"/>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bCs/>
                <w:color w:val="000000"/>
                <w:sz w:val="26"/>
                <w:szCs w:val="26"/>
              </w:rPr>
              <w:t>67 230,0</w:t>
            </w:r>
          </w:p>
        </w:tc>
        <w:tc>
          <w:tcPr>
            <w:tcW w:w="1104" w:type="dxa"/>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bCs/>
                <w:color w:val="000000"/>
                <w:sz w:val="26"/>
                <w:szCs w:val="26"/>
              </w:rPr>
              <w:t>69 110,0</w:t>
            </w:r>
          </w:p>
        </w:tc>
        <w:tc>
          <w:tcPr>
            <w:tcW w:w="1104" w:type="dxa"/>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bCs/>
                <w:color w:val="000000"/>
                <w:sz w:val="26"/>
                <w:szCs w:val="26"/>
              </w:rPr>
              <w:t>0,0</w:t>
            </w:r>
          </w:p>
        </w:tc>
      </w:tr>
      <w:tr w:rsidR="00A67F13" w:rsidRPr="00E27352" w:rsidTr="00E27352">
        <w:trPr>
          <w:trHeight w:val="1048"/>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bCs/>
                <w:color w:val="000000"/>
                <w:sz w:val="26"/>
                <w:szCs w:val="26"/>
              </w:rPr>
              <w:t>90 495,1</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bCs/>
                <w:color w:val="000000"/>
                <w:sz w:val="26"/>
                <w:szCs w:val="26"/>
              </w:rPr>
              <w:t>95 035,7</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sz w:val="26"/>
                <w:szCs w:val="26"/>
                <w:lang w:eastAsia="ru-RU"/>
              </w:rPr>
              <w:t>107 185,9</w:t>
            </w:r>
          </w:p>
        </w:tc>
        <w:tc>
          <w:tcPr>
            <w:tcW w:w="1104" w:type="dxa"/>
            <w:vAlign w:val="center"/>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bCs/>
                <w:color w:val="000000"/>
                <w:sz w:val="26"/>
                <w:szCs w:val="26"/>
              </w:rPr>
              <w:t>67 230,0</w:t>
            </w:r>
          </w:p>
        </w:tc>
        <w:tc>
          <w:tcPr>
            <w:tcW w:w="1104" w:type="dxa"/>
            <w:vAlign w:val="center"/>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bCs/>
                <w:color w:val="000000"/>
                <w:sz w:val="26"/>
                <w:szCs w:val="26"/>
              </w:rPr>
              <w:t>69 110,0</w:t>
            </w:r>
          </w:p>
        </w:tc>
        <w:tc>
          <w:tcPr>
            <w:tcW w:w="1104" w:type="dxa"/>
            <w:vAlign w:val="center"/>
          </w:tcPr>
          <w:p w:rsidR="00A67F13" w:rsidRPr="00E27352" w:rsidRDefault="00A67F13" w:rsidP="002E7048">
            <w:pPr>
              <w:spacing w:after="0" w:line="240" w:lineRule="auto"/>
              <w:jc w:val="center"/>
              <w:rPr>
                <w:rFonts w:ascii="Times New Roman" w:hAnsi="Times New Roman"/>
                <w:b/>
                <w:bCs/>
                <w:color w:val="000000"/>
                <w:sz w:val="26"/>
                <w:szCs w:val="26"/>
              </w:rPr>
            </w:pPr>
            <w:r w:rsidRPr="00E27352">
              <w:rPr>
                <w:rFonts w:ascii="Times New Roman" w:hAnsi="Times New Roman"/>
                <w:b/>
                <w:bCs/>
                <w:color w:val="000000"/>
                <w:sz w:val="26"/>
                <w:szCs w:val="26"/>
              </w:rPr>
              <w:t>0,0</w:t>
            </w:r>
          </w:p>
        </w:tc>
      </w:tr>
      <w:tr w:rsidR="00A67F13" w:rsidRPr="00E27352" w:rsidTr="00E27352">
        <w:trPr>
          <w:trHeight w:val="185"/>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Отдел строительства, ар</w:t>
            </w:r>
            <w:r w:rsidRPr="00E27352">
              <w:rPr>
                <w:rFonts w:ascii="Times New Roman" w:hAnsi="Times New Roman"/>
                <w:color w:val="000000"/>
                <w:sz w:val="26"/>
                <w:szCs w:val="26"/>
                <w:lang w:eastAsia="ru-RU"/>
              </w:rPr>
              <w:softHyphen/>
              <w:t>хитектуры и градострои</w:t>
            </w:r>
            <w:r w:rsidRPr="00E27352">
              <w:rPr>
                <w:rFonts w:ascii="Times New Roman" w:hAnsi="Times New Roman"/>
                <w:color w:val="000000"/>
                <w:sz w:val="26"/>
                <w:szCs w:val="26"/>
                <w:lang w:eastAsia="ru-RU"/>
              </w:rPr>
              <w:softHyphen/>
              <w:t xml:space="preserve">тельства администрации муниципального района «Ижемский» </w:t>
            </w:r>
          </w:p>
        </w:tc>
        <w:tc>
          <w:tcPr>
            <w:tcW w:w="1275" w:type="dxa"/>
            <w:shd w:val="clear" w:color="auto" w:fill="auto"/>
            <w:noWrap/>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
                <w:bCs/>
                <w:color w:val="000000"/>
                <w:sz w:val="26"/>
                <w:szCs w:val="26"/>
              </w:rPr>
              <w:t>0,0</w:t>
            </w:r>
          </w:p>
        </w:tc>
        <w:tc>
          <w:tcPr>
            <w:tcW w:w="1195" w:type="dxa"/>
            <w:shd w:val="clear" w:color="auto" w:fill="auto"/>
            <w:noWrap/>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
                <w:bCs/>
                <w:color w:val="000000"/>
                <w:sz w:val="26"/>
                <w:szCs w:val="26"/>
              </w:rPr>
              <w:t>0,0</w:t>
            </w:r>
          </w:p>
        </w:tc>
        <w:tc>
          <w:tcPr>
            <w:tcW w:w="1280" w:type="dxa"/>
            <w:shd w:val="clear" w:color="auto" w:fill="auto"/>
            <w:noWrap/>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
                <w:bCs/>
                <w:color w:val="000000"/>
                <w:sz w:val="26"/>
                <w:szCs w:val="26"/>
              </w:rPr>
              <w:t>0,0</w:t>
            </w:r>
          </w:p>
        </w:tc>
        <w:tc>
          <w:tcPr>
            <w:tcW w:w="1104" w:type="dxa"/>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
                <w:bCs/>
                <w:color w:val="000000"/>
                <w:sz w:val="26"/>
                <w:szCs w:val="26"/>
              </w:rPr>
              <w:t>0,0</w:t>
            </w:r>
          </w:p>
        </w:tc>
        <w:tc>
          <w:tcPr>
            <w:tcW w:w="1104" w:type="dxa"/>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
                <w:bCs/>
                <w:color w:val="000000"/>
                <w:sz w:val="26"/>
                <w:szCs w:val="26"/>
              </w:rPr>
              <w:t>0,0</w:t>
            </w:r>
          </w:p>
        </w:tc>
        <w:tc>
          <w:tcPr>
            <w:tcW w:w="1104" w:type="dxa"/>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
                <w:bCs/>
                <w:color w:val="000000"/>
                <w:sz w:val="26"/>
                <w:szCs w:val="26"/>
              </w:rPr>
              <w:t>0,0</w:t>
            </w:r>
          </w:p>
        </w:tc>
      </w:tr>
      <w:tr w:rsidR="00A67F13" w:rsidRPr="00E27352" w:rsidTr="00E27352">
        <w:trPr>
          <w:trHeight w:val="215"/>
          <w:jc w:val="center"/>
        </w:trPr>
        <w:tc>
          <w:tcPr>
            <w:tcW w:w="2341" w:type="dxa"/>
            <w:vMerge w:val="restart"/>
            <w:shd w:val="clear" w:color="auto" w:fill="auto"/>
            <w:vAlign w:val="center"/>
          </w:tcPr>
          <w:p w:rsidR="00A67F13" w:rsidRPr="00E27352" w:rsidRDefault="00A67F13" w:rsidP="002E7048">
            <w:pPr>
              <w:widowControl w:val="0"/>
              <w:autoSpaceDE w:val="0"/>
              <w:autoSpaceDN w:val="0"/>
              <w:adjustRightInd w:val="0"/>
              <w:spacing w:after="0" w:line="240" w:lineRule="auto"/>
              <w:jc w:val="both"/>
              <w:rPr>
                <w:rFonts w:ascii="Times New Roman" w:hAnsi="Times New Roman"/>
                <w:sz w:val="26"/>
                <w:szCs w:val="26"/>
              </w:rPr>
            </w:pPr>
            <w:r w:rsidRPr="00E27352">
              <w:rPr>
                <w:rFonts w:ascii="Times New Roman" w:hAnsi="Times New Roman"/>
                <w:sz w:val="26"/>
                <w:szCs w:val="26"/>
              </w:rPr>
              <w:t xml:space="preserve">Основное мероприятие 1.1. </w:t>
            </w:r>
          </w:p>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restart"/>
            <w:shd w:val="clear" w:color="auto" w:fill="auto"/>
            <w:vAlign w:val="center"/>
          </w:tcPr>
          <w:p w:rsidR="00A67F13" w:rsidRPr="00E27352" w:rsidRDefault="00A67F13" w:rsidP="002E7048">
            <w:pPr>
              <w:pStyle w:val="afa"/>
              <w:suppressLineNumbers/>
              <w:suppressAutoHyphens/>
              <w:rPr>
                <w:rFonts w:ascii="Times New Roman" w:hAnsi="Times New Roman" w:cs="Times New Roman"/>
                <w:sz w:val="26"/>
                <w:szCs w:val="26"/>
              </w:rPr>
            </w:pPr>
            <w:r w:rsidRPr="00E27352">
              <w:rPr>
                <w:rFonts w:ascii="Times New Roman" w:hAnsi="Times New Roman" w:cs="Times New Roman"/>
                <w:sz w:val="26"/>
                <w:szCs w:val="26"/>
              </w:rPr>
              <w:t>Укрепление и модернизация материально-технической базы объектов сферы культуры и искусства</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sz w:val="26"/>
                <w:szCs w:val="26"/>
              </w:rPr>
            </w:pPr>
            <w:r w:rsidRPr="00E27352">
              <w:rPr>
                <w:rFonts w:ascii="Times New Roman" w:hAnsi="Times New Roman"/>
                <w:sz w:val="26"/>
                <w:szCs w:val="26"/>
              </w:rPr>
              <w:t>Всего</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1 619,8</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1 701,7</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5 232,0</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201,6</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201,6</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663"/>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1 619,8</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1 701,7</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5 232,0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201,6</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201,6</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663"/>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Отдел строительства, ар</w:t>
            </w:r>
            <w:r w:rsidRPr="00E27352">
              <w:rPr>
                <w:rFonts w:ascii="Times New Roman" w:hAnsi="Times New Roman"/>
                <w:color w:val="000000"/>
                <w:sz w:val="26"/>
                <w:szCs w:val="26"/>
                <w:lang w:eastAsia="ru-RU"/>
              </w:rPr>
              <w:softHyphen/>
              <w:t>хитектуры и градострои</w:t>
            </w:r>
            <w:r w:rsidRPr="00E27352">
              <w:rPr>
                <w:rFonts w:ascii="Times New Roman" w:hAnsi="Times New Roman"/>
                <w:color w:val="000000"/>
                <w:sz w:val="26"/>
                <w:szCs w:val="26"/>
                <w:lang w:eastAsia="ru-RU"/>
              </w:rPr>
              <w:softHyphen/>
              <w:t xml:space="preserve">тельства администрации </w:t>
            </w:r>
            <w:r w:rsidRPr="00E27352">
              <w:rPr>
                <w:rFonts w:ascii="Times New Roman" w:hAnsi="Times New Roman"/>
                <w:color w:val="000000"/>
                <w:sz w:val="26"/>
                <w:szCs w:val="26"/>
                <w:lang w:eastAsia="ru-RU"/>
              </w:rPr>
              <w:lastRenderedPageBreak/>
              <w:t>муниципального района «Ижемский»</w:t>
            </w:r>
          </w:p>
        </w:tc>
        <w:tc>
          <w:tcPr>
            <w:tcW w:w="1275" w:type="dxa"/>
            <w:shd w:val="clear" w:color="auto" w:fill="auto"/>
            <w:noWrap/>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Cs/>
                <w:color w:val="000000"/>
                <w:sz w:val="26"/>
                <w:szCs w:val="26"/>
              </w:rPr>
              <w:lastRenderedPageBreak/>
              <w:t>0,0</w:t>
            </w:r>
          </w:p>
        </w:tc>
        <w:tc>
          <w:tcPr>
            <w:tcW w:w="1195" w:type="dxa"/>
            <w:shd w:val="clear" w:color="auto" w:fill="auto"/>
            <w:noWrap/>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Cs/>
                <w:color w:val="000000"/>
                <w:sz w:val="26"/>
                <w:szCs w:val="26"/>
              </w:rPr>
              <w:t>0,0</w:t>
            </w:r>
          </w:p>
        </w:tc>
        <w:tc>
          <w:tcPr>
            <w:tcW w:w="1280" w:type="dxa"/>
            <w:shd w:val="clear" w:color="auto" w:fill="auto"/>
            <w:noWrap/>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Cs/>
                <w:color w:val="000000"/>
                <w:sz w:val="26"/>
                <w:szCs w:val="26"/>
              </w:rPr>
              <w:t>0,0</w:t>
            </w:r>
          </w:p>
        </w:tc>
        <w:tc>
          <w:tcPr>
            <w:tcW w:w="1104" w:type="dxa"/>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Cs/>
                <w:color w:val="000000"/>
                <w:sz w:val="26"/>
                <w:szCs w:val="26"/>
              </w:rPr>
              <w:t>0,0</w:t>
            </w:r>
          </w:p>
        </w:tc>
        <w:tc>
          <w:tcPr>
            <w:tcW w:w="1104" w:type="dxa"/>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Cs/>
                <w:color w:val="000000"/>
                <w:sz w:val="26"/>
                <w:szCs w:val="26"/>
              </w:rPr>
              <w:t>0,0</w:t>
            </w:r>
          </w:p>
        </w:tc>
        <w:tc>
          <w:tcPr>
            <w:tcW w:w="1104" w:type="dxa"/>
            <w:vAlign w:val="center"/>
          </w:tcPr>
          <w:p w:rsidR="00A67F13" w:rsidRPr="00E27352" w:rsidRDefault="00A67F13" w:rsidP="002E7048">
            <w:pPr>
              <w:spacing w:after="0"/>
              <w:jc w:val="center"/>
              <w:rPr>
                <w:rFonts w:ascii="Times New Roman" w:hAnsi="Times New Roman"/>
                <w:sz w:val="26"/>
                <w:szCs w:val="26"/>
              </w:rPr>
            </w:pPr>
            <w:r w:rsidRPr="00E27352">
              <w:rPr>
                <w:rFonts w:ascii="Times New Roman" w:hAnsi="Times New Roman"/>
                <w:bCs/>
                <w:color w:val="000000"/>
                <w:sz w:val="26"/>
                <w:szCs w:val="26"/>
              </w:rPr>
              <w:t>0,0</w:t>
            </w:r>
          </w:p>
        </w:tc>
      </w:tr>
      <w:tr w:rsidR="00A67F13" w:rsidRPr="00E27352" w:rsidTr="00E27352">
        <w:trPr>
          <w:trHeight w:val="211"/>
          <w:jc w:val="center"/>
        </w:trPr>
        <w:tc>
          <w:tcPr>
            <w:tcW w:w="234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lastRenderedPageBreak/>
              <w:t>Основное мероприятие 1.2.</w:t>
            </w:r>
          </w:p>
        </w:tc>
        <w:tc>
          <w:tcPr>
            <w:tcW w:w="266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sz w:val="26"/>
                <w:szCs w:val="26"/>
              </w:rPr>
              <w:t>Реализация концепции ин</w:t>
            </w:r>
            <w:r w:rsidRPr="00E27352">
              <w:rPr>
                <w:rFonts w:ascii="Times New Roman" w:hAnsi="Times New Roman"/>
                <w:sz w:val="26"/>
                <w:szCs w:val="26"/>
              </w:rPr>
              <w:softHyphen/>
              <w:t>фор</w:t>
            </w:r>
            <w:r w:rsidRPr="00E27352">
              <w:rPr>
                <w:rFonts w:ascii="Times New Roman" w:hAnsi="Times New Roman"/>
                <w:sz w:val="26"/>
                <w:szCs w:val="26"/>
              </w:rPr>
              <w:softHyphen/>
              <w:t>матизации сферы куль</w:t>
            </w:r>
            <w:r w:rsidRPr="00E27352">
              <w:rPr>
                <w:rFonts w:ascii="Times New Roman" w:hAnsi="Times New Roman"/>
                <w:sz w:val="26"/>
                <w:szCs w:val="26"/>
              </w:rPr>
              <w:softHyphen/>
              <w:t>туры и искусства</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93,6</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98,2</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295,8</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60,0</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60,0</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390"/>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93,6</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98,2</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295,8</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60,0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60,0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215"/>
          <w:jc w:val="center"/>
        </w:trPr>
        <w:tc>
          <w:tcPr>
            <w:tcW w:w="234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Основное мероприятие 1.3.</w:t>
            </w:r>
          </w:p>
        </w:tc>
        <w:tc>
          <w:tcPr>
            <w:tcW w:w="266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sz w:val="26"/>
                <w:szCs w:val="26"/>
              </w:rPr>
              <w:t>Развитие библиотечного дела</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16 993,2</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17 068,0</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16 145,4</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10 662,7</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10 662,7</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176"/>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sz w:val="26"/>
                <w:szCs w:val="26"/>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16 993,2</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17 068,0</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16 145,4</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10 662,7</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10 662,7</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281"/>
          <w:jc w:val="center"/>
        </w:trPr>
        <w:tc>
          <w:tcPr>
            <w:tcW w:w="2341" w:type="dxa"/>
            <w:vMerge w:val="restart"/>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Основное мероприятие 1.4.</w:t>
            </w:r>
          </w:p>
        </w:tc>
        <w:tc>
          <w:tcPr>
            <w:tcW w:w="2661" w:type="dxa"/>
            <w:vMerge w:val="restart"/>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sz w:val="26"/>
                <w:szCs w:val="26"/>
              </w:rPr>
              <w:t>Оказание муниципальных услуг (выполнение работ) музеями</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3 059,8</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2 927,2</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3 003,6</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1 262,9</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1 262,9</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393"/>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3 059,8</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2 927,2</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3 003,6</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1 262,9</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1 262,9</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371"/>
          <w:jc w:val="center"/>
        </w:trPr>
        <w:tc>
          <w:tcPr>
            <w:tcW w:w="234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Основное мероприятие 1.5.</w:t>
            </w:r>
          </w:p>
        </w:tc>
        <w:tc>
          <w:tcPr>
            <w:tcW w:w="266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sz w:val="26"/>
                <w:szCs w:val="26"/>
              </w:rPr>
              <w:t>Создание безопасных усло</w:t>
            </w:r>
            <w:r w:rsidRPr="00E27352">
              <w:rPr>
                <w:rFonts w:ascii="Times New Roman" w:hAnsi="Times New Roman"/>
                <w:sz w:val="26"/>
                <w:szCs w:val="26"/>
              </w:rPr>
              <w:softHyphen/>
              <w:t>вий в муниципальных уч</w:t>
            </w:r>
            <w:r w:rsidRPr="00E27352">
              <w:rPr>
                <w:rFonts w:ascii="Times New Roman" w:hAnsi="Times New Roman"/>
                <w:sz w:val="26"/>
                <w:szCs w:val="26"/>
              </w:rPr>
              <w:softHyphen/>
              <w:t>реждениях культуры и ис</w:t>
            </w:r>
            <w:r w:rsidRPr="00E27352">
              <w:rPr>
                <w:rFonts w:ascii="Times New Roman" w:hAnsi="Times New Roman"/>
                <w:sz w:val="26"/>
                <w:szCs w:val="26"/>
              </w:rPr>
              <w:softHyphen/>
              <w:t>кусства</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425,5</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371,1</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568,1</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305,0</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305,0</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277"/>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425,5</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371,1</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568,1</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305,0</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305,0</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292"/>
          <w:jc w:val="center"/>
        </w:trPr>
        <w:tc>
          <w:tcPr>
            <w:tcW w:w="2341" w:type="dxa"/>
            <w:vMerge w:val="restart"/>
            <w:shd w:val="clear" w:color="auto" w:fill="auto"/>
            <w:vAlign w:val="center"/>
          </w:tcPr>
          <w:p w:rsidR="00A67F13" w:rsidRPr="00E27352" w:rsidRDefault="00A67F13" w:rsidP="002E7048">
            <w:pPr>
              <w:spacing w:after="0"/>
              <w:rPr>
                <w:rFonts w:ascii="Times New Roman" w:hAnsi="Times New Roman"/>
                <w:color w:val="000000"/>
                <w:sz w:val="26"/>
                <w:szCs w:val="26"/>
                <w:lang w:eastAsia="ru-RU"/>
              </w:rPr>
            </w:pPr>
            <w:r w:rsidRPr="00E27352">
              <w:rPr>
                <w:rFonts w:ascii="Times New Roman" w:hAnsi="Times New Roman"/>
                <w:color w:val="000000"/>
                <w:sz w:val="26"/>
                <w:szCs w:val="26"/>
                <w:lang w:eastAsia="ru-RU"/>
              </w:rPr>
              <w:t>Основное мероприятие 2.1</w:t>
            </w:r>
          </w:p>
        </w:tc>
        <w:tc>
          <w:tcPr>
            <w:tcW w:w="2661" w:type="dxa"/>
            <w:vMerge w:val="restart"/>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sz w:val="26"/>
                <w:szCs w:val="26"/>
              </w:rPr>
              <w:t>Оказание муниципальных услуг (выполнение работ) учреждениями культурно-досугового типа</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40 248,6</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41 625,2</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40 707,8</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27 413,7</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29 293,7</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706"/>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40 248,6</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41 625,2</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40 707,8</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27 413,7</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29 293,7</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315"/>
          <w:jc w:val="center"/>
        </w:trPr>
        <w:tc>
          <w:tcPr>
            <w:tcW w:w="2341" w:type="dxa"/>
            <w:vMerge w:val="restart"/>
            <w:shd w:val="clear" w:color="auto" w:fill="auto"/>
            <w:vAlign w:val="center"/>
          </w:tcPr>
          <w:p w:rsidR="00A67F13" w:rsidRPr="00E27352" w:rsidRDefault="00A67F13" w:rsidP="002E7048">
            <w:pPr>
              <w:spacing w:after="0"/>
              <w:rPr>
                <w:rFonts w:ascii="Times New Roman" w:hAnsi="Times New Roman"/>
                <w:color w:val="000000"/>
                <w:sz w:val="26"/>
                <w:szCs w:val="26"/>
                <w:lang w:eastAsia="ru-RU"/>
              </w:rPr>
            </w:pPr>
            <w:r w:rsidRPr="00E27352">
              <w:rPr>
                <w:rFonts w:ascii="Times New Roman" w:hAnsi="Times New Roman"/>
                <w:color w:val="000000"/>
                <w:sz w:val="26"/>
                <w:szCs w:val="26"/>
                <w:lang w:eastAsia="ru-RU"/>
              </w:rPr>
              <w:t xml:space="preserve">Основное </w:t>
            </w:r>
            <w:r w:rsidRPr="00E27352">
              <w:rPr>
                <w:rFonts w:ascii="Times New Roman" w:hAnsi="Times New Roman"/>
                <w:color w:val="000000"/>
                <w:sz w:val="26"/>
                <w:szCs w:val="26"/>
                <w:lang w:eastAsia="ru-RU"/>
              </w:rPr>
              <w:lastRenderedPageBreak/>
              <w:t>мероприятие 2.2</w:t>
            </w:r>
          </w:p>
        </w:tc>
        <w:tc>
          <w:tcPr>
            <w:tcW w:w="2661" w:type="dxa"/>
            <w:vMerge w:val="restart"/>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sz w:val="26"/>
                <w:szCs w:val="26"/>
              </w:rPr>
              <w:lastRenderedPageBreak/>
              <w:t xml:space="preserve">Поддержка </w:t>
            </w:r>
            <w:r w:rsidRPr="00E27352">
              <w:rPr>
                <w:rFonts w:ascii="Times New Roman" w:hAnsi="Times New Roman"/>
                <w:sz w:val="26"/>
                <w:szCs w:val="26"/>
              </w:rPr>
              <w:lastRenderedPageBreak/>
              <w:t>художествен</w:t>
            </w:r>
            <w:r w:rsidRPr="00E27352">
              <w:rPr>
                <w:rFonts w:ascii="Times New Roman" w:hAnsi="Times New Roman"/>
                <w:sz w:val="26"/>
                <w:szCs w:val="26"/>
              </w:rPr>
              <w:softHyphen/>
              <w:t>ного народного творчества, сохранение традиционной культуры</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lastRenderedPageBreak/>
              <w:t>Всего</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1 786,0</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1 333,8</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792,5</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500,0</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500,0</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1002"/>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1 786,0</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1 333,8</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792,5</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500,0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500,0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277"/>
          <w:jc w:val="center"/>
        </w:trPr>
        <w:tc>
          <w:tcPr>
            <w:tcW w:w="2341" w:type="dxa"/>
            <w:vMerge w:val="restart"/>
            <w:shd w:val="clear" w:color="auto" w:fill="auto"/>
            <w:vAlign w:val="center"/>
          </w:tcPr>
          <w:p w:rsidR="00A67F13" w:rsidRPr="00E27352" w:rsidRDefault="00A67F13" w:rsidP="002E7048">
            <w:pPr>
              <w:spacing w:after="0"/>
              <w:rPr>
                <w:rFonts w:ascii="Times New Roman" w:hAnsi="Times New Roman"/>
                <w:color w:val="000000"/>
                <w:sz w:val="26"/>
                <w:szCs w:val="26"/>
                <w:lang w:eastAsia="ru-RU"/>
              </w:rPr>
            </w:pPr>
            <w:r w:rsidRPr="00E27352">
              <w:rPr>
                <w:rFonts w:ascii="Times New Roman" w:hAnsi="Times New Roman"/>
                <w:color w:val="000000"/>
                <w:sz w:val="26"/>
                <w:szCs w:val="26"/>
                <w:lang w:eastAsia="ru-RU"/>
              </w:rPr>
              <w:lastRenderedPageBreak/>
              <w:t>Основное мероприятие 2.3</w:t>
            </w:r>
          </w:p>
        </w:tc>
        <w:tc>
          <w:tcPr>
            <w:tcW w:w="2661" w:type="dxa"/>
            <w:vMerge w:val="restart"/>
            <w:shd w:val="clear" w:color="auto" w:fill="auto"/>
            <w:vAlign w:val="center"/>
          </w:tcPr>
          <w:p w:rsidR="00A67F13" w:rsidRPr="00E27352" w:rsidRDefault="00A67F13" w:rsidP="002E7048">
            <w:pPr>
              <w:spacing w:after="0" w:line="240" w:lineRule="auto"/>
              <w:rPr>
                <w:rFonts w:ascii="Times New Roman" w:hAnsi="Times New Roman"/>
                <w:sz w:val="26"/>
                <w:szCs w:val="26"/>
              </w:rPr>
            </w:pPr>
            <w:r w:rsidRPr="00E27352">
              <w:rPr>
                <w:rFonts w:ascii="Times New Roman" w:hAnsi="Times New Roman"/>
                <w:sz w:val="26"/>
                <w:szCs w:val="26"/>
              </w:rPr>
              <w:t>Стимулирование деятель</w:t>
            </w:r>
            <w:r w:rsidRPr="00E27352">
              <w:rPr>
                <w:rFonts w:ascii="Times New Roman" w:hAnsi="Times New Roman"/>
                <w:sz w:val="26"/>
                <w:szCs w:val="26"/>
              </w:rPr>
              <w:softHyphen/>
              <w:t>ности и повышение про</w:t>
            </w:r>
            <w:r w:rsidRPr="00E27352">
              <w:rPr>
                <w:rFonts w:ascii="Times New Roman" w:hAnsi="Times New Roman"/>
                <w:sz w:val="26"/>
                <w:szCs w:val="26"/>
              </w:rPr>
              <w:softHyphen/>
              <w:t>фессиональной компетент</w:t>
            </w:r>
            <w:r w:rsidRPr="00E27352">
              <w:rPr>
                <w:rFonts w:ascii="Times New Roman" w:hAnsi="Times New Roman"/>
                <w:sz w:val="26"/>
                <w:szCs w:val="26"/>
              </w:rPr>
              <w:softHyphen/>
              <w:t>ности работников учрежде</w:t>
            </w:r>
            <w:r w:rsidRPr="00E27352">
              <w:rPr>
                <w:rFonts w:ascii="Times New Roman" w:hAnsi="Times New Roman"/>
                <w:sz w:val="26"/>
                <w:szCs w:val="26"/>
              </w:rPr>
              <w:softHyphen/>
              <w:t>ний культуры и искусства</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29,4</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40,0</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130,0</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50,0</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50,0</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964"/>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29,4</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40,0</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130,0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50,0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338"/>
          <w:jc w:val="center"/>
        </w:trPr>
        <w:tc>
          <w:tcPr>
            <w:tcW w:w="234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Основное мероприятие 2.4</w:t>
            </w:r>
          </w:p>
        </w:tc>
        <w:tc>
          <w:tcPr>
            <w:tcW w:w="266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sz w:val="26"/>
                <w:szCs w:val="26"/>
              </w:rPr>
              <w:t>Оказание муниципальных услуг (выполнение работ) учреждениями дополни</w:t>
            </w:r>
            <w:r w:rsidRPr="00E27352">
              <w:rPr>
                <w:rFonts w:ascii="Times New Roman" w:hAnsi="Times New Roman"/>
                <w:sz w:val="26"/>
                <w:szCs w:val="26"/>
              </w:rPr>
              <w:softHyphen/>
              <w:t>тельного образования</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7 962,8</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9 753,3</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9 521,3</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6619,2</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6619,2</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401"/>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7 962,8</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9 753,3</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9 521,3</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6619,2</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6619,2</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401"/>
          <w:jc w:val="center"/>
        </w:trPr>
        <w:tc>
          <w:tcPr>
            <w:tcW w:w="234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Основное мероприятие 2.5</w:t>
            </w:r>
          </w:p>
        </w:tc>
        <w:tc>
          <w:tcPr>
            <w:tcW w:w="2661" w:type="dxa"/>
            <w:vMerge w:val="restart"/>
            <w:vAlign w:val="center"/>
          </w:tcPr>
          <w:p w:rsidR="00A67F13" w:rsidRPr="00E27352" w:rsidRDefault="00A67F13" w:rsidP="002E7048">
            <w:pPr>
              <w:spacing w:after="0"/>
              <w:rPr>
                <w:rFonts w:ascii="Times New Roman" w:hAnsi="Times New Roman"/>
                <w:color w:val="000000"/>
                <w:sz w:val="26"/>
                <w:szCs w:val="26"/>
                <w:lang w:eastAsia="ru-RU"/>
              </w:rPr>
            </w:pPr>
            <w:r w:rsidRPr="00E27352">
              <w:rPr>
                <w:rFonts w:ascii="Times New Roman" w:hAnsi="Times New Roman"/>
                <w:color w:val="000000"/>
                <w:sz w:val="26"/>
                <w:szCs w:val="26"/>
                <w:lang w:eastAsia="ru-RU"/>
              </w:rPr>
              <w:t>Реализация народных про</w:t>
            </w:r>
            <w:r w:rsidRPr="00E27352">
              <w:rPr>
                <w:rFonts w:ascii="Times New Roman" w:hAnsi="Times New Roman"/>
                <w:color w:val="000000"/>
                <w:sz w:val="26"/>
                <w:szCs w:val="26"/>
                <w:lang w:eastAsia="ru-RU"/>
              </w:rPr>
              <w:softHyphen/>
              <w:t xml:space="preserve">ектов в сфере культуры и искусства </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781,2</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625,0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401"/>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781,2</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625,0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273"/>
          <w:jc w:val="center"/>
        </w:trPr>
        <w:tc>
          <w:tcPr>
            <w:tcW w:w="2341" w:type="dxa"/>
            <w:vMerge w:val="restart"/>
            <w:vAlign w:val="center"/>
          </w:tcPr>
          <w:p w:rsidR="00A67F13" w:rsidRPr="00E27352" w:rsidRDefault="00A67F13" w:rsidP="002E7048">
            <w:pPr>
              <w:spacing w:after="0"/>
              <w:rPr>
                <w:rFonts w:ascii="Times New Roman" w:hAnsi="Times New Roman"/>
                <w:color w:val="000000"/>
                <w:sz w:val="26"/>
                <w:szCs w:val="26"/>
                <w:lang w:eastAsia="ru-RU"/>
              </w:rPr>
            </w:pPr>
            <w:r w:rsidRPr="00E27352">
              <w:rPr>
                <w:rFonts w:ascii="Times New Roman" w:hAnsi="Times New Roman"/>
                <w:color w:val="000000"/>
                <w:sz w:val="26"/>
                <w:szCs w:val="26"/>
                <w:lang w:eastAsia="ru-RU"/>
              </w:rPr>
              <w:t>Основное мероприятие 3.1</w:t>
            </w:r>
          </w:p>
        </w:tc>
        <w:tc>
          <w:tcPr>
            <w:tcW w:w="2661" w:type="dxa"/>
            <w:vMerge w:val="restart"/>
          </w:tcPr>
          <w:p w:rsidR="00A67F13" w:rsidRPr="00E27352" w:rsidRDefault="00A67F13" w:rsidP="002E7048">
            <w:pPr>
              <w:spacing w:after="0" w:line="240" w:lineRule="auto"/>
              <w:rPr>
                <w:rFonts w:ascii="Times New Roman" w:hAnsi="Times New Roman"/>
                <w:color w:val="000000"/>
                <w:sz w:val="26"/>
                <w:szCs w:val="26"/>
              </w:rPr>
            </w:pPr>
          </w:p>
          <w:p w:rsidR="00A67F13" w:rsidRPr="00E27352" w:rsidRDefault="00A67F13" w:rsidP="002E7048">
            <w:pPr>
              <w:spacing w:after="0" w:line="240" w:lineRule="auto"/>
              <w:rPr>
                <w:rFonts w:ascii="Times New Roman" w:hAnsi="Times New Roman"/>
                <w:color w:val="000000"/>
                <w:sz w:val="26"/>
                <w:szCs w:val="26"/>
              </w:rPr>
            </w:pPr>
            <w:r w:rsidRPr="00E27352">
              <w:rPr>
                <w:rFonts w:ascii="Times New Roman" w:hAnsi="Times New Roman"/>
                <w:color w:val="000000"/>
                <w:sz w:val="26"/>
                <w:szCs w:val="26"/>
              </w:rPr>
              <w:t>Руководство и управление в сфере установленных функ</w:t>
            </w:r>
            <w:r w:rsidRPr="00E27352">
              <w:rPr>
                <w:rFonts w:ascii="Times New Roman" w:hAnsi="Times New Roman"/>
                <w:color w:val="000000"/>
                <w:sz w:val="26"/>
                <w:szCs w:val="26"/>
              </w:rPr>
              <w:softHyphen/>
              <w:t>ций органов местного са</w:t>
            </w:r>
            <w:r w:rsidRPr="00E27352">
              <w:rPr>
                <w:rFonts w:ascii="Times New Roman" w:hAnsi="Times New Roman"/>
                <w:color w:val="000000"/>
                <w:sz w:val="26"/>
                <w:szCs w:val="26"/>
              </w:rPr>
              <w:softHyphen/>
              <w:t>моуправления</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7 091,5</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7 582,0</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7 335,7</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7 694,6</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7694,6</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944"/>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rPr>
                <w:rFonts w:ascii="Times New Roman" w:hAnsi="Times New Roman"/>
                <w:sz w:val="26"/>
                <w:szCs w:val="26"/>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7 091,5</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7 582,0</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7 335,7</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7 694,6</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7 694,6</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276"/>
          <w:jc w:val="center"/>
        </w:trPr>
        <w:tc>
          <w:tcPr>
            <w:tcW w:w="234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lastRenderedPageBreak/>
              <w:t>Основное мероприятие 3.2</w:t>
            </w:r>
          </w:p>
        </w:tc>
        <w:tc>
          <w:tcPr>
            <w:tcW w:w="266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eastAsia="Times New Roman" w:hAnsi="Times New Roman"/>
                <w:color w:val="000000"/>
                <w:sz w:val="26"/>
                <w:szCs w:val="26"/>
              </w:rPr>
              <w:t>Организация взаи</w:t>
            </w:r>
            <w:r w:rsidRPr="00E27352">
              <w:rPr>
                <w:rFonts w:ascii="Times New Roman" w:eastAsia="Times New Roman" w:hAnsi="Times New Roman"/>
                <w:color w:val="000000"/>
                <w:sz w:val="26"/>
                <w:szCs w:val="26"/>
              </w:rPr>
              <w:softHyphen/>
              <w:t>модейст</w:t>
            </w:r>
            <w:r w:rsidRPr="00E27352">
              <w:rPr>
                <w:rFonts w:ascii="Times New Roman" w:eastAsia="Times New Roman" w:hAnsi="Times New Roman"/>
                <w:color w:val="000000"/>
                <w:sz w:val="26"/>
                <w:szCs w:val="26"/>
              </w:rPr>
              <w:softHyphen/>
              <w:t>вия с органами местного самоуправ</w:t>
            </w:r>
            <w:r w:rsidRPr="00E27352">
              <w:rPr>
                <w:rFonts w:ascii="Times New Roman" w:eastAsia="Times New Roman" w:hAnsi="Times New Roman"/>
                <w:color w:val="000000"/>
                <w:sz w:val="26"/>
                <w:szCs w:val="26"/>
              </w:rPr>
              <w:softHyphen/>
              <w:t>ления МО МР  «Ижемский» и органами ис</w:t>
            </w:r>
            <w:r w:rsidRPr="00E27352">
              <w:rPr>
                <w:rFonts w:ascii="Times New Roman" w:eastAsia="Times New Roman" w:hAnsi="Times New Roman"/>
                <w:color w:val="000000"/>
                <w:sz w:val="26"/>
                <w:szCs w:val="26"/>
              </w:rPr>
              <w:softHyphen/>
              <w:t>полнительной власти Ижемского района по реа</w:t>
            </w:r>
            <w:r w:rsidRPr="00E27352">
              <w:rPr>
                <w:rFonts w:ascii="Times New Roman" w:eastAsia="Times New Roman" w:hAnsi="Times New Roman"/>
                <w:color w:val="000000"/>
                <w:sz w:val="26"/>
                <w:szCs w:val="26"/>
              </w:rPr>
              <w:softHyphen/>
              <w:t>лизации муници</w:t>
            </w:r>
            <w:r w:rsidRPr="00E27352">
              <w:rPr>
                <w:rFonts w:ascii="Times New Roman" w:eastAsia="Times New Roman" w:hAnsi="Times New Roman"/>
                <w:color w:val="000000"/>
                <w:sz w:val="26"/>
                <w:szCs w:val="26"/>
              </w:rPr>
              <w:softHyphen/>
              <w:t>пальной программы</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104" w:type="dxa"/>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r>
      <w:tr w:rsidR="00A67F13" w:rsidRPr="00E27352" w:rsidTr="00E27352">
        <w:trPr>
          <w:trHeight w:val="944"/>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rPr>
                <w:rFonts w:ascii="Times New Roman" w:hAnsi="Times New Roman"/>
                <w:sz w:val="26"/>
                <w:szCs w:val="26"/>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r>
      <w:tr w:rsidR="00A67F13" w:rsidRPr="00E27352" w:rsidTr="00E27352">
        <w:trPr>
          <w:trHeight w:val="291"/>
          <w:jc w:val="center"/>
        </w:trPr>
        <w:tc>
          <w:tcPr>
            <w:tcW w:w="2341" w:type="dxa"/>
            <w:vMerge w:val="restart"/>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Основное мероприятие 3.3</w:t>
            </w:r>
          </w:p>
        </w:tc>
        <w:tc>
          <w:tcPr>
            <w:tcW w:w="2661" w:type="dxa"/>
            <w:vMerge w:val="restart"/>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sz w:val="26"/>
                <w:szCs w:val="26"/>
              </w:rPr>
              <w:t>Осуществление деятельно</w:t>
            </w:r>
            <w:r w:rsidRPr="00E27352">
              <w:rPr>
                <w:rFonts w:ascii="Times New Roman" w:hAnsi="Times New Roman"/>
                <w:sz w:val="26"/>
                <w:szCs w:val="26"/>
              </w:rPr>
              <w:softHyphen/>
              <w:t>сти прочих учреждений</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11 184,9</w:t>
            </w:r>
          </w:p>
        </w:tc>
        <w:tc>
          <w:tcPr>
            <w:tcW w:w="1195"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11 754,0</w:t>
            </w:r>
          </w:p>
        </w:tc>
        <w:tc>
          <w:tcPr>
            <w:tcW w:w="1280" w:type="dxa"/>
            <w:shd w:val="clear" w:color="auto" w:fill="auto"/>
            <w:noWrap/>
            <w:vAlign w:val="bottom"/>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12 522,0</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12 460,4</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12 460,4</w:t>
            </w:r>
          </w:p>
        </w:tc>
        <w:tc>
          <w:tcPr>
            <w:tcW w:w="1104" w:type="dxa"/>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629"/>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11 184,9</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11 754,0</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12 522,0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12 460,4</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12 460,4</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r>
      <w:tr w:rsidR="00A67F13" w:rsidRPr="00E27352" w:rsidTr="00E27352">
        <w:trPr>
          <w:trHeight w:val="299"/>
          <w:jc w:val="center"/>
        </w:trPr>
        <w:tc>
          <w:tcPr>
            <w:tcW w:w="2341" w:type="dxa"/>
            <w:vMerge w:val="restart"/>
            <w:vAlign w:val="center"/>
          </w:tcPr>
          <w:p w:rsidR="00A67F13" w:rsidRPr="00E27352" w:rsidRDefault="00A67F13" w:rsidP="002E7048">
            <w:pPr>
              <w:spacing w:after="0" w:line="240" w:lineRule="auto"/>
              <w:ind w:hanging="1"/>
              <w:rPr>
                <w:rFonts w:ascii="Times New Roman" w:hAnsi="Times New Roman"/>
                <w:color w:val="000000"/>
                <w:sz w:val="26"/>
                <w:szCs w:val="26"/>
                <w:lang w:eastAsia="ru-RU"/>
              </w:rPr>
            </w:pPr>
            <w:r w:rsidRPr="00E27352">
              <w:rPr>
                <w:rFonts w:ascii="Times New Roman" w:hAnsi="Times New Roman"/>
                <w:color w:val="000000"/>
                <w:sz w:val="26"/>
                <w:szCs w:val="26"/>
                <w:lang w:eastAsia="ru-RU"/>
              </w:rPr>
              <w:t>Основное мероприятие 3.4</w:t>
            </w:r>
          </w:p>
        </w:tc>
        <w:tc>
          <w:tcPr>
            <w:tcW w:w="2661" w:type="dxa"/>
            <w:vMerge w:val="restart"/>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sz w:val="26"/>
                <w:szCs w:val="26"/>
              </w:rPr>
              <w:t>Обеспечение роста уровня оплаты труда работников муниципальных учрежде</w:t>
            </w:r>
            <w:r w:rsidRPr="00E27352">
              <w:rPr>
                <w:rFonts w:ascii="Times New Roman" w:hAnsi="Times New Roman"/>
                <w:sz w:val="26"/>
                <w:szCs w:val="26"/>
              </w:rPr>
              <w:softHyphen/>
              <w:t>ний культуры и искусства в Ижемском районе</w:t>
            </w: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Всего</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10 306,7</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r>
      <w:tr w:rsidR="00A67F13" w:rsidRPr="00E27352" w:rsidTr="00E27352">
        <w:trPr>
          <w:trHeight w:val="629"/>
          <w:jc w:val="center"/>
        </w:trPr>
        <w:tc>
          <w:tcPr>
            <w:tcW w:w="234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661" w:type="dxa"/>
            <w:vMerge/>
            <w:vAlign w:val="center"/>
          </w:tcPr>
          <w:p w:rsidR="00A67F13" w:rsidRPr="00E27352" w:rsidRDefault="00A67F13" w:rsidP="002E7048">
            <w:pPr>
              <w:spacing w:after="0" w:line="240" w:lineRule="auto"/>
              <w:rPr>
                <w:rFonts w:ascii="Times New Roman" w:hAnsi="Times New Roman"/>
                <w:color w:val="000000"/>
                <w:sz w:val="26"/>
                <w:szCs w:val="26"/>
                <w:lang w:eastAsia="ru-RU"/>
              </w:rPr>
            </w:pPr>
          </w:p>
        </w:tc>
        <w:tc>
          <w:tcPr>
            <w:tcW w:w="2516" w:type="dxa"/>
            <w:shd w:val="clear" w:color="auto" w:fill="auto"/>
            <w:vAlign w:val="center"/>
          </w:tcPr>
          <w:p w:rsidR="00A67F13" w:rsidRPr="00E27352" w:rsidRDefault="00A67F13" w:rsidP="002E7048">
            <w:pPr>
              <w:spacing w:after="0" w:line="240" w:lineRule="auto"/>
              <w:rPr>
                <w:rFonts w:ascii="Times New Roman" w:hAnsi="Times New Roman"/>
                <w:color w:val="000000"/>
                <w:sz w:val="26"/>
                <w:szCs w:val="26"/>
                <w:lang w:eastAsia="ru-RU"/>
              </w:rPr>
            </w:pPr>
            <w:r w:rsidRPr="00E27352">
              <w:rPr>
                <w:rFonts w:ascii="Times New Roman" w:hAnsi="Times New Roman"/>
                <w:color w:val="000000"/>
                <w:sz w:val="26"/>
                <w:szCs w:val="26"/>
                <w:lang w:eastAsia="ru-RU"/>
              </w:rPr>
              <w:t>Управление культуры ад</w:t>
            </w:r>
            <w:r w:rsidRPr="00E27352">
              <w:rPr>
                <w:rFonts w:ascii="Times New Roman" w:hAnsi="Times New Roman"/>
                <w:color w:val="000000"/>
                <w:sz w:val="26"/>
                <w:szCs w:val="26"/>
                <w:lang w:eastAsia="ru-RU"/>
              </w:rPr>
              <w:softHyphen/>
              <w:t>ми</w:t>
            </w:r>
            <w:r w:rsidRPr="00E27352">
              <w:rPr>
                <w:rFonts w:ascii="Times New Roman" w:hAnsi="Times New Roman"/>
                <w:color w:val="000000"/>
                <w:sz w:val="26"/>
                <w:szCs w:val="26"/>
                <w:lang w:eastAsia="ru-RU"/>
              </w:rPr>
              <w:softHyphen/>
              <w:t>нистрации муници</w:t>
            </w:r>
            <w:r w:rsidRPr="00E27352">
              <w:rPr>
                <w:rFonts w:ascii="Times New Roman" w:hAnsi="Times New Roman"/>
                <w:color w:val="000000"/>
                <w:sz w:val="26"/>
                <w:szCs w:val="26"/>
                <w:lang w:eastAsia="ru-RU"/>
              </w:rPr>
              <w:softHyphen/>
              <w:t>пального района «Ижем</w:t>
            </w:r>
            <w:r w:rsidRPr="00E27352">
              <w:rPr>
                <w:rFonts w:ascii="Times New Roman" w:hAnsi="Times New Roman"/>
                <w:color w:val="000000"/>
                <w:sz w:val="26"/>
                <w:szCs w:val="26"/>
                <w:lang w:eastAsia="ru-RU"/>
              </w:rPr>
              <w:softHyphen/>
              <w:t>ский»</w:t>
            </w:r>
          </w:p>
        </w:tc>
        <w:tc>
          <w:tcPr>
            <w:tcW w:w="127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195"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280" w:type="dxa"/>
            <w:shd w:val="clear" w:color="auto" w:fill="auto"/>
            <w:noWrap/>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10 306,7</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0,0</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c>
          <w:tcPr>
            <w:tcW w:w="1104" w:type="dxa"/>
            <w:vAlign w:val="center"/>
          </w:tcPr>
          <w:p w:rsidR="00A67F13" w:rsidRPr="00E27352" w:rsidRDefault="00A67F13" w:rsidP="002E7048">
            <w:pPr>
              <w:spacing w:after="0" w:line="240" w:lineRule="auto"/>
              <w:jc w:val="center"/>
              <w:rPr>
                <w:rFonts w:ascii="Times New Roman" w:hAnsi="Times New Roman"/>
                <w:color w:val="000000"/>
                <w:sz w:val="26"/>
                <w:szCs w:val="26"/>
                <w:lang w:eastAsia="ru-RU"/>
              </w:rPr>
            </w:pPr>
            <w:r w:rsidRPr="00E27352">
              <w:rPr>
                <w:rFonts w:ascii="Times New Roman" w:hAnsi="Times New Roman"/>
                <w:color w:val="000000"/>
                <w:sz w:val="26"/>
                <w:szCs w:val="26"/>
                <w:lang w:eastAsia="ru-RU"/>
              </w:rPr>
              <w:t>х</w:t>
            </w:r>
          </w:p>
        </w:tc>
      </w:tr>
    </w:tbl>
    <w:p w:rsidR="00A67F13" w:rsidRPr="002E7048" w:rsidRDefault="00A67F13" w:rsidP="002E7048">
      <w:pPr>
        <w:widowControl w:val="0"/>
        <w:suppressAutoHyphens/>
        <w:autoSpaceDE w:val="0"/>
        <w:autoSpaceDN w:val="0"/>
        <w:adjustRightInd w:val="0"/>
        <w:spacing w:after="0" w:line="240" w:lineRule="auto"/>
        <w:jc w:val="right"/>
        <w:rPr>
          <w:rFonts w:ascii="Times New Roman" w:hAnsi="Times New Roman"/>
          <w:sz w:val="28"/>
          <w:szCs w:val="28"/>
        </w:rPr>
      </w:pPr>
      <w:r w:rsidRPr="00E27352">
        <w:rPr>
          <w:rFonts w:ascii="Times New Roman" w:hAnsi="Times New Roman"/>
          <w:b/>
          <w:sz w:val="26"/>
          <w:szCs w:val="26"/>
        </w:rPr>
        <w:br w:type="page"/>
      </w:r>
      <w:r w:rsidRPr="002E7048">
        <w:rPr>
          <w:rFonts w:ascii="Times New Roman" w:hAnsi="Times New Roman"/>
          <w:sz w:val="28"/>
          <w:szCs w:val="28"/>
        </w:rPr>
        <w:lastRenderedPageBreak/>
        <w:t xml:space="preserve"> Таблица 6</w:t>
      </w:r>
    </w:p>
    <w:p w:rsidR="00A67F13" w:rsidRPr="002E7048" w:rsidRDefault="00A67F13" w:rsidP="002E7048">
      <w:pPr>
        <w:spacing w:after="0" w:line="240" w:lineRule="auto"/>
        <w:jc w:val="center"/>
        <w:rPr>
          <w:rFonts w:ascii="Times New Roman" w:eastAsia="Times New Roman" w:hAnsi="Times New Roman"/>
          <w:sz w:val="28"/>
          <w:szCs w:val="28"/>
          <w:lang w:eastAsia="ru-RU"/>
        </w:rPr>
      </w:pPr>
      <w:r w:rsidRPr="002E7048">
        <w:rPr>
          <w:rFonts w:ascii="Times New Roman" w:eastAsia="Times New Roman" w:hAnsi="Times New Roman"/>
          <w:sz w:val="28"/>
          <w:szCs w:val="28"/>
          <w:lang w:eastAsia="ru-RU"/>
        </w:rPr>
        <w:t>Ресурсное обеспечение</w:t>
      </w:r>
    </w:p>
    <w:p w:rsidR="00A67F13" w:rsidRPr="002E7048" w:rsidRDefault="00A67F13" w:rsidP="002E7048">
      <w:pPr>
        <w:spacing w:after="0" w:line="240" w:lineRule="auto"/>
        <w:jc w:val="center"/>
        <w:rPr>
          <w:rFonts w:ascii="Times New Roman" w:eastAsia="Times New Roman" w:hAnsi="Times New Roman"/>
          <w:sz w:val="28"/>
          <w:szCs w:val="28"/>
          <w:lang w:eastAsia="ru-RU"/>
        </w:rPr>
      </w:pPr>
      <w:r w:rsidRPr="002E7048">
        <w:rPr>
          <w:rFonts w:ascii="Times New Roman" w:eastAsia="Times New Roman" w:hAnsi="Times New Roman"/>
          <w:sz w:val="28"/>
          <w:szCs w:val="28"/>
          <w:lang w:eastAsia="ru-RU"/>
        </w:rPr>
        <w:t xml:space="preserve"> и прогнозная (справочная) оценка расходов федерального бюджета, </w:t>
      </w:r>
    </w:p>
    <w:p w:rsidR="00A67F13" w:rsidRPr="002E7048" w:rsidRDefault="00A67F13" w:rsidP="002E7048">
      <w:pPr>
        <w:spacing w:after="0" w:line="240" w:lineRule="auto"/>
        <w:jc w:val="center"/>
        <w:rPr>
          <w:rFonts w:ascii="Times New Roman" w:eastAsia="Times New Roman" w:hAnsi="Times New Roman"/>
          <w:sz w:val="28"/>
          <w:szCs w:val="28"/>
          <w:lang w:eastAsia="ru-RU"/>
        </w:rPr>
      </w:pPr>
      <w:r w:rsidRPr="002E7048">
        <w:rPr>
          <w:rFonts w:ascii="Times New Roman" w:eastAsia="Times New Roman" w:hAnsi="Times New Roman"/>
          <w:sz w:val="28"/>
          <w:szCs w:val="28"/>
          <w:lang w:eastAsia="ru-RU"/>
        </w:rPr>
        <w:t xml:space="preserve">республиканского бюджета Республики Коми,  бюджета муниципального </w:t>
      </w:r>
    </w:p>
    <w:p w:rsidR="00A67F13" w:rsidRPr="002E7048" w:rsidRDefault="00A67F13" w:rsidP="002E7048">
      <w:pPr>
        <w:pStyle w:val="ConsPlusNormal"/>
        <w:jc w:val="center"/>
        <w:rPr>
          <w:rFonts w:ascii="Times New Roman" w:hAnsi="Times New Roman" w:cs="Times New Roman"/>
          <w:sz w:val="28"/>
          <w:szCs w:val="28"/>
        </w:rPr>
      </w:pPr>
      <w:r w:rsidRPr="002E7048">
        <w:rPr>
          <w:rFonts w:ascii="Times New Roman" w:eastAsia="Times New Roman" w:hAnsi="Times New Roman" w:cs="Times New Roman"/>
          <w:sz w:val="28"/>
          <w:szCs w:val="28"/>
        </w:rPr>
        <w:t xml:space="preserve">района «Ижемский» </w:t>
      </w:r>
      <w:r w:rsidRPr="002E7048">
        <w:rPr>
          <w:rFonts w:ascii="Times New Roman" w:hAnsi="Times New Roman" w:cs="Times New Roman"/>
          <w:sz w:val="28"/>
          <w:szCs w:val="28"/>
        </w:rPr>
        <w:t xml:space="preserve">бюджетов сельских поселений, бюджетов государственных </w:t>
      </w:r>
    </w:p>
    <w:p w:rsidR="00A67F13" w:rsidRPr="002E7048" w:rsidRDefault="00A67F13" w:rsidP="002E7048">
      <w:pPr>
        <w:pStyle w:val="ConsPlusNormal"/>
        <w:jc w:val="center"/>
        <w:rPr>
          <w:rFonts w:ascii="Times New Roman" w:eastAsia="Times New Roman" w:hAnsi="Times New Roman" w:cs="Times New Roman"/>
          <w:sz w:val="28"/>
          <w:szCs w:val="28"/>
        </w:rPr>
      </w:pPr>
      <w:r w:rsidRPr="002E7048">
        <w:rPr>
          <w:rFonts w:ascii="Times New Roman" w:hAnsi="Times New Roman" w:cs="Times New Roman"/>
          <w:sz w:val="28"/>
          <w:szCs w:val="28"/>
        </w:rPr>
        <w:t xml:space="preserve">внебюджетных фондов Республики Коми и юридических лиц </w:t>
      </w:r>
      <w:r w:rsidRPr="002E7048">
        <w:rPr>
          <w:rFonts w:ascii="Times New Roman" w:eastAsia="Times New Roman" w:hAnsi="Times New Roman" w:cs="Times New Roman"/>
          <w:sz w:val="28"/>
          <w:szCs w:val="28"/>
        </w:rPr>
        <w:t xml:space="preserve">на реализацию целей </w:t>
      </w:r>
    </w:p>
    <w:p w:rsidR="00A67F13" w:rsidRPr="002E7048" w:rsidRDefault="00A67F13" w:rsidP="002E7048">
      <w:pPr>
        <w:pStyle w:val="ConsPlusNormal"/>
        <w:jc w:val="center"/>
        <w:rPr>
          <w:rFonts w:ascii="Times New Roman" w:hAnsi="Times New Roman" w:cs="Times New Roman"/>
          <w:sz w:val="28"/>
          <w:szCs w:val="28"/>
        </w:rPr>
      </w:pPr>
      <w:r w:rsidRPr="002E7048">
        <w:rPr>
          <w:rFonts w:ascii="Times New Roman" w:eastAsia="Times New Roman" w:hAnsi="Times New Roman" w:cs="Times New Roman"/>
          <w:sz w:val="28"/>
          <w:szCs w:val="28"/>
        </w:rPr>
        <w:t xml:space="preserve">муниципальной программы </w:t>
      </w:r>
      <w:r w:rsidRPr="002E7048">
        <w:rPr>
          <w:rFonts w:ascii="Times New Roman" w:hAnsi="Times New Roman" w:cs="Times New Roman"/>
          <w:sz w:val="28"/>
          <w:szCs w:val="28"/>
        </w:rPr>
        <w:t>МО МР «Ижемский» «Развитие и сохранение культуры»</w:t>
      </w:r>
    </w:p>
    <w:p w:rsidR="00A67F13" w:rsidRPr="002E7048" w:rsidRDefault="00A67F13" w:rsidP="002E7048">
      <w:pPr>
        <w:pStyle w:val="ConsPlusNormal"/>
        <w:jc w:val="center"/>
        <w:rPr>
          <w:rFonts w:ascii="Times New Roman" w:hAnsi="Times New Roman" w:cs="Times New Roman"/>
          <w:sz w:val="28"/>
          <w:szCs w:val="28"/>
        </w:rPr>
      </w:pPr>
    </w:p>
    <w:tbl>
      <w:tblPr>
        <w:tblW w:w="15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9"/>
        <w:gridCol w:w="2243"/>
        <w:gridCol w:w="2478"/>
        <w:gridCol w:w="1402"/>
        <w:gridCol w:w="1418"/>
        <w:gridCol w:w="1460"/>
        <w:gridCol w:w="1411"/>
        <w:gridCol w:w="1338"/>
        <w:gridCol w:w="1259"/>
      </w:tblGrid>
      <w:tr w:rsidR="00A67F13" w:rsidRPr="002E7048" w:rsidTr="007F7168">
        <w:trPr>
          <w:trHeight w:val="551"/>
          <w:jc w:val="center"/>
        </w:trPr>
        <w:tc>
          <w:tcPr>
            <w:tcW w:w="1955" w:type="dxa"/>
            <w:vMerge w:val="restart"/>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Статус</w:t>
            </w:r>
          </w:p>
        </w:tc>
        <w:tc>
          <w:tcPr>
            <w:tcW w:w="2203" w:type="dxa"/>
            <w:vMerge w:val="restart"/>
            <w:shd w:val="clear" w:color="auto" w:fill="auto"/>
            <w:vAlign w:val="center"/>
          </w:tcPr>
          <w:p w:rsidR="00A67F13" w:rsidRPr="002E7048" w:rsidRDefault="00A67F13" w:rsidP="002E7048">
            <w:pPr>
              <w:spacing w:after="0" w:line="240" w:lineRule="auto"/>
              <w:jc w:val="both"/>
              <w:rPr>
                <w:rFonts w:ascii="Times New Roman" w:hAnsi="Times New Roman"/>
                <w:color w:val="000000"/>
                <w:sz w:val="28"/>
                <w:szCs w:val="28"/>
                <w:lang w:eastAsia="ru-RU"/>
              </w:rPr>
            </w:pPr>
            <w:r w:rsidRPr="002E7048">
              <w:rPr>
                <w:rFonts w:ascii="Times New Roman" w:hAnsi="Times New Roman"/>
                <w:color w:val="000000"/>
                <w:sz w:val="28"/>
                <w:szCs w:val="28"/>
                <w:lang w:eastAsia="ru-RU"/>
              </w:rPr>
              <w:t>Наименование му</w:t>
            </w:r>
            <w:r w:rsidRPr="002E7048">
              <w:rPr>
                <w:rFonts w:ascii="Times New Roman" w:hAnsi="Times New Roman"/>
                <w:color w:val="000000"/>
                <w:sz w:val="28"/>
                <w:szCs w:val="28"/>
                <w:lang w:eastAsia="ru-RU"/>
              </w:rPr>
              <w:softHyphen/>
              <w:t>ници</w:t>
            </w:r>
            <w:r w:rsidRPr="002E7048">
              <w:rPr>
                <w:rFonts w:ascii="Times New Roman" w:hAnsi="Times New Roman"/>
                <w:color w:val="000000"/>
                <w:sz w:val="28"/>
                <w:szCs w:val="28"/>
                <w:lang w:eastAsia="ru-RU"/>
              </w:rPr>
              <w:softHyphen/>
              <w:t>пальной про</w:t>
            </w:r>
            <w:r w:rsidRPr="002E7048">
              <w:rPr>
                <w:rFonts w:ascii="Times New Roman" w:hAnsi="Times New Roman"/>
                <w:color w:val="000000"/>
                <w:sz w:val="28"/>
                <w:szCs w:val="28"/>
                <w:lang w:eastAsia="ru-RU"/>
              </w:rPr>
              <w:softHyphen/>
              <w:t>граммы, основного мероприятия</w:t>
            </w:r>
          </w:p>
        </w:tc>
        <w:tc>
          <w:tcPr>
            <w:tcW w:w="2520" w:type="dxa"/>
            <w:vMerge w:val="restart"/>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 xml:space="preserve">Источник </w:t>
            </w:r>
          </w:p>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финансирования</w:t>
            </w:r>
          </w:p>
        </w:tc>
        <w:tc>
          <w:tcPr>
            <w:tcW w:w="8480" w:type="dxa"/>
            <w:gridSpan w:val="6"/>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Оценка расходов (тыс.руб.)</w:t>
            </w:r>
          </w:p>
        </w:tc>
      </w:tr>
      <w:tr w:rsidR="00A67F13" w:rsidRPr="002E7048" w:rsidTr="007F7168">
        <w:trPr>
          <w:trHeight w:val="32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1402"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2015 год</w:t>
            </w:r>
          </w:p>
        </w:tc>
        <w:tc>
          <w:tcPr>
            <w:tcW w:w="1418"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2016 год</w:t>
            </w:r>
          </w:p>
        </w:tc>
        <w:tc>
          <w:tcPr>
            <w:tcW w:w="1460"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2017 год</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2018 год</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2019 год</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2020 год</w:t>
            </w:r>
          </w:p>
        </w:tc>
      </w:tr>
      <w:tr w:rsidR="00A67F13" w:rsidRPr="002E7048" w:rsidTr="007F7168">
        <w:trPr>
          <w:trHeight w:val="323"/>
          <w:jc w:val="center"/>
        </w:trPr>
        <w:tc>
          <w:tcPr>
            <w:tcW w:w="1955"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w:t>
            </w:r>
          </w:p>
        </w:tc>
        <w:tc>
          <w:tcPr>
            <w:tcW w:w="2203"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w:t>
            </w:r>
          </w:p>
        </w:tc>
        <w:tc>
          <w:tcPr>
            <w:tcW w:w="2520"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3</w:t>
            </w:r>
          </w:p>
        </w:tc>
        <w:tc>
          <w:tcPr>
            <w:tcW w:w="1402"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4</w:t>
            </w:r>
          </w:p>
        </w:tc>
        <w:tc>
          <w:tcPr>
            <w:tcW w:w="1418"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w:t>
            </w:r>
          </w:p>
        </w:tc>
        <w:tc>
          <w:tcPr>
            <w:tcW w:w="1460"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6</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7</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8</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9</w:t>
            </w:r>
          </w:p>
        </w:tc>
      </w:tr>
      <w:tr w:rsidR="00A67F13" w:rsidRPr="002E7048" w:rsidTr="007F7168">
        <w:trPr>
          <w:trHeight w:val="426"/>
          <w:jc w:val="center"/>
        </w:trPr>
        <w:tc>
          <w:tcPr>
            <w:tcW w:w="1955" w:type="dxa"/>
            <w:vMerge w:val="restart"/>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Муниципальная про</w:t>
            </w:r>
            <w:r w:rsidRPr="002E7048">
              <w:rPr>
                <w:rFonts w:ascii="Times New Roman" w:hAnsi="Times New Roman"/>
                <w:color w:val="000000"/>
                <w:sz w:val="28"/>
                <w:szCs w:val="28"/>
                <w:lang w:eastAsia="ru-RU"/>
              </w:rPr>
              <w:softHyphen/>
              <w:t>грамма</w:t>
            </w:r>
          </w:p>
        </w:tc>
        <w:tc>
          <w:tcPr>
            <w:tcW w:w="2203" w:type="dxa"/>
            <w:vMerge w:val="restart"/>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Развитие и сохране</w:t>
            </w:r>
            <w:r w:rsidRPr="002E7048">
              <w:rPr>
                <w:rFonts w:ascii="Times New Roman" w:hAnsi="Times New Roman"/>
                <w:color w:val="000000"/>
                <w:sz w:val="28"/>
                <w:szCs w:val="28"/>
                <w:lang w:eastAsia="ru-RU"/>
              </w:rPr>
              <w:softHyphen/>
              <w:t>ние  культуры</w:t>
            </w:r>
          </w:p>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vAlign w:val="center"/>
          </w:tcPr>
          <w:p w:rsidR="00A67F13" w:rsidRPr="002E7048" w:rsidRDefault="00A67F13" w:rsidP="002E7048">
            <w:pPr>
              <w:spacing w:after="0" w:line="240" w:lineRule="auto"/>
              <w:jc w:val="center"/>
              <w:rPr>
                <w:rFonts w:ascii="Times New Roman" w:hAnsi="Times New Roman"/>
                <w:b/>
                <w:bCs/>
                <w:color w:val="000000"/>
                <w:sz w:val="28"/>
                <w:szCs w:val="28"/>
              </w:rPr>
            </w:pPr>
            <w:r w:rsidRPr="002E7048">
              <w:rPr>
                <w:rFonts w:ascii="Times New Roman" w:hAnsi="Times New Roman"/>
                <w:b/>
                <w:bCs/>
                <w:color w:val="000000"/>
                <w:sz w:val="28"/>
                <w:szCs w:val="28"/>
              </w:rPr>
              <w:t>90 895,1</w:t>
            </w:r>
          </w:p>
        </w:tc>
        <w:tc>
          <w:tcPr>
            <w:tcW w:w="1418" w:type="dxa"/>
            <w:shd w:val="clear" w:color="auto" w:fill="auto"/>
            <w:vAlign w:val="center"/>
          </w:tcPr>
          <w:p w:rsidR="00A67F13" w:rsidRPr="002E7048" w:rsidRDefault="00A67F13" w:rsidP="002E7048">
            <w:pPr>
              <w:spacing w:after="0" w:line="240" w:lineRule="auto"/>
              <w:jc w:val="center"/>
              <w:rPr>
                <w:rFonts w:ascii="Times New Roman" w:hAnsi="Times New Roman"/>
                <w:b/>
                <w:bCs/>
                <w:color w:val="000000"/>
                <w:sz w:val="28"/>
                <w:szCs w:val="28"/>
              </w:rPr>
            </w:pPr>
            <w:r w:rsidRPr="002E7048">
              <w:rPr>
                <w:rFonts w:ascii="Times New Roman" w:hAnsi="Times New Roman"/>
                <w:b/>
                <w:bCs/>
                <w:color w:val="000000"/>
                <w:sz w:val="28"/>
                <w:szCs w:val="28"/>
              </w:rPr>
              <w:t>95 335,7</w:t>
            </w:r>
          </w:p>
        </w:tc>
        <w:tc>
          <w:tcPr>
            <w:tcW w:w="1460" w:type="dxa"/>
            <w:shd w:val="clear" w:color="auto" w:fill="auto"/>
            <w:vAlign w:val="center"/>
          </w:tcPr>
          <w:p w:rsidR="00A67F13" w:rsidRPr="002E7048" w:rsidRDefault="00A67F13" w:rsidP="002E7048">
            <w:pPr>
              <w:spacing w:after="0" w:line="240" w:lineRule="auto"/>
              <w:jc w:val="center"/>
              <w:rPr>
                <w:rFonts w:ascii="Times New Roman" w:hAnsi="Times New Roman"/>
                <w:b/>
                <w:bCs/>
                <w:color w:val="000000"/>
                <w:sz w:val="28"/>
                <w:szCs w:val="28"/>
              </w:rPr>
            </w:pPr>
            <w:r w:rsidRPr="002E7048">
              <w:rPr>
                <w:rFonts w:ascii="Times New Roman" w:hAnsi="Times New Roman"/>
                <w:b/>
                <w:sz w:val="28"/>
                <w:szCs w:val="28"/>
                <w:lang w:eastAsia="ru-RU"/>
              </w:rPr>
              <w:t>107 185,9</w:t>
            </w:r>
          </w:p>
        </w:tc>
        <w:tc>
          <w:tcPr>
            <w:tcW w:w="1460" w:type="dxa"/>
            <w:vAlign w:val="center"/>
          </w:tcPr>
          <w:p w:rsidR="00A67F13" w:rsidRPr="002E7048" w:rsidRDefault="00A67F13" w:rsidP="002E7048">
            <w:pPr>
              <w:spacing w:after="0" w:line="240" w:lineRule="auto"/>
              <w:jc w:val="center"/>
              <w:rPr>
                <w:rFonts w:ascii="Times New Roman" w:hAnsi="Times New Roman"/>
                <w:b/>
                <w:bCs/>
                <w:color w:val="000000"/>
                <w:sz w:val="28"/>
                <w:szCs w:val="28"/>
              </w:rPr>
            </w:pPr>
            <w:r w:rsidRPr="002E7048">
              <w:rPr>
                <w:rFonts w:ascii="Times New Roman" w:hAnsi="Times New Roman"/>
                <w:b/>
                <w:bCs/>
                <w:color w:val="000000"/>
                <w:sz w:val="28"/>
                <w:szCs w:val="28"/>
              </w:rPr>
              <w:t>67 230,0</w:t>
            </w:r>
          </w:p>
        </w:tc>
        <w:tc>
          <w:tcPr>
            <w:tcW w:w="1370" w:type="dxa"/>
            <w:vAlign w:val="center"/>
          </w:tcPr>
          <w:p w:rsidR="00A67F13" w:rsidRPr="002E7048" w:rsidRDefault="00A67F13" w:rsidP="002E7048">
            <w:pPr>
              <w:spacing w:after="0" w:line="240" w:lineRule="auto"/>
              <w:jc w:val="center"/>
              <w:rPr>
                <w:rFonts w:ascii="Times New Roman" w:hAnsi="Times New Roman"/>
                <w:b/>
                <w:bCs/>
                <w:color w:val="000000"/>
                <w:sz w:val="28"/>
                <w:szCs w:val="28"/>
              </w:rPr>
            </w:pPr>
            <w:r w:rsidRPr="002E7048">
              <w:rPr>
                <w:rFonts w:ascii="Times New Roman" w:hAnsi="Times New Roman"/>
                <w:b/>
                <w:bCs/>
                <w:color w:val="000000"/>
                <w:sz w:val="28"/>
                <w:szCs w:val="28"/>
              </w:rPr>
              <w:t>69 110,0</w:t>
            </w:r>
          </w:p>
        </w:tc>
        <w:tc>
          <w:tcPr>
            <w:tcW w:w="1370" w:type="dxa"/>
            <w:vAlign w:val="center"/>
          </w:tcPr>
          <w:p w:rsidR="00A67F13" w:rsidRPr="002E7048" w:rsidRDefault="00A67F13" w:rsidP="002E7048">
            <w:pPr>
              <w:spacing w:after="0" w:line="240" w:lineRule="auto"/>
              <w:jc w:val="center"/>
              <w:rPr>
                <w:rFonts w:ascii="Times New Roman" w:hAnsi="Times New Roman"/>
                <w:b/>
                <w:bCs/>
                <w:color w:val="000000"/>
                <w:sz w:val="28"/>
                <w:szCs w:val="28"/>
              </w:rPr>
            </w:pPr>
            <w:r w:rsidRPr="002E7048">
              <w:rPr>
                <w:rFonts w:ascii="Times New Roman" w:hAnsi="Times New Roman"/>
                <w:b/>
                <w:bCs/>
                <w:color w:val="000000"/>
                <w:sz w:val="28"/>
                <w:szCs w:val="28"/>
              </w:rPr>
              <w:t>0,0</w:t>
            </w:r>
          </w:p>
        </w:tc>
      </w:tr>
      <w:tr w:rsidR="00A67F13" w:rsidRPr="002E7048" w:rsidTr="007F7168">
        <w:trPr>
          <w:trHeight w:val="326"/>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275,9</w:t>
            </w:r>
          </w:p>
        </w:tc>
        <w:tc>
          <w:tcPr>
            <w:tcW w:w="1418"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127,3</w:t>
            </w:r>
          </w:p>
        </w:tc>
        <w:tc>
          <w:tcPr>
            <w:tcW w:w="1460"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highlight w:val="yellow"/>
              </w:rPr>
            </w:pPr>
            <w:r w:rsidRPr="002E7048">
              <w:rPr>
                <w:rFonts w:ascii="Times New Roman" w:hAnsi="Times New Roman"/>
                <w:bCs/>
                <w:color w:val="000000"/>
                <w:sz w:val="28"/>
                <w:szCs w:val="28"/>
              </w:rPr>
              <w:t>497,6</w:t>
            </w:r>
          </w:p>
        </w:tc>
        <w:tc>
          <w:tcPr>
            <w:tcW w:w="1460" w:type="dxa"/>
            <w:vAlign w:val="bottom"/>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0,0</w:t>
            </w:r>
          </w:p>
        </w:tc>
        <w:tc>
          <w:tcPr>
            <w:tcW w:w="1370" w:type="dxa"/>
            <w:vAlign w:val="bottom"/>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0,0</w:t>
            </w:r>
          </w:p>
        </w:tc>
        <w:tc>
          <w:tcPr>
            <w:tcW w:w="1370" w:type="dxa"/>
            <w:vAlign w:val="bottom"/>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0,0</w:t>
            </w:r>
          </w:p>
        </w:tc>
      </w:tr>
      <w:tr w:rsidR="00A67F13" w:rsidRPr="002E7048" w:rsidTr="007F7168">
        <w:trPr>
          <w:trHeight w:val="292"/>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1 567,1</w:t>
            </w:r>
          </w:p>
        </w:tc>
        <w:tc>
          <w:tcPr>
            <w:tcW w:w="1418"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796,7</w:t>
            </w:r>
          </w:p>
        </w:tc>
        <w:tc>
          <w:tcPr>
            <w:tcW w:w="1460"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highlight w:val="yellow"/>
                <w:lang w:eastAsia="ru-RU"/>
              </w:rPr>
            </w:pPr>
            <w:r w:rsidRPr="002E7048">
              <w:rPr>
                <w:rFonts w:ascii="Times New Roman" w:hAnsi="Times New Roman"/>
                <w:color w:val="000000"/>
                <w:sz w:val="28"/>
                <w:szCs w:val="28"/>
                <w:lang w:eastAsia="ru-RU"/>
              </w:rPr>
              <w:t>10 971,4</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621"/>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88 652,1</w:t>
            </w:r>
          </w:p>
        </w:tc>
        <w:tc>
          <w:tcPr>
            <w:tcW w:w="1418"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94 111,7</w:t>
            </w:r>
          </w:p>
        </w:tc>
        <w:tc>
          <w:tcPr>
            <w:tcW w:w="1460"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highlight w:val="yellow"/>
              </w:rPr>
            </w:pPr>
            <w:r w:rsidRPr="002E7048">
              <w:rPr>
                <w:rFonts w:ascii="Times New Roman" w:hAnsi="Times New Roman"/>
                <w:sz w:val="28"/>
                <w:szCs w:val="28"/>
                <w:lang w:eastAsia="ru-RU"/>
              </w:rPr>
              <w:t>95 716,9</w:t>
            </w:r>
          </w:p>
        </w:tc>
        <w:tc>
          <w:tcPr>
            <w:tcW w:w="1460" w:type="dxa"/>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67 230,0</w:t>
            </w:r>
          </w:p>
        </w:tc>
        <w:tc>
          <w:tcPr>
            <w:tcW w:w="1370" w:type="dxa"/>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69 110,0</w:t>
            </w:r>
          </w:p>
        </w:tc>
        <w:tc>
          <w:tcPr>
            <w:tcW w:w="1370" w:type="dxa"/>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0,0</w:t>
            </w:r>
          </w:p>
        </w:tc>
      </w:tr>
      <w:tr w:rsidR="00A67F13" w:rsidRPr="002E7048" w:rsidTr="007F7168">
        <w:trPr>
          <w:trHeight w:val="27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p>
        </w:tc>
        <w:tc>
          <w:tcPr>
            <w:tcW w:w="1418"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p>
        </w:tc>
        <w:tc>
          <w:tcPr>
            <w:tcW w:w="1460"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p>
        </w:tc>
        <w:tc>
          <w:tcPr>
            <w:tcW w:w="1460" w:type="dxa"/>
          </w:tcPr>
          <w:p w:rsidR="00A67F13" w:rsidRPr="002E7048" w:rsidRDefault="00A67F13" w:rsidP="002E7048">
            <w:pPr>
              <w:spacing w:after="0" w:line="240" w:lineRule="auto"/>
              <w:jc w:val="center"/>
              <w:rPr>
                <w:rFonts w:ascii="Times New Roman" w:hAnsi="Times New Roman"/>
                <w:bCs/>
                <w:color w:val="000000"/>
                <w:sz w:val="28"/>
                <w:szCs w:val="28"/>
              </w:rPr>
            </w:pPr>
          </w:p>
        </w:tc>
        <w:tc>
          <w:tcPr>
            <w:tcW w:w="1370" w:type="dxa"/>
          </w:tcPr>
          <w:p w:rsidR="00A67F13" w:rsidRPr="002E7048" w:rsidRDefault="00A67F13" w:rsidP="002E7048">
            <w:pPr>
              <w:spacing w:after="0" w:line="240" w:lineRule="auto"/>
              <w:jc w:val="center"/>
              <w:rPr>
                <w:rFonts w:ascii="Times New Roman" w:hAnsi="Times New Roman"/>
                <w:bCs/>
                <w:color w:val="000000"/>
                <w:sz w:val="28"/>
                <w:szCs w:val="28"/>
              </w:rPr>
            </w:pPr>
          </w:p>
        </w:tc>
        <w:tc>
          <w:tcPr>
            <w:tcW w:w="1370" w:type="dxa"/>
          </w:tcPr>
          <w:p w:rsidR="00A67F13" w:rsidRPr="002E7048" w:rsidRDefault="00A67F13" w:rsidP="002E7048">
            <w:pPr>
              <w:spacing w:after="0" w:line="240" w:lineRule="auto"/>
              <w:jc w:val="center"/>
              <w:rPr>
                <w:rFonts w:ascii="Times New Roman" w:hAnsi="Times New Roman"/>
                <w:bCs/>
                <w:color w:val="000000"/>
                <w:sz w:val="28"/>
                <w:szCs w:val="28"/>
              </w:rPr>
            </w:pPr>
          </w:p>
        </w:tc>
      </w:tr>
      <w:tr w:rsidR="00A67F13" w:rsidRPr="002E7048" w:rsidTr="007F7168">
        <w:trPr>
          <w:trHeight w:val="27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 xml:space="preserve">бюджетные </w:t>
            </w:r>
            <w:r w:rsidRPr="002E7048">
              <w:rPr>
                <w:rFonts w:ascii="Times New Roman" w:eastAsia="Times New Roman" w:hAnsi="Times New Roman"/>
                <w:snapToGrid w:val="0"/>
                <w:color w:val="000000"/>
                <w:sz w:val="28"/>
                <w:szCs w:val="28"/>
                <w:lang w:eastAsia="ru-RU"/>
              </w:rPr>
              <w:lastRenderedPageBreak/>
              <w:t>фонды</w:t>
            </w:r>
          </w:p>
        </w:tc>
        <w:tc>
          <w:tcPr>
            <w:tcW w:w="1402"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p>
        </w:tc>
        <w:tc>
          <w:tcPr>
            <w:tcW w:w="1418"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p>
        </w:tc>
        <w:tc>
          <w:tcPr>
            <w:tcW w:w="1460"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p>
        </w:tc>
        <w:tc>
          <w:tcPr>
            <w:tcW w:w="1460" w:type="dxa"/>
          </w:tcPr>
          <w:p w:rsidR="00A67F13" w:rsidRPr="002E7048" w:rsidRDefault="00A67F13" w:rsidP="002E7048">
            <w:pPr>
              <w:spacing w:after="0" w:line="240" w:lineRule="auto"/>
              <w:jc w:val="center"/>
              <w:rPr>
                <w:rFonts w:ascii="Times New Roman" w:hAnsi="Times New Roman"/>
                <w:bCs/>
                <w:color w:val="000000"/>
                <w:sz w:val="28"/>
                <w:szCs w:val="28"/>
              </w:rPr>
            </w:pPr>
          </w:p>
        </w:tc>
        <w:tc>
          <w:tcPr>
            <w:tcW w:w="1370" w:type="dxa"/>
          </w:tcPr>
          <w:p w:rsidR="00A67F13" w:rsidRPr="002E7048" w:rsidRDefault="00A67F13" w:rsidP="002E7048">
            <w:pPr>
              <w:spacing w:after="0" w:line="240" w:lineRule="auto"/>
              <w:jc w:val="center"/>
              <w:rPr>
                <w:rFonts w:ascii="Times New Roman" w:hAnsi="Times New Roman"/>
                <w:bCs/>
                <w:color w:val="000000"/>
                <w:sz w:val="28"/>
                <w:szCs w:val="28"/>
              </w:rPr>
            </w:pPr>
          </w:p>
        </w:tc>
        <w:tc>
          <w:tcPr>
            <w:tcW w:w="1370" w:type="dxa"/>
          </w:tcPr>
          <w:p w:rsidR="00A67F13" w:rsidRPr="002E7048" w:rsidRDefault="00A67F13" w:rsidP="002E7048">
            <w:pPr>
              <w:spacing w:after="0" w:line="240" w:lineRule="auto"/>
              <w:jc w:val="center"/>
              <w:rPr>
                <w:rFonts w:ascii="Times New Roman" w:hAnsi="Times New Roman"/>
                <w:bCs/>
                <w:color w:val="000000"/>
                <w:sz w:val="28"/>
                <w:szCs w:val="28"/>
              </w:rPr>
            </w:pPr>
          </w:p>
        </w:tc>
      </w:tr>
      <w:tr w:rsidR="00A67F13" w:rsidRPr="002E7048" w:rsidTr="007F7168">
        <w:trPr>
          <w:trHeight w:val="371"/>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p>
        </w:tc>
        <w:tc>
          <w:tcPr>
            <w:tcW w:w="1418"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p>
        </w:tc>
        <w:tc>
          <w:tcPr>
            <w:tcW w:w="1460"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p>
        </w:tc>
        <w:tc>
          <w:tcPr>
            <w:tcW w:w="1460" w:type="dxa"/>
          </w:tcPr>
          <w:p w:rsidR="00A67F13" w:rsidRPr="002E7048" w:rsidRDefault="00A67F13" w:rsidP="002E7048">
            <w:pPr>
              <w:spacing w:after="0" w:line="240" w:lineRule="auto"/>
              <w:jc w:val="center"/>
              <w:rPr>
                <w:rFonts w:ascii="Times New Roman" w:hAnsi="Times New Roman"/>
                <w:bCs/>
                <w:color w:val="000000"/>
                <w:sz w:val="28"/>
                <w:szCs w:val="28"/>
              </w:rPr>
            </w:pPr>
          </w:p>
        </w:tc>
        <w:tc>
          <w:tcPr>
            <w:tcW w:w="1370" w:type="dxa"/>
          </w:tcPr>
          <w:p w:rsidR="00A67F13" w:rsidRPr="002E7048" w:rsidRDefault="00A67F13" w:rsidP="002E7048">
            <w:pPr>
              <w:spacing w:after="0" w:line="240" w:lineRule="auto"/>
              <w:jc w:val="center"/>
              <w:rPr>
                <w:rFonts w:ascii="Times New Roman" w:hAnsi="Times New Roman"/>
                <w:bCs/>
                <w:color w:val="000000"/>
                <w:sz w:val="28"/>
                <w:szCs w:val="28"/>
              </w:rPr>
            </w:pPr>
          </w:p>
        </w:tc>
        <w:tc>
          <w:tcPr>
            <w:tcW w:w="1370" w:type="dxa"/>
          </w:tcPr>
          <w:p w:rsidR="00A67F13" w:rsidRPr="002E7048" w:rsidRDefault="00A67F13" w:rsidP="002E7048">
            <w:pPr>
              <w:spacing w:after="0" w:line="240" w:lineRule="auto"/>
              <w:jc w:val="center"/>
              <w:rPr>
                <w:rFonts w:ascii="Times New Roman" w:hAnsi="Times New Roman"/>
                <w:bCs/>
                <w:color w:val="000000"/>
                <w:sz w:val="28"/>
                <w:szCs w:val="28"/>
              </w:rPr>
            </w:pPr>
          </w:p>
        </w:tc>
      </w:tr>
      <w:tr w:rsidR="00A67F13" w:rsidRPr="002E7048" w:rsidTr="007F7168">
        <w:trPr>
          <w:trHeight w:val="371"/>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400,0</w:t>
            </w:r>
          </w:p>
        </w:tc>
        <w:tc>
          <w:tcPr>
            <w:tcW w:w="1418"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300,0</w:t>
            </w:r>
          </w:p>
        </w:tc>
        <w:tc>
          <w:tcPr>
            <w:tcW w:w="1460" w:type="dxa"/>
            <w:shd w:val="clear" w:color="auto" w:fill="auto"/>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0,0</w:t>
            </w:r>
          </w:p>
        </w:tc>
        <w:tc>
          <w:tcPr>
            <w:tcW w:w="1460" w:type="dxa"/>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0,0</w:t>
            </w:r>
          </w:p>
        </w:tc>
        <w:tc>
          <w:tcPr>
            <w:tcW w:w="1370" w:type="dxa"/>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0,0</w:t>
            </w:r>
          </w:p>
        </w:tc>
        <w:tc>
          <w:tcPr>
            <w:tcW w:w="1370" w:type="dxa"/>
            <w:vAlign w:val="center"/>
          </w:tcPr>
          <w:p w:rsidR="00A67F13" w:rsidRPr="002E7048" w:rsidRDefault="00A67F13" w:rsidP="002E7048">
            <w:pPr>
              <w:spacing w:after="0" w:line="240" w:lineRule="auto"/>
              <w:jc w:val="center"/>
              <w:rPr>
                <w:rFonts w:ascii="Times New Roman" w:hAnsi="Times New Roman"/>
                <w:bCs/>
                <w:color w:val="000000"/>
                <w:sz w:val="28"/>
                <w:szCs w:val="28"/>
              </w:rPr>
            </w:pPr>
            <w:r w:rsidRPr="002E7048">
              <w:rPr>
                <w:rFonts w:ascii="Times New Roman" w:hAnsi="Times New Roman"/>
                <w:bCs/>
                <w:color w:val="000000"/>
                <w:sz w:val="28"/>
                <w:szCs w:val="28"/>
              </w:rPr>
              <w:t>0,0</w:t>
            </w:r>
          </w:p>
        </w:tc>
      </w:tr>
      <w:tr w:rsidR="00A67F13" w:rsidRPr="002E7048" w:rsidTr="007F7168">
        <w:trPr>
          <w:trHeight w:val="338"/>
          <w:jc w:val="center"/>
        </w:trPr>
        <w:tc>
          <w:tcPr>
            <w:tcW w:w="1955" w:type="dxa"/>
            <w:vMerge w:val="restart"/>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Основное меро</w:t>
            </w:r>
            <w:r w:rsidRPr="002E7048">
              <w:rPr>
                <w:rFonts w:ascii="Times New Roman" w:hAnsi="Times New Roman"/>
                <w:color w:val="000000"/>
                <w:sz w:val="28"/>
                <w:szCs w:val="28"/>
                <w:lang w:eastAsia="ru-RU"/>
              </w:rPr>
              <w:softHyphen/>
              <w:t>приятие 1.1.</w:t>
            </w:r>
          </w:p>
        </w:tc>
        <w:tc>
          <w:tcPr>
            <w:tcW w:w="2203" w:type="dxa"/>
            <w:vMerge w:val="restart"/>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sz w:val="28"/>
                <w:szCs w:val="28"/>
              </w:rPr>
              <w:t>Укрепление и модер</w:t>
            </w:r>
            <w:r w:rsidRPr="002E7048">
              <w:rPr>
                <w:rFonts w:ascii="Times New Roman" w:hAnsi="Times New Roman"/>
                <w:sz w:val="28"/>
                <w:szCs w:val="28"/>
              </w:rPr>
              <w:softHyphen/>
              <w:t>низа</w:t>
            </w:r>
            <w:r w:rsidRPr="002E7048">
              <w:rPr>
                <w:rFonts w:ascii="Times New Roman" w:hAnsi="Times New Roman"/>
                <w:sz w:val="28"/>
                <w:szCs w:val="28"/>
              </w:rPr>
              <w:softHyphen/>
              <w:t>ция матери</w:t>
            </w:r>
            <w:r w:rsidRPr="002E7048">
              <w:rPr>
                <w:rFonts w:ascii="Times New Roman" w:hAnsi="Times New Roman"/>
                <w:sz w:val="28"/>
                <w:szCs w:val="28"/>
              </w:rPr>
              <w:softHyphen/>
              <w:t>ально-техни</w:t>
            </w:r>
            <w:r w:rsidRPr="002E7048">
              <w:rPr>
                <w:rFonts w:ascii="Times New Roman" w:hAnsi="Times New Roman"/>
                <w:sz w:val="28"/>
                <w:szCs w:val="28"/>
              </w:rPr>
              <w:softHyphen/>
              <w:t>ческой базы объектов сферы культуры и искусства</w:t>
            </w: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1 619,8</w:t>
            </w: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1 701,7</w:t>
            </w: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5 232,0</w:t>
            </w:r>
          </w:p>
        </w:tc>
        <w:tc>
          <w:tcPr>
            <w:tcW w:w="1460" w:type="dxa"/>
            <w:vAlign w:val="bottom"/>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201,6</w:t>
            </w:r>
          </w:p>
        </w:tc>
        <w:tc>
          <w:tcPr>
            <w:tcW w:w="1370" w:type="dxa"/>
            <w:vAlign w:val="bottom"/>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201,6</w:t>
            </w:r>
          </w:p>
        </w:tc>
        <w:tc>
          <w:tcPr>
            <w:tcW w:w="1370" w:type="dxa"/>
            <w:vAlign w:val="bottom"/>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30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216,4</w:t>
            </w: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73,4</w:t>
            </w: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412,4</w:t>
            </w:r>
          </w:p>
        </w:tc>
        <w:tc>
          <w:tcPr>
            <w:tcW w:w="1460" w:type="dxa"/>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198"/>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tcMar>
              <w:left w:w="0" w:type="dxa"/>
              <w:right w:w="0" w:type="dxa"/>
            </w:tcMar>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397,8</w:t>
            </w:r>
          </w:p>
        </w:tc>
        <w:tc>
          <w:tcPr>
            <w:tcW w:w="1418" w:type="dxa"/>
            <w:shd w:val="clear" w:color="auto" w:fill="auto"/>
            <w:noWrap/>
            <w:tcMar>
              <w:left w:w="0" w:type="dxa"/>
              <w:right w:w="0" w:type="dxa"/>
            </w:tcMar>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99,7</w:t>
            </w:r>
          </w:p>
        </w:tc>
        <w:tc>
          <w:tcPr>
            <w:tcW w:w="1460" w:type="dxa"/>
            <w:shd w:val="clear" w:color="auto" w:fill="auto"/>
            <w:noWrap/>
            <w:tcMar>
              <w:left w:w="0" w:type="dxa"/>
              <w:right w:w="0" w:type="dxa"/>
            </w:tcMar>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101,6</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454"/>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1 005,6</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1 528,6</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highlight w:val="yellow"/>
                <w:lang w:eastAsia="ru-RU"/>
              </w:rPr>
            </w:pPr>
            <w:r w:rsidRPr="002E7048">
              <w:rPr>
                <w:rFonts w:ascii="Times New Roman" w:hAnsi="Times New Roman"/>
                <w:color w:val="000000"/>
                <w:sz w:val="28"/>
                <w:szCs w:val="28"/>
                <w:lang w:eastAsia="ru-RU"/>
              </w:rPr>
              <w:t>4 718,0</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201,6</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201,6</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317"/>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17"/>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280"/>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4"/>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80"/>
          <w:jc w:val="center"/>
        </w:trPr>
        <w:tc>
          <w:tcPr>
            <w:tcW w:w="1955" w:type="dxa"/>
            <w:vMerge w:val="restart"/>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Основное меро</w:t>
            </w:r>
            <w:r w:rsidRPr="002E7048">
              <w:rPr>
                <w:rFonts w:ascii="Times New Roman" w:hAnsi="Times New Roman"/>
                <w:color w:val="000000"/>
                <w:sz w:val="28"/>
                <w:szCs w:val="28"/>
                <w:lang w:eastAsia="ru-RU"/>
              </w:rPr>
              <w:softHyphen/>
            </w:r>
            <w:r w:rsidRPr="002E7048">
              <w:rPr>
                <w:rFonts w:ascii="Times New Roman" w:hAnsi="Times New Roman"/>
                <w:color w:val="000000"/>
                <w:sz w:val="28"/>
                <w:szCs w:val="28"/>
                <w:lang w:eastAsia="ru-RU"/>
              </w:rPr>
              <w:lastRenderedPageBreak/>
              <w:t>приятие 1.2.</w:t>
            </w:r>
          </w:p>
        </w:tc>
        <w:tc>
          <w:tcPr>
            <w:tcW w:w="2203" w:type="dxa"/>
            <w:vMerge w:val="restart"/>
            <w:shd w:val="clear" w:color="auto" w:fill="auto"/>
            <w:vAlign w:val="center"/>
          </w:tcPr>
          <w:p w:rsidR="00A67F13" w:rsidRPr="002E7048" w:rsidRDefault="00A67F13" w:rsidP="002E7048">
            <w:pPr>
              <w:spacing w:after="0" w:line="240" w:lineRule="auto"/>
              <w:rPr>
                <w:rFonts w:ascii="Times New Roman" w:hAnsi="Times New Roman"/>
                <w:sz w:val="28"/>
                <w:szCs w:val="28"/>
              </w:rPr>
            </w:pPr>
            <w:r w:rsidRPr="002E7048">
              <w:rPr>
                <w:rFonts w:ascii="Times New Roman" w:hAnsi="Times New Roman"/>
                <w:sz w:val="28"/>
                <w:szCs w:val="28"/>
              </w:rPr>
              <w:lastRenderedPageBreak/>
              <w:t xml:space="preserve">Реализация </w:t>
            </w:r>
            <w:r w:rsidRPr="002E7048">
              <w:rPr>
                <w:rFonts w:ascii="Times New Roman" w:hAnsi="Times New Roman"/>
                <w:sz w:val="28"/>
                <w:szCs w:val="28"/>
              </w:rPr>
              <w:lastRenderedPageBreak/>
              <w:t>концеп</w:t>
            </w:r>
            <w:r w:rsidRPr="002E7048">
              <w:rPr>
                <w:rFonts w:ascii="Times New Roman" w:hAnsi="Times New Roman"/>
                <w:sz w:val="28"/>
                <w:szCs w:val="28"/>
              </w:rPr>
              <w:softHyphen/>
              <w:t>ции информатизации сферы культуры и искусства</w:t>
            </w:r>
          </w:p>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lastRenderedPageBreak/>
              <w:t xml:space="preserve">Всего, в том </w:t>
            </w:r>
            <w:r w:rsidRPr="002E7048">
              <w:rPr>
                <w:rFonts w:ascii="Times New Roman" w:hAnsi="Times New Roman"/>
                <w:color w:val="000000"/>
                <w:sz w:val="28"/>
                <w:szCs w:val="28"/>
                <w:lang w:eastAsia="ru-RU"/>
              </w:rPr>
              <w:lastRenderedPageBreak/>
              <w:t>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lastRenderedPageBreak/>
              <w:t>93,6</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98,2</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295,8</w:t>
            </w:r>
          </w:p>
        </w:tc>
        <w:tc>
          <w:tcPr>
            <w:tcW w:w="146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60,0</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60,0</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26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53,6</w:t>
            </w: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48,2</w:t>
            </w: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29,8</w:t>
            </w: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400"/>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81"/>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40,0</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50,0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266,0</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60,0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60,0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41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11"/>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17"/>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17"/>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restart"/>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Основное меро</w:t>
            </w:r>
            <w:r w:rsidRPr="002E7048">
              <w:rPr>
                <w:rFonts w:ascii="Times New Roman" w:hAnsi="Times New Roman"/>
                <w:color w:val="000000"/>
                <w:sz w:val="28"/>
                <w:szCs w:val="28"/>
                <w:lang w:eastAsia="ru-RU"/>
              </w:rPr>
              <w:softHyphen/>
              <w:t>приятие 1.3.</w:t>
            </w:r>
          </w:p>
        </w:tc>
        <w:tc>
          <w:tcPr>
            <w:tcW w:w="2203" w:type="dxa"/>
            <w:vMerge w:val="restart"/>
            <w:shd w:val="clear" w:color="auto" w:fill="auto"/>
            <w:vAlign w:val="center"/>
          </w:tcPr>
          <w:p w:rsidR="00A67F13" w:rsidRPr="002E7048" w:rsidRDefault="00A67F13" w:rsidP="002E7048">
            <w:pPr>
              <w:spacing w:after="0" w:line="240" w:lineRule="auto"/>
              <w:rPr>
                <w:rFonts w:ascii="Times New Roman" w:hAnsi="Times New Roman"/>
                <w:sz w:val="28"/>
                <w:szCs w:val="28"/>
              </w:rPr>
            </w:pPr>
            <w:r w:rsidRPr="002E7048">
              <w:rPr>
                <w:rFonts w:ascii="Times New Roman" w:hAnsi="Times New Roman"/>
                <w:sz w:val="28"/>
                <w:szCs w:val="28"/>
              </w:rPr>
              <w:t>Развитие библиотеч</w:t>
            </w:r>
            <w:r w:rsidRPr="002E7048">
              <w:rPr>
                <w:rFonts w:ascii="Times New Roman" w:hAnsi="Times New Roman"/>
                <w:sz w:val="28"/>
                <w:szCs w:val="28"/>
              </w:rPr>
              <w:softHyphen/>
              <w:t>ного дела</w:t>
            </w:r>
          </w:p>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16 993,2</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17 068,0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16 145,4</w:t>
            </w:r>
          </w:p>
        </w:tc>
        <w:tc>
          <w:tcPr>
            <w:tcW w:w="146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10 662,7</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10 662,7</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26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5,9</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5,7</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5,4</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270"/>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32,9</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33,0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33,2</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45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 xml:space="preserve">бюджет </w:t>
            </w:r>
            <w:r w:rsidRPr="002E7048">
              <w:rPr>
                <w:rFonts w:ascii="Times New Roman" w:hAnsi="Times New Roman"/>
                <w:color w:val="000000"/>
                <w:sz w:val="28"/>
                <w:szCs w:val="28"/>
                <w:lang w:eastAsia="ru-RU"/>
              </w:rPr>
              <w:lastRenderedPageBreak/>
              <w:t>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lastRenderedPageBreak/>
              <w:t>16 954,4</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17 029,3</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16 106,8</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10 662,7</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10 662,7</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45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2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23"/>
          <w:jc w:val="center"/>
        </w:trPr>
        <w:tc>
          <w:tcPr>
            <w:tcW w:w="1955" w:type="dxa"/>
            <w:vMerge w:val="restart"/>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Основное меро</w:t>
            </w:r>
            <w:r w:rsidRPr="002E7048">
              <w:rPr>
                <w:rFonts w:ascii="Times New Roman" w:hAnsi="Times New Roman"/>
                <w:color w:val="000000"/>
                <w:sz w:val="28"/>
                <w:szCs w:val="28"/>
                <w:lang w:eastAsia="ru-RU"/>
              </w:rPr>
              <w:softHyphen/>
              <w:t>приятие 1.4.</w:t>
            </w:r>
          </w:p>
        </w:tc>
        <w:tc>
          <w:tcPr>
            <w:tcW w:w="2203" w:type="dxa"/>
            <w:vMerge w:val="restart"/>
            <w:shd w:val="clear" w:color="auto" w:fill="auto"/>
            <w:vAlign w:val="center"/>
          </w:tcPr>
          <w:p w:rsidR="00A67F13" w:rsidRPr="002E7048" w:rsidRDefault="00A67F13" w:rsidP="002E7048">
            <w:pPr>
              <w:spacing w:after="0" w:line="240" w:lineRule="auto"/>
              <w:rPr>
                <w:rFonts w:ascii="Times New Roman" w:hAnsi="Times New Roman"/>
                <w:sz w:val="28"/>
                <w:szCs w:val="28"/>
              </w:rPr>
            </w:pPr>
            <w:r w:rsidRPr="002E7048">
              <w:rPr>
                <w:rFonts w:ascii="Times New Roman" w:hAnsi="Times New Roman"/>
                <w:sz w:val="28"/>
                <w:szCs w:val="28"/>
              </w:rPr>
              <w:t>Оказание муници</w:t>
            </w:r>
            <w:r w:rsidRPr="002E7048">
              <w:rPr>
                <w:rFonts w:ascii="Times New Roman" w:hAnsi="Times New Roman"/>
                <w:sz w:val="28"/>
                <w:szCs w:val="28"/>
              </w:rPr>
              <w:softHyphen/>
              <w:t>пальных услуг (вы</w:t>
            </w:r>
            <w:r w:rsidRPr="002E7048">
              <w:rPr>
                <w:rFonts w:ascii="Times New Roman" w:hAnsi="Times New Roman"/>
                <w:sz w:val="28"/>
                <w:szCs w:val="28"/>
              </w:rPr>
              <w:softHyphen/>
              <w:t>полнение работ) му</w:t>
            </w:r>
            <w:r w:rsidRPr="002E7048">
              <w:rPr>
                <w:rFonts w:ascii="Times New Roman" w:hAnsi="Times New Roman"/>
                <w:sz w:val="28"/>
                <w:szCs w:val="28"/>
              </w:rPr>
              <w:softHyphen/>
              <w:t>зеями</w:t>
            </w:r>
          </w:p>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3 059,8</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2 927,2</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3 003,6</w:t>
            </w:r>
          </w:p>
        </w:tc>
        <w:tc>
          <w:tcPr>
            <w:tcW w:w="146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1 262,9</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1 262,9</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32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2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0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3 059,8</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2 927,2</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3 003,6</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1 262,9</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1 262,9</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278"/>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0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 xml:space="preserve">бюджетные </w:t>
            </w:r>
            <w:r w:rsidRPr="002E7048">
              <w:rPr>
                <w:rFonts w:ascii="Times New Roman" w:eastAsia="Times New Roman" w:hAnsi="Times New Roman"/>
                <w:snapToGrid w:val="0"/>
                <w:color w:val="000000"/>
                <w:sz w:val="28"/>
                <w:szCs w:val="28"/>
                <w:lang w:eastAsia="ru-RU"/>
              </w:rPr>
              <w:lastRenderedPageBreak/>
              <w:t>фонды</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42"/>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0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595"/>
          <w:jc w:val="center"/>
        </w:trPr>
        <w:tc>
          <w:tcPr>
            <w:tcW w:w="1955" w:type="dxa"/>
            <w:vMerge w:val="restart"/>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Основное меро</w:t>
            </w:r>
            <w:r w:rsidRPr="002E7048">
              <w:rPr>
                <w:rFonts w:ascii="Times New Roman" w:hAnsi="Times New Roman"/>
                <w:color w:val="000000"/>
                <w:sz w:val="28"/>
                <w:szCs w:val="28"/>
                <w:lang w:eastAsia="ru-RU"/>
              </w:rPr>
              <w:softHyphen/>
              <w:t>приятие 1.5.</w:t>
            </w:r>
          </w:p>
        </w:tc>
        <w:tc>
          <w:tcPr>
            <w:tcW w:w="2203" w:type="dxa"/>
            <w:vMerge w:val="restart"/>
            <w:vAlign w:val="center"/>
          </w:tcPr>
          <w:p w:rsidR="00A67F13" w:rsidRPr="002E7048" w:rsidRDefault="00A67F13" w:rsidP="002E7048">
            <w:pPr>
              <w:spacing w:after="0" w:line="240" w:lineRule="auto"/>
              <w:rPr>
                <w:rFonts w:ascii="Times New Roman" w:hAnsi="Times New Roman"/>
                <w:sz w:val="28"/>
                <w:szCs w:val="28"/>
              </w:rPr>
            </w:pPr>
            <w:r w:rsidRPr="002E7048">
              <w:rPr>
                <w:rFonts w:ascii="Times New Roman" w:hAnsi="Times New Roman"/>
                <w:sz w:val="28"/>
                <w:szCs w:val="28"/>
              </w:rPr>
              <w:t>Создание безопасных условий в муници</w:t>
            </w:r>
            <w:r w:rsidRPr="002E7048">
              <w:rPr>
                <w:rFonts w:ascii="Times New Roman" w:hAnsi="Times New Roman"/>
                <w:sz w:val="28"/>
                <w:szCs w:val="28"/>
              </w:rPr>
              <w:softHyphen/>
              <w:t>пальных учрежде</w:t>
            </w:r>
            <w:r w:rsidRPr="002E7048">
              <w:rPr>
                <w:rFonts w:ascii="Times New Roman" w:hAnsi="Times New Roman"/>
                <w:sz w:val="28"/>
                <w:szCs w:val="28"/>
              </w:rPr>
              <w:softHyphen/>
              <w:t>ниях культуры и ис</w:t>
            </w:r>
            <w:r w:rsidRPr="002E7048">
              <w:rPr>
                <w:rFonts w:ascii="Times New Roman" w:hAnsi="Times New Roman"/>
                <w:sz w:val="28"/>
                <w:szCs w:val="28"/>
              </w:rPr>
              <w:softHyphen/>
              <w:t>кусства</w:t>
            </w:r>
          </w:p>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425,5</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p>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371,1</w:t>
            </w:r>
          </w:p>
          <w:p w:rsidR="00A67F13" w:rsidRPr="002E7048" w:rsidRDefault="00A67F13" w:rsidP="002E7048">
            <w:pPr>
              <w:spacing w:after="0" w:line="240" w:lineRule="auto"/>
              <w:jc w:val="center"/>
              <w:rPr>
                <w:rFonts w:ascii="Times New Roman" w:hAnsi="Times New Roman"/>
                <w:b/>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568,1</w:t>
            </w:r>
          </w:p>
        </w:tc>
        <w:tc>
          <w:tcPr>
            <w:tcW w:w="146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305,0</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305,0</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36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6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136,4</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118,6</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172"/>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289,1</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371,1</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449,5</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305,0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305,0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172"/>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172"/>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172"/>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172"/>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69"/>
          <w:jc w:val="center"/>
        </w:trPr>
        <w:tc>
          <w:tcPr>
            <w:tcW w:w="1955" w:type="dxa"/>
            <w:vMerge w:val="restart"/>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lastRenderedPageBreak/>
              <w:t>Основное меро</w:t>
            </w:r>
            <w:r w:rsidRPr="002E7048">
              <w:rPr>
                <w:rFonts w:ascii="Times New Roman" w:hAnsi="Times New Roman"/>
                <w:color w:val="000000"/>
                <w:sz w:val="28"/>
                <w:szCs w:val="28"/>
                <w:lang w:eastAsia="ru-RU"/>
              </w:rPr>
              <w:softHyphen/>
              <w:t>приятие 2.1.</w:t>
            </w:r>
          </w:p>
        </w:tc>
        <w:tc>
          <w:tcPr>
            <w:tcW w:w="2203" w:type="dxa"/>
            <w:vMerge w:val="restart"/>
            <w:vAlign w:val="center"/>
          </w:tcPr>
          <w:p w:rsidR="00A67F13" w:rsidRPr="002E7048" w:rsidRDefault="00A67F13" w:rsidP="002E7048">
            <w:pPr>
              <w:spacing w:after="0" w:line="240" w:lineRule="auto"/>
              <w:rPr>
                <w:rFonts w:ascii="Times New Roman" w:hAnsi="Times New Roman"/>
                <w:sz w:val="28"/>
                <w:szCs w:val="28"/>
              </w:rPr>
            </w:pPr>
            <w:r w:rsidRPr="002E7048">
              <w:rPr>
                <w:rFonts w:ascii="Times New Roman" w:hAnsi="Times New Roman"/>
                <w:sz w:val="28"/>
                <w:szCs w:val="28"/>
              </w:rPr>
              <w:t>Оказание муници</w:t>
            </w:r>
            <w:r w:rsidRPr="002E7048">
              <w:rPr>
                <w:rFonts w:ascii="Times New Roman" w:hAnsi="Times New Roman"/>
                <w:sz w:val="28"/>
                <w:szCs w:val="28"/>
              </w:rPr>
              <w:softHyphen/>
              <w:t>пальных услуг (вы</w:t>
            </w:r>
            <w:r w:rsidRPr="002E7048">
              <w:rPr>
                <w:rFonts w:ascii="Times New Roman" w:hAnsi="Times New Roman"/>
                <w:sz w:val="28"/>
                <w:szCs w:val="28"/>
              </w:rPr>
              <w:softHyphen/>
              <w:t>полнение работ) уч</w:t>
            </w:r>
            <w:r w:rsidRPr="002E7048">
              <w:rPr>
                <w:rFonts w:ascii="Times New Roman" w:hAnsi="Times New Roman"/>
                <w:sz w:val="28"/>
                <w:szCs w:val="28"/>
              </w:rPr>
              <w:softHyphen/>
              <w:t>реждениями куль</w:t>
            </w:r>
            <w:r w:rsidRPr="002E7048">
              <w:rPr>
                <w:rFonts w:ascii="Times New Roman" w:hAnsi="Times New Roman"/>
                <w:sz w:val="28"/>
                <w:szCs w:val="28"/>
              </w:rPr>
              <w:softHyphen/>
              <w:t>турно-досугового типа</w:t>
            </w:r>
          </w:p>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40 248,6</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41 625,2</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40 707,8</w:t>
            </w:r>
          </w:p>
        </w:tc>
        <w:tc>
          <w:tcPr>
            <w:tcW w:w="146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27 413,7</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29 293,7</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36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6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1"/>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40 248,6</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val="en-US" w:eastAsia="ru-RU"/>
              </w:rPr>
            </w:pPr>
            <w:r w:rsidRPr="002E7048">
              <w:rPr>
                <w:rFonts w:ascii="Times New Roman" w:hAnsi="Times New Roman"/>
                <w:color w:val="000000"/>
                <w:sz w:val="28"/>
                <w:szCs w:val="28"/>
                <w:lang w:eastAsia="ru-RU"/>
              </w:rPr>
              <w:t>41 625,2</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40 707,8</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27 413,7</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29 293,7</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33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1"/>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47"/>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1"/>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246"/>
          <w:jc w:val="center"/>
        </w:trPr>
        <w:tc>
          <w:tcPr>
            <w:tcW w:w="1955" w:type="dxa"/>
            <w:vMerge w:val="restart"/>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Основное меро</w:t>
            </w:r>
            <w:r w:rsidRPr="002E7048">
              <w:rPr>
                <w:rFonts w:ascii="Times New Roman" w:hAnsi="Times New Roman"/>
                <w:color w:val="000000"/>
                <w:sz w:val="28"/>
                <w:szCs w:val="28"/>
                <w:lang w:eastAsia="ru-RU"/>
              </w:rPr>
              <w:softHyphen/>
              <w:t xml:space="preserve">приятие 2.2. </w:t>
            </w:r>
          </w:p>
        </w:tc>
        <w:tc>
          <w:tcPr>
            <w:tcW w:w="2203" w:type="dxa"/>
            <w:vMerge w:val="restart"/>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sz w:val="28"/>
                <w:szCs w:val="28"/>
              </w:rPr>
              <w:t>Поддержка художе</w:t>
            </w:r>
            <w:r w:rsidRPr="002E7048">
              <w:rPr>
                <w:rFonts w:ascii="Times New Roman" w:hAnsi="Times New Roman"/>
                <w:sz w:val="28"/>
                <w:szCs w:val="28"/>
              </w:rPr>
              <w:softHyphen/>
              <w:t>ственного народного творчества, сохране</w:t>
            </w:r>
            <w:r w:rsidRPr="002E7048">
              <w:rPr>
                <w:rFonts w:ascii="Times New Roman" w:hAnsi="Times New Roman"/>
                <w:sz w:val="28"/>
                <w:szCs w:val="28"/>
              </w:rPr>
              <w:softHyphen/>
              <w:t xml:space="preserve">ние традиционной </w:t>
            </w:r>
            <w:r w:rsidRPr="002E7048">
              <w:rPr>
                <w:rFonts w:ascii="Times New Roman" w:hAnsi="Times New Roman"/>
                <w:sz w:val="28"/>
                <w:szCs w:val="28"/>
              </w:rPr>
              <w:lastRenderedPageBreak/>
              <w:t>культуры</w:t>
            </w: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lastRenderedPageBreak/>
              <w:t>Всего, в том 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2 186,5</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1 633,8</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792,5</w:t>
            </w:r>
          </w:p>
        </w:tc>
        <w:tc>
          <w:tcPr>
            <w:tcW w:w="146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500,0</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500,0</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29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1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1 000,0</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60" w:type="dxa"/>
            <w:shd w:val="clear" w:color="auto" w:fill="auto"/>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516"/>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786,5</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1 333,8</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792,5</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500,0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500,0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38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0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3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2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400,0</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300,0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319"/>
          <w:jc w:val="center"/>
        </w:trPr>
        <w:tc>
          <w:tcPr>
            <w:tcW w:w="1955" w:type="dxa"/>
            <w:vMerge w:val="restart"/>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Основное меро</w:t>
            </w:r>
            <w:r w:rsidRPr="002E7048">
              <w:rPr>
                <w:rFonts w:ascii="Times New Roman" w:hAnsi="Times New Roman"/>
                <w:color w:val="000000"/>
                <w:sz w:val="28"/>
                <w:szCs w:val="28"/>
                <w:lang w:eastAsia="ru-RU"/>
              </w:rPr>
              <w:softHyphen/>
              <w:t xml:space="preserve">приятие 2.3. </w:t>
            </w:r>
          </w:p>
        </w:tc>
        <w:tc>
          <w:tcPr>
            <w:tcW w:w="2203" w:type="dxa"/>
            <w:vMerge w:val="restart"/>
            <w:vAlign w:val="center"/>
          </w:tcPr>
          <w:p w:rsidR="00A67F13" w:rsidRPr="002E7048" w:rsidRDefault="00A67F13" w:rsidP="002E7048">
            <w:pPr>
              <w:spacing w:after="0" w:line="240" w:lineRule="auto"/>
              <w:rPr>
                <w:rFonts w:ascii="Times New Roman" w:hAnsi="Times New Roman"/>
                <w:sz w:val="28"/>
                <w:szCs w:val="28"/>
              </w:rPr>
            </w:pPr>
            <w:r w:rsidRPr="002E7048">
              <w:rPr>
                <w:rFonts w:ascii="Times New Roman" w:hAnsi="Times New Roman"/>
                <w:sz w:val="28"/>
                <w:szCs w:val="28"/>
              </w:rPr>
              <w:t>Стимулирование деятельности и по</w:t>
            </w:r>
            <w:r w:rsidRPr="002E7048">
              <w:rPr>
                <w:rFonts w:ascii="Times New Roman" w:hAnsi="Times New Roman"/>
                <w:sz w:val="28"/>
                <w:szCs w:val="28"/>
              </w:rPr>
              <w:softHyphen/>
              <w:t>вышение профессио</w:t>
            </w:r>
            <w:r w:rsidRPr="002E7048">
              <w:rPr>
                <w:rFonts w:ascii="Times New Roman" w:hAnsi="Times New Roman"/>
                <w:sz w:val="28"/>
                <w:szCs w:val="28"/>
              </w:rPr>
              <w:softHyphen/>
              <w:t>нальной компетент</w:t>
            </w:r>
            <w:r w:rsidRPr="002E7048">
              <w:rPr>
                <w:rFonts w:ascii="Times New Roman" w:hAnsi="Times New Roman"/>
                <w:sz w:val="28"/>
                <w:szCs w:val="28"/>
              </w:rPr>
              <w:softHyphen/>
              <w:t>ности работников учреждений куль</w:t>
            </w:r>
            <w:r w:rsidRPr="002E7048">
              <w:rPr>
                <w:rFonts w:ascii="Times New Roman" w:hAnsi="Times New Roman"/>
                <w:sz w:val="28"/>
                <w:szCs w:val="28"/>
              </w:rPr>
              <w:softHyphen/>
              <w:t>туры и искусства</w:t>
            </w:r>
          </w:p>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29,4</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40,0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130,0</w:t>
            </w:r>
          </w:p>
        </w:tc>
        <w:tc>
          <w:tcPr>
            <w:tcW w:w="146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50,0</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50,0</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281"/>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50,0</w:t>
            </w: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29,4</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40,0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80,0</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 xml:space="preserve">государственные </w:t>
            </w:r>
            <w:r w:rsidRPr="002E7048">
              <w:rPr>
                <w:rFonts w:ascii="Times New Roman" w:eastAsia="Times New Roman" w:hAnsi="Times New Roman"/>
                <w:snapToGrid w:val="0"/>
                <w:color w:val="000000"/>
                <w:sz w:val="28"/>
                <w:szCs w:val="28"/>
                <w:lang w:eastAsia="ru-RU"/>
              </w:rPr>
              <w:lastRenderedPageBreak/>
              <w:t>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restart"/>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Основное меро</w:t>
            </w:r>
            <w:r w:rsidRPr="002E7048">
              <w:rPr>
                <w:rFonts w:ascii="Times New Roman" w:hAnsi="Times New Roman"/>
                <w:color w:val="000000"/>
                <w:sz w:val="28"/>
                <w:szCs w:val="28"/>
                <w:lang w:eastAsia="ru-RU"/>
              </w:rPr>
              <w:softHyphen/>
              <w:t xml:space="preserve">приятие 2.4. </w:t>
            </w:r>
          </w:p>
        </w:tc>
        <w:tc>
          <w:tcPr>
            <w:tcW w:w="2203" w:type="dxa"/>
            <w:vMerge w:val="restart"/>
            <w:vAlign w:val="center"/>
          </w:tcPr>
          <w:p w:rsidR="00A67F13" w:rsidRPr="002E7048" w:rsidRDefault="00A67F13" w:rsidP="002E7048">
            <w:pPr>
              <w:spacing w:after="0" w:line="240" w:lineRule="auto"/>
              <w:rPr>
                <w:rFonts w:ascii="Times New Roman" w:hAnsi="Times New Roman"/>
                <w:sz w:val="28"/>
                <w:szCs w:val="28"/>
              </w:rPr>
            </w:pPr>
            <w:r w:rsidRPr="002E7048">
              <w:rPr>
                <w:rFonts w:ascii="Times New Roman" w:hAnsi="Times New Roman"/>
                <w:sz w:val="28"/>
                <w:szCs w:val="28"/>
              </w:rPr>
              <w:t>Оказание муниципаль</w:t>
            </w:r>
            <w:r w:rsidRPr="002E7048">
              <w:rPr>
                <w:rFonts w:ascii="Times New Roman" w:hAnsi="Times New Roman"/>
                <w:sz w:val="28"/>
                <w:szCs w:val="28"/>
              </w:rPr>
              <w:softHyphen/>
              <w:t>ных услуг (выполне</w:t>
            </w:r>
            <w:r w:rsidRPr="002E7048">
              <w:rPr>
                <w:rFonts w:ascii="Times New Roman" w:hAnsi="Times New Roman"/>
                <w:sz w:val="28"/>
                <w:szCs w:val="28"/>
              </w:rPr>
              <w:softHyphen/>
              <w:t>ние работ) учрежде</w:t>
            </w:r>
            <w:r w:rsidRPr="002E7048">
              <w:rPr>
                <w:rFonts w:ascii="Times New Roman" w:hAnsi="Times New Roman"/>
                <w:sz w:val="28"/>
                <w:szCs w:val="28"/>
              </w:rPr>
              <w:softHyphen/>
              <w:t>ниями дополнитель</w:t>
            </w:r>
            <w:r w:rsidRPr="002E7048">
              <w:rPr>
                <w:rFonts w:ascii="Times New Roman" w:hAnsi="Times New Roman"/>
                <w:sz w:val="28"/>
                <w:szCs w:val="28"/>
              </w:rPr>
              <w:softHyphen/>
              <w:t>ного образования</w:t>
            </w:r>
          </w:p>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7 962,8</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9 753,3</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9 521,3</w:t>
            </w:r>
          </w:p>
        </w:tc>
        <w:tc>
          <w:tcPr>
            <w:tcW w:w="146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6 619,2</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6 619,2</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7 962,8</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9 753,3</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9 521,3</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6 619,2</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6 619,2</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278"/>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278"/>
          <w:jc w:val="center"/>
        </w:trPr>
        <w:tc>
          <w:tcPr>
            <w:tcW w:w="1955" w:type="dxa"/>
            <w:vMerge w:val="restart"/>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lastRenderedPageBreak/>
              <w:t>Основное меро</w:t>
            </w:r>
            <w:r w:rsidRPr="002E7048">
              <w:rPr>
                <w:rFonts w:ascii="Times New Roman" w:hAnsi="Times New Roman"/>
                <w:color w:val="000000"/>
                <w:sz w:val="28"/>
                <w:szCs w:val="28"/>
                <w:lang w:eastAsia="ru-RU"/>
              </w:rPr>
              <w:softHyphen/>
              <w:t>приятие 2.5.</w:t>
            </w:r>
          </w:p>
        </w:tc>
        <w:tc>
          <w:tcPr>
            <w:tcW w:w="2203" w:type="dxa"/>
            <w:vMerge w:val="restart"/>
            <w:vAlign w:val="center"/>
          </w:tcPr>
          <w:p w:rsidR="00A67F13" w:rsidRPr="002E7048" w:rsidRDefault="00A67F13" w:rsidP="002E7048">
            <w:pPr>
              <w:spacing w:after="0" w:line="240" w:lineRule="auto"/>
              <w:rPr>
                <w:rFonts w:ascii="Times New Roman" w:hAnsi="Times New Roman"/>
                <w:sz w:val="28"/>
                <w:szCs w:val="28"/>
                <w:lang w:eastAsia="ru-RU"/>
              </w:rPr>
            </w:pPr>
            <w:r w:rsidRPr="002E7048">
              <w:rPr>
                <w:rFonts w:ascii="Times New Roman" w:hAnsi="Times New Roman"/>
                <w:sz w:val="28"/>
                <w:szCs w:val="28"/>
              </w:rPr>
              <w:t>Реализация народ</w:t>
            </w:r>
            <w:r w:rsidRPr="002E7048">
              <w:rPr>
                <w:rFonts w:ascii="Times New Roman" w:hAnsi="Times New Roman"/>
                <w:sz w:val="28"/>
                <w:szCs w:val="28"/>
              </w:rPr>
              <w:softHyphen/>
              <w:t>ных проектов в сфере культуры и искусства</w:t>
            </w: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781,2</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625,0</w:t>
            </w:r>
          </w:p>
        </w:tc>
        <w:tc>
          <w:tcPr>
            <w:tcW w:w="146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278"/>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278"/>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664,0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557,0</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278"/>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117,2</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68,0</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278"/>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278"/>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278"/>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278"/>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restart"/>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Основное меро</w:t>
            </w:r>
            <w:r w:rsidRPr="002E7048">
              <w:rPr>
                <w:rFonts w:ascii="Times New Roman" w:hAnsi="Times New Roman"/>
                <w:color w:val="000000"/>
                <w:sz w:val="28"/>
                <w:szCs w:val="28"/>
                <w:lang w:eastAsia="ru-RU"/>
              </w:rPr>
              <w:softHyphen/>
              <w:t>приятие 3.1.</w:t>
            </w:r>
          </w:p>
        </w:tc>
        <w:tc>
          <w:tcPr>
            <w:tcW w:w="2203" w:type="dxa"/>
            <w:vMerge w:val="restart"/>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rPr>
              <w:t>Руководство и управление в сфере установленных функ</w:t>
            </w:r>
            <w:r w:rsidRPr="002E7048">
              <w:rPr>
                <w:rFonts w:ascii="Times New Roman" w:hAnsi="Times New Roman"/>
                <w:color w:val="000000"/>
                <w:sz w:val="28"/>
                <w:szCs w:val="28"/>
              </w:rPr>
              <w:softHyphen/>
              <w:t>ций органов мест</w:t>
            </w:r>
            <w:r w:rsidRPr="002E7048">
              <w:rPr>
                <w:rFonts w:ascii="Times New Roman" w:hAnsi="Times New Roman"/>
                <w:color w:val="000000"/>
                <w:sz w:val="28"/>
                <w:szCs w:val="28"/>
              </w:rPr>
              <w:softHyphen/>
              <w:t xml:space="preserve">ного </w:t>
            </w:r>
            <w:r w:rsidRPr="002E7048">
              <w:rPr>
                <w:rFonts w:ascii="Times New Roman" w:hAnsi="Times New Roman"/>
                <w:color w:val="000000"/>
                <w:sz w:val="28"/>
                <w:szCs w:val="28"/>
              </w:rPr>
              <w:lastRenderedPageBreak/>
              <w:t>самоуправления</w:t>
            </w: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lastRenderedPageBreak/>
              <w:t>Всего, в том 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7 091,5</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7 582,0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7 335,7</w:t>
            </w:r>
          </w:p>
        </w:tc>
        <w:tc>
          <w:tcPr>
            <w:tcW w:w="146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7 694,6</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7 694,6</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7 091,5</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7 582,0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7 335,7</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7 694,6</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7 694,6</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restart"/>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Основное меро</w:t>
            </w:r>
            <w:r w:rsidRPr="002E7048">
              <w:rPr>
                <w:rFonts w:ascii="Times New Roman" w:hAnsi="Times New Roman"/>
                <w:color w:val="000000"/>
                <w:sz w:val="28"/>
                <w:szCs w:val="28"/>
                <w:lang w:eastAsia="ru-RU"/>
              </w:rPr>
              <w:softHyphen/>
              <w:t>приятие 3.2.</w:t>
            </w:r>
          </w:p>
        </w:tc>
        <w:tc>
          <w:tcPr>
            <w:tcW w:w="2203" w:type="dxa"/>
            <w:vMerge w:val="restart"/>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eastAsia="Times New Roman" w:hAnsi="Times New Roman"/>
                <w:color w:val="000000"/>
                <w:sz w:val="28"/>
                <w:szCs w:val="28"/>
              </w:rPr>
              <w:t>Организация взаимо</w:t>
            </w:r>
            <w:r w:rsidRPr="002E7048">
              <w:rPr>
                <w:rFonts w:ascii="Times New Roman" w:eastAsia="Times New Roman" w:hAnsi="Times New Roman"/>
                <w:color w:val="000000"/>
                <w:sz w:val="28"/>
                <w:szCs w:val="28"/>
              </w:rPr>
              <w:softHyphen/>
              <w:t>действия с органами местного самоуправ</w:t>
            </w:r>
            <w:r w:rsidRPr="002E7048">
              <w:rPr>
                <w:rFonts w:ascii="Times New Roman" w:eastAsia="Times New Roman" w:hAnsi="Times New Roman"/>
                <w:color w:val="000000"/>
                <w:sz w:val="28"/>
                <w:szCs w:val="28"/>
              </w:rPr>
              <w:softHyphen/>
              <w:t>ления МО МР «Ижемский» и орга</w:t>
            </w:r>
            <w:r w:rsidRPr="002E7048">
              <w:rPr>
                <w:rFonts w:ascii="Times New Roman" w:eastAsia="Times New Roman" w:hAnsi="Times New Roman"/>
                <w:color w:val="000000"/>
                <w:sz w:val="28"/>
                <w:szCs w:val="28"/>
              </w:rPr>
              <w:softHyphen/>
              <w:t>нами исполнитель</w:t>
            </w:r>
            <w:r w:rsidRPr="002E7048">
              <w:rPr>
                <w:rFonts w:ascii="Times New Roman" w:eastAsia="Times New Roman" w:hAnsi="Times New Roman"/>
                <w:color w:val="000000"/>
                <w:sz w:val="28"/>
                <w:szCs w:val="28"/>
              </w:rPr>
              <w:softHyphen/>
              <w:t>ной власти Ижем</w:t>
            </w:r>
            <w:r w:rsidRPr="002E7048">
              <w:rPr>
                <w:rFonts w:ascii="Times New Roman" w:eastAsia="Times New Roman" w:hAnsi="Times New Roman"/>
                <w:color w:val="000000"/>
                <w:sz w:val="28"/>
                <w:szCs w:val="28"/>
              </w:rPr>
              <w:softHyphen/>
              <w:t>ского района по реа</w:t>
            </w:r>
            <w:r w:rsidRPr="002E7048">
              <w:rPr>
                <w:rFonts w:ascii="Times New Roman" w:eastAsia="Times New Roman" w:hAnsi="Times New Roman"/>
                <w:color w:val="000000"/>
                <w:sz w:val="28"/>
                <w:szCs w:val="28"/>
              </w:rPr>
              <w:softHyphen/>
              <w:t>лизации муници</w:t>
            </w:r>
            <w:r w:rsidRPr="002E7048">
              <w:rPr>
                <w:rFonts w:ascii="Times New Roman" w:eastAsia="Times New Roman" w:hAnsi="Times New Roman"/>
                <w:color w:val="000000"/>
                <w:sz w:val="28"/>
                <w:szCs w:val="28"/>
              </w:rPr>
              <w:softHyphen/>
              <w:t>пальной программы</w:t>
            </w: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х</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Х</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х</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х</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х</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х</w:t>
            </w:r>
          </w:p>
        </w:tc>
      </w:tr>
      <w:tr w:rsidR="00A67F13" w:rsidRPr="002E7048" w:rsidTr="007F7168">
        <w:trPr>
          <w:trHeight w:val="262"/>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 xml:space="preserve">государственные </w:t>
            </w:r>
            <w:r w:rsidRPr="002E7048">
              <w:rPr>
                <w:rFonts w:ascii="Times New Roman" w:eastAsia="Times New Roman" w:hAnsi="Times New Roman"/>
                <w:snapToGrid w:val="0"/>
                <w:color w:val="000000"/>
                <w:sz w:val="28"/>
                <w:szCs w:val="28"/>
                <w:lang w:eastAsia="ru-RU"/>
              </w:rPr>
              <w:lastRenderedPageBreak/>
              <w:t>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r>
      <w:tr w:rsidR="00A67F13" w:rsidRPr="002E7048" w:rsidTr="007F7168">
        <w:trPr>
          <w:trHeight w:val="359"/>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rPr>
                <w:rFonts w:ascii="Times New Roman" w:hAnsi="Times New Roman"/>
                <w:color w:val="000000"/>
                <w:sz w:val="28"/>
                <w:szCs w:val="28"/>
                <w:lang w:eastAsia="ru-RU"/>
              </w:rPr>
            </w:pPr>
          </w:p>
        </w:tc>
      </w:tr>
      <w:tr w:rsidR="00A67F13" w:rsidRPr="002E7048" w:rsidTr="007F7168">
        <w:trPr>
          <w:trHeight w:val="323"/>
          <w:jc w:val="center"/>
        </w:trPr>
        <w:tc>
          <w:tcPr>
            <w:tcW w:w="1955" w:type="dxa"/>
            <w:vMerge w:val="restart"/>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Основное меро</w:t>
            </w:r>
            <w:r w:rsidRPr="002E7048">
              <w:rPr>
                <w:rFonts w:ascii="Times New Roman" w:hAnsi="Times New Roman"/>
                <w:color w:val="000000"/>
                <w:sz w:val="28"/>
                <w:szCs w:val="28"/>
                <w:lang w:eastAsia="ru-RU"/>
              </w:rPr>
              <w:softHyphen/>
              <w:t>приятие 3.3.</w:t>
            </w:r>
          </w:p>
        </w:tc>
        <w:tc>
          <w:tcPr>
            <w:tcW w:w="2203" w:type="dxa"/>
            <w:vMerge w:val="restart"/>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sz w:val="28"/>
                <w:szCs w:val="28"/>
              </w:rPr>
              <w:t>Осуществление дея</w:t>
            </w:r>
            <w:r w:rsidRPr="002E7048">
              <w:rPr>
                <w:rFonts w:ascii="Times New Roman" w:hAnsi="Times New Roman"/>
                <w:sz w:val="28"/>
                <w:szCs w:val="28"/>
              </w:rPr>
              <w:softHyphen/>
              <w:t>тельности прочих учреждений</w:t>
            </w: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11 184,9</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11 754,0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12 522,0</w:t>
            </w:r>
          </w:p>
        </w:tc>
        <w:tc>
          <w:tcPr>
            <w:tcW w:w="146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12 460,4</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12 460,4</w:t>
            </w:r>
          </w:p>
        </w:tc>
        <w:tc>
          <w:tcPr>
            <w:tcW w:w="1370" w:type="dxa"/>
            <w:vAlign w:val="center"/>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0,0</w:t>
            </w:r>
          </w:p>
        </w:tc>
      </w:tr>
      <w:tr w:rsidR="00A67F13" w:rsidRPr="002E7048" w:rsidTr="007F7168">
        <w:trPr>
          <w:trHeight w:val="32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23"/>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11 184,9</w:t>
            </w:r>
          </w:p>
        </w:tc>
        <w:tc>
          <w:tcPr>
            <w:tcW w:w="1418"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11 754,0</w:t>
            </w:r>
          </w:p>
        </w:tc>
        <w:tc>
          <w:tcPr>
            <w:tcW w:w="1460" w:type="dxa"/>
            <w:shd w:val="clear" w:color="auto" w:fill="auto"/>
            <w:noWrap/>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12 522,0</w:t>
            </w:r>
          </w:p>
        </w:tc>
        <w:tc>
          <w:tcPr>
            <w:tcW w:w="146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12 460,4</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12 460,4</w:t>
            </w:r>
          </w:p>
        </w:tc>
        <w:tc>
          <w:tcPr>
            <w:tcW w:w="1370" w:type="dxa"/>
            <w:vAlign w:val="center"/>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321"/>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274"/>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36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средства от приносящей доход деятельности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5"/>
          <w:jc w:val="center"/>
        </w:trPr>
        <w:tc>
          <w:tcPr>
            <w:tcW w:w="1955" w:type="dxa"/>
            <w:vMerge w:val="restart"/>
            <w:vAlign w:val="center"/>
          </w:tcPr>
          <w:p w:rsidR="00A67F13" w:rsidRPr="002E7048" w:rsidRDefault="00A67F13" w:rsidP="002E7048">
            <w:pPr>
              <w:spacing w:after="0" w:line="240" w:lineRule="auto"/>
              <w:ind w:hanging="44"/>
              <w:rPr>
                <w:rFonts w:ascii="Times New Roman" w:hAnsi="Times New Roman"/>
                <w:color w:val="000000"/>
                <w:sz w:val="28"/>
                <w:szCs w:val="28"/>
                <w:lang w:eastAsia="ru-RU"/>
              </w:rPr>
            </w:pPr>
            <w:r w:rsidRPr="002E7048">
              <w:rPr>
                <w:rFonts w:ascii="Times New Roman" w:hAnsi="Times New Roman"/>
                <w:color w:val="000000"/>
                <w:sz w:val="28"/>
                <w:szCs w:val="28"/>
                <w:lang w:eastAsia="ru-RU"/>
              </w:rPr>
              <w:lastRenderedPageBreak/>
              <w:t>Основное меро</w:t>
            </w:r>
            <w:r w:rsidRPr="002E7048">
              <w:rPr>
                <w:rFonts w:ascii="Times New Roman" w:hAnsi="Times New Roman"/>
                <w:color w:val="000000"/>
                <w:sz w:val="28"/>
                <w:szCs w:val="28"/>
                <w:lang w:eastAsia="ru-RU"/>
              </w:rPr>
              <w:softHyphen/>
              <w:t>приятие 3.4.</w:t>
            </w:r>
          </w:p>
        </w:tc>
        <w:tc>
          <w:tcPr>
            <w:tcW w:w="2203" w:type="dxa"/>
            <w:vMerge w:val="restart"/>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sz w:val="28"/>
                <w:szCs w:val="28"/>
              </w:rPr>
              <w:t>Обеспечение роста уровня оплаты труда работников муници</w:t>
            </w:r>
            <w:r w:rsidRPr="002E7048">
              <w:rPr>
                <w:rFonts w:ascii="Times New Roman" w:hAnsi="Times New Roman"/>
                <w:sz w:val="28"/>
                <w:szCs w:val="28"/>
              </w:rPr>
              <w:softHyphen/>
              <w:t>пальных учрежде</w:t>
            </w:r>
            <w:r w:rsidRPr="002E7048">
              <w:rPr>
                <w:rFonts w:ascii="Times New Roman" w:hAnsi="Times New Roman"/>
                <w:sz w:val="28"/>
                <w:szCs w:val="28"/>
              </w:rPr>
              <w:softHyphen/>
              <w:t>ний культуры в Ижемском районе</w:t>
            </w: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Всего, в том числе:</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b/>
                <w:color w:val="000000"/>
                <w:sz w:val="28"/>
                <w:szCs w:val="28"/>
                <w:lang w:eastAsia="ru-RU"/>
              </w:rPr>
            </w:pPr>
            <w:r w:rsidRPr="002E7048">
              <w:rPr>
                <w:rFonts w:ascii="Times New Roman" w:hAnsi="Times New Roman"/>
                <w:b/>
                <w:color w:val="000000"/>
                <w:sz w:val="28"/>
                <w:szCs w:val="28"/>
                <w:lang w:eastAsia="ru-RU"/>
              </w:rPr>
              <w:t>10 306,7</w:t>
            </w: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федеральный бюджет</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республиканский бюд</w:t>
            </w:r>
            <w:r w:rsidRPr="002E7048">
              <w:rPr>
                <w:rFonts w:ascii="Times New Roman" w:hAnsi="Times New Roman"/>
                <w:color w:val="000000"/>
                <w:sz w:val="28"/>
                <w:szCs w:val="28"/>
                <w:lang w:eastAsia="ru-RU"/>
              </w:rPr>
              <w:softHyphen/>
              <w:t>жета Рес</w:t>
            </w:r>
            <w:r w:rsidRPr="002E7048">
              <w:rPr>
                <w:rFonts w:ascii="Times New Roman" w:hAnsi="Times New Roman"/>
                <w:color w:val="000000"/>
                <w:sz w:val="28"/>
                <w:szCs w:val="28"/>
                <w:lang w:eastAsia="ru-RU"/>
              </w:rPr>
              <w:softHyphen/>
              <w:t>публики Коми</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10 161,0</w:t>
            </w:r>
          </w:p>
        </w:tc>
        <w:tc>
          <w:tcPr>
            <w:tcW w:w="1460" w:type="dxa"/>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45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hAnsi="Times New Roman"/>
                <w:color w:val="000000"/>
                <w:sz w:val="28"/>
                <w:szCs w:val="28"/>
                <w:lang w:eastAsia="ru-RU"/>
              </w:rPr>
            </w:pPr>
            <w:r w:rsidRPr="002E7048">
              <w:rPr>
                <w:rFonts w:ascii="Times New Roman" w:hAnsi="Times New Roman"/>
                <w:color w:val="000000"/>
                <w:sz w:val="28"/>
                <w:szCs w:val="28"/>
                <w:lang w:eastAsia="ru-RU"/>
              </w:rPr>
              <w:t>бюджет муниципаль</w:t>
            </w:r>
            <w:r w:rsidRPr="002E7048">
              <w:rPr>
                <w:rFonts w:ascii="Times New Roman" w:hAnsi="Times New Roman"/>
                <w:color w:val="000000"/>
                <w:sz w:val="28"/>
                <w:szCs w:val="28"/>
                <w:lang w:eastAsia="ru-RU"/>
              </w:rPr>
              <w:softHyphen/>
              <w:t>ного района «Ижем</w:t>
            </w:r>
            <w:r w:rsidRPr="002E7048">
              <w:rPr>
                <w:rFonts w:ascii="Times New Roman" w:hAnsi="Times New Roman"/>
                <w:color w:val="000000"/>
                <w:sz w:val="28"/>
                <w:szCs w:val="28"/>
                <w:lang w:eastAsia="ru-RU"/>
              </w:rPr>
              <w:softHyphen/>
              <w:t>ский»*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145,7</w:t>
            </w:r>
          </w:p>
        </w:tc>
        <w:tc>
          <w:tcPr>
            <w:tcW w:w="1460" w:type="dxa"/>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c>
          <w:tcPr>
            <w:tcW w:w="1370" w:type="dxa"/>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r w:rsidRPr="002E7048">
              <w:rPr>
                <w:rFonts w:ascii="Times New Roman" w:hAnsi="Times New Roman"/>
                <w:color w:val="000000"/>
                <w:sz w:val="28"/>
                <w:szCs w:val="28"/>
                <w:lang w:eastAsia="ru-RU"/>
              </w:rPr>
              <w:t>0,0</w:t>
            </w:r>
          </w:p>
        </w:tc>
      </w:tr>
      <w:tr w:rsidR="00A67F13" w:rsidRPr="002E7048" w:rsidTr="007F7168">
        <w:trPr>
          <w:trHeight w:val="45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бюджет сельских посе</w:t>
            </w:r>
            <w:r w:rsidRPr="002E7048">
              <w:rPr>
                <w:rFonts w:ascii="Times New Roman" w:eastAsia="Times New Roman" w:hAnsi="Times New Roman"/>
                <w:snapToGrid w:val="0"/>
                <w:color w:val="000000"/>
                <w:sz w:val="28"/>
                <w:szCs w:val="28"/>
                <w:lang w:eastAsia="ru-RU"/>
              </w:rPr>
              <w:softHyphen/>
              <w:t>лений**</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государственные вне</w:t>
            </w:r>
            <w:r w:rsidRPr="002E7048">
              <w:rPr>
                <w:rFonts w:ascii="Times New Roman" w:eastAsia="Times New Roman" w:hAnsi="Times New Roman"/>
                <w:snapToGrid w:val="0"/>
                <w:color w:val="000000"/>
                <w:sz w:val="28"/>
                <w:szCs w:val="28"/>
                <w:lang w:eastAsia="ru-RU"/>
              </w:rPr>
              <w:softHyphen/>
              <w:t>бюджетные фонды</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r w:rsidR="00A67F13" w:rsidRPr="002E7048" w:rsidTr="007F7168">
        <w:trPr>
          <w:trHeight w:val="455"/>
          <w:jc w:val="center"/>
        </w:trPr>
        <w:tc>
          <w:tcPr>
            <w:tcW w:w="1955"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203" w:type="dxa"/>
            <w:vMerge/>
            <w:vAlign w:val="center"/>
          </w:tcPr>
          <w:p w:rsidR="00A67F13" w:rsidRPr="002E7048" w:rsidRDefault="00A67F13" w:rsidP="002E7048">
            <w:pPr>
              <w:spacing w:after="0" w:line="240" w:lineRule="auto"/>
              <w:rPr>
                <w:rFonts w:ascii="Times New Roman" w:hAnsi="Times New Roman"/>
                <w:color w:val="000000"/>
                <w:sz w:val="28"/>
                <w:szCs w:val="28"/>
                <w:lang w:eastAsia="ru-RU"/>
              </w:rPr>
            </w:pPr>
          </w:p>
        </w:tc>
        <w:tc>
          <w:tcPr>
            <w:tcW w:w="2520" w:type="dxa"/>
            <w:shd w:val="clear" w:color="auto" w:fill="auto"/>
            <w:vAlign w:val="center"/>
          </w:tcPr>
          <w:p w:rsidR="00A67F13" w:rsidRPr="002E7048" w:rsidRDefault="00A67F13" w:rsidP="002E7048">
            <w:pPr>
              <w:spacing w:after="0" w:line="240" w:lineRule="auto"/>
              <w:rPr>
                <w:rFonts w:ascii="Times New Roman" w:eastAsia="Times New Roman" w:hAnsi="Times New Roman"/>
                <w:snapToGrid w:val="0"/>
                <w:color w:val="000000"/>
                <w:sz w:val="28"/>
                <w:szCs w:val="28"/>
                <w:lang w:eastAsia="ru-RU"/>
              </w:rPr>
            </w:pPr>
            <w:r w:rsidRPr="002E7048">
              <w:rPr>
                <w:rFonts w:ascii="Times New Roman" w:eastAsia="Times New Roman" w:hAnsi="Times New Roman"/>
                <w:snapToGrid w:val="0"/>
                <w:color w:val="000000"/>
                <w:sz w:val="28"/>
                <w:szCs w:val="28"/>
                <w:lang w:eastAsia="ru-RU"/>
              </w:rPr>
              <w:t>юридические лица***</w:t>
            </w:r>
          </w:p>
        </w:tc>
        <w:tc>
          <w:tcPr>
            <w:tcW w:w="1402"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18"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shd w:val="clear" w:color="auto" w:fill="auto"/>
            <w:noWrap/>
            <w:vAlign w:val="bottom"/>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46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c>
          <w:tcPr>
            <w:tcW w:w="1370" w:type="dxa"/>
          </w:tcPr>
          <w:p w:rsidR="00A67F13" w:rsidRPr="002E7048" w:rsidRDefault="00A67F13" w:rsidP="002E7048">
            <w:pPr>
              <w:spacing w:after="0" w:line="240" w:lineRule="auto"/>
              <w:jc w:val="center"/>
              <w:rPr>
                <w:rFonts w:ascii="Times New Roman" w:hAnsi="Times New Roman"/>
                <w:color w:val="000000"/>
                <w:sz w:val="28"/>
                <w:szCs w:val="28"/>
                <w:lang w:eastAsia="ru-RU"/>
              </w:rPr>
            </w:pPr>
          </w:p>
        </w:tc>
      </w:tr>
    </w:tbl>
    <w:p w:rsidR="00EE3E30" w:rsidRDefault="00EE3E30" w:rsidP="002E7048">
      <w:pPr>
        <w:spacing w:after="0" w:line="240" w:lineRule="auto"/>
        <w:rPr>
          <w:rFonts w:ascii="Times New Roman" w:hAnsi="Times New Roman"/>
          <w:sz w:val="28"/>
          <w:szCs w:val="28"/>
          <w:lang w:eastAsia="ru-RU"/>
        </w:rPr>
      </w:pPr>
    </w:p>
    <w:p w:rsidR="00EE3E30" w:rsidRDefault="00EE3E30" w:rsidP="002E7048">
      <w:pPr>
        <w:spacing w:after="0" w:line="240" w:lineRule="auto"/>
        <w:rPr>
          <w:rFonts w:ascii="Times New Roman" w:hAnsi="Times New Roman"/>
          <w:sz w:val="28"/>
          <w:szCs w:val="28"/>
          <w:lang w:eastAsia="ru-RU"/>
        </w:rPr>
      </w:pPr>
    </w:p>
    <w:p w:rsidR="00A67F13" w:rsidRPr="002E7048" w:rsidRDefault="00A67F13" w:rsidP="002E7048">
      <w:pPr>
        <w:spacing w:after="0" w:line="240" w:lineRule="auto"/>
        <w:rPr>
          <w:rFonts w:ascii="Times New Roman" w:hAnsi="Times New Roman"/>
          <w:sz w:val="28"/>
          <w:szCs w:val="28"/>
        </w:rPr>
      </w:pPr>
      <w:r w:rsidRPr="002E7048">
        <w:rPr>
          <w:rFonts w:ascii="Times New Roman" w:hAnsi="Times New Roman"/>
          <w:sz w:val="28"/>
          <w:szCs w:val="28"/>
          <w:lang w:eastAsia="ru-RU"/>
        </w:rPr>
        <w:t>* Расходы только за счет средств бюджета муниципального района «Ижемский»</w:t>
      </w:r>
      <w:r w:rsidRPr="002E7048">
        <w:rPr>
          <w:rFonts w:ascii="Times New Roman" w:hAnsi="Times New Roman"/>
          <w:sz w:val="28"/>
          <w:szCs w:val="28"/>
        </w:rPr>
        <w:t xml:space="preserve"> (без учета средств, выделенных из федерального бюд</w:t>
      </w:r>
      <w:r w:rsidRPr="002E7048">
        <w:rPr>
          <w:rFonts w:ascii="Times New Roman" w:hAnsi="Times New Roman"/>
          <w:sz w:val="28"/>
          <w:szCs w:val="28"/>
        </w:rPr>
        <w:softHyphen/>
        <w:t>жета и республиканского бюджета Республики Коми)</w:t>
      </w:r>
    </w:p>
    <w:p w:rsidR="00A67F13" w:rsidRPr="002E7048" w:rsidRDefault="00A67F13" w:rsidP="002E7048">
      <w:pPr>
        <w:spacing w:after="0" w:line="240" w:lineRule="auto"/>
        <w:rPr>
          <w:rFonts w:ascii="Times New Roman" w:eastAsia="Times New Roman" w:hAnsi="Times New Roman"/>
          <w:sz w:val="28"/>
          <w:szCs w:val="28"/>
          <w:lang w:eastAsia="ru-RU"/>
        </w:rPr>
      </w:pPr>
      <w:r w:rsidRPr="002E7048">
        <w:rPr>
          <w:rFonts w:ascii="Times New Roman" w:hAnsi="Times New Roman"/>
          <w:sz w:val="28"/>
          <w:szCs w:val="28"/>
        </w:rPr>
        <w:t>** Расходы только за счет средств бюджетов сельских поселений, без учета средств выделенных из бюджета муниципального района «Ижемский»</w:t>
      </w:r>
    </w:p>
    <w:p w:rsidR="00A67F13" w:rsidRPr="002E7048" w:rsidRDefault="00A67F13" w:rsidP="002E7048">
      <w:pPr>
        <w:spacing w:after="0" w:line="240" w:lineRule="auto"/>
        <w:rPr>
          <w:rFonts w:ascii="Times New Roman" w:eastAsia="Times New Roman" w:hAnsi="Times New Roman"/>
          <w:sz w:val="28"/>
          <w:szCs w:val="28"/>
          <w:lang w:eastAsia="ru-RU"/>
        </w:rPr>
      </w:pPr>
      <w:r w:rsidRPr="002E7048">
        <w:rPr>
          <w:rFonts w:ascii="Times New Roman" w:eastAsia="Times New Roman" w:hAnsi="Times New Roman"/>
          <w:sz w:val="28"/>
          <w:szCs w:val="28"/>
          <w:lang w:eastAsia="ru-RU"/>
        </w:rPr>
        <w:t>*** Юридические лица – муниципальные учреждения, акционерные общества с государственным участием, общественные, научные и иные организации, иные организации».</w:t>
      </w:r>
    </w:p>
    <w:p w:rsidR="00A67F13" w:rsidRPr="002E7048" w:rsidRDefault="00A67F13" w:rsidP="002E7048">
      <w:pPr>
        <w:pStyle w:val="affff0"/>
        <w:suppressLineNumbers/>
        <w:suppressAutoHyphens/>
        <w:jc w:val="right"/>
        <w:rPr>
          <w:rFonts w:ascii="Times New Roman" w:hAnsi="Times New Roman" w:cs="Times New Roman"/>
          <w:sz w:val="28"/>
          <w:szCs w:val="28"/>
        </w:rPr>
      </w:pPr>
      <w:r w:rsidRPr="002E7048">
        <w:rPr>
          <w:rFonts w:ascii="Times New Roman" w:hAnsi="Times New Roman" w:cs="Times New Roman"/>
          <w:sz w:val="28"/>
          <w:szCs w:val="28"/>
        </w:rPr>
        <w:t>».</w:t>
      </w:r>
    </w:p>
    <w:p w:rsidR="00A67F13" w:rsidRPr="002E7048" w:rsidRDefault="00A67F13" w:rsidP="002E7048">
      <w:pPr>
        <w:spacing w:after="0" w:line="240" w:lineRule="auto"/>
        <w:rPr>
          <w:rFonts w:ascii="Times New Roman" w:eastAsia="Times New Roman" w:hAnsi="Times New Roman"/>
          <w:sz w:val="28"/>
          <w:szCs w:val="28"/>
          <w:lang w:eastAsia="ru-RU"/>
        </w:rPr>
      </w:pPr>
    </w:p>
    <w:p w:rsidR="00A67F13" w:rsidRPr="002E7048" w:rsidRDefault="00A67F13" w:rsidP="002E7048">
      <w:pPr>
        <w:shd w:val="clear" w:color="auto" w:fill="FFFFFF"/>
        <w:spacing w:after="0"/>
        <w:ind w:firstLine="425"/>
        <w:jc w:val="both"/>
        <w:rPr>
          <w:rFonts w:ascii="Times New Roman" w:hAnsi="Times New Roman"/>
          <w:spacing w:val="-12"/>
          <w:sz w:val="28"/>
          <w:szCs w:val="28"/>
        </w:rPr>
      </w:pPr>
    </w:p>
    <w:p w:rsidR="002E7048" w:rsidRDefault="002E7048" w:rsidP="00F222E9">
      <w:pPr>
        <w:tabs>
          <w:tab w:val="left" w:pos="540"/>
        </w:tabs>
        <w:spacing w:after="0"/>
        <w:jc w:val="right"/>
        <w:rPr>
          <w:rFonts w:ascii="Times New Roman" w:hAnsi="Times New Roman"/>
          <w:sz w:val="28"/>
          <w:szCs w:val="28"/>
        </w:rPr>
        <w:sectPr w:rsidR="002E7048" w:rsidSect="002E7048">
          <w:pgSz w:w="16840" w:h="11907" w:orient="landscape" w:code="9"/>
          <w:pgMar w:top="720" w:right="720" w:bottom="720" w:left="720" w:header="720" w:footer="720" w:gutter="0"/>
          <w:cols w:space="720"/>
          <w:noEndnote/>
          <w:docGrid w:linePitch="299"/>
        </w:sectPr>
      </w:pPr>
    </w:p>
    <w:tbl>
      <w:tblPr>
        <w:tblW w:w="9497" w:type="dxa"/>
        <w:jc w:val="center"/>
        <w:tblInd w:w="108" w:type="dxa"/>
        <w:tblLayout w:type="fixed"/>
        <w:tblLook w:val="04A0"/>
      </w:tblPr>
      <w:tblGrid>
        <w:gridCol w:w="3544"/>
        <w:gridCol w:w="2307"/>
        <w:gridCol w:w="3646"/>
      </w:tblGrid>
      <w:tr w:rsidR="00174AE6" w:rsidRPr="00174AE6" w:rsidTr="00EE3E30">
        <w:trPr>
          <w:cantSplit/>
          <w:trHeight w:val="1117"/>
          <w:jc w:val="center"/>
        </w:trPr>
        <w:tc>
          <w:tcPr>
            <w:tcW w:w="3544" w:type="dxa"/>
            <w:hideMark/>
          </w:tcPr>
          <w:tbl>
            <w:tblPr>
              <w:tblW w:w="5125" w:type="dxa"/>
              <w:tblInd w:w="100" w:type="dxa"/>
              <w:tblLayout w:type="fixed"/>
              <w:tblLook w:val="04A0"/>
            </w:tblPr>
            <w:tblGrid>
              <w:gridCol w:w="3071"/>
              <w:gridCol w:w="664"/>
              <w:gridCol w:w="1390"/>
            </w:tblGrid>
            <w:tr w:rsidR="00174AE6" w:rsidRPr="00174AE6" w:rsidTr="00EE3E30">
              <w:trPr>
                <w:cantSplit/>
                <w:trHeight w:val="762"/>
              </w:trPr>
              <w:tc>
                <w:tcPr>
                  <w:tcW w:w="3071" w:type="dxa"/>
                </w:tcPr>
                <w:p w:rsidR="00174AE6" w:rsidRPr="00174AE6" w:rsidRDefault="00174AE6" w:rsidP="00174AE6">
                  <w:pPr>
                    <w:spacing w:after="0" w:line="240" w:lineRule="auto"/>
                    <w:jc w:val="center"/>
                    <w:rPr>
                      <w:rFonts w:ascii="Times New Roman" w:hAnsi="Times New Roman"/>
                      <w:b/>
                      <w:bCs/>
                      <w:sz w:val="24"/>
                      <w:szCs w:val="24"/>
                    </w:rPr>
                  </w:pPr>
                  <w:r w:rsidRPr="00174AE6">
                    <w:rPr>
                      <w:rFonts w:ascii="Times New Roman" w:hAnsi="Times New Roman"/>
                      <w:b/>
                      <w:bCs/>
                      <w:sz w:val="24"/>
                      <w:szCs w:val="24"/>
                    </w:rPr>
                    <w:lastRenderedPageBreak/>
                    <w:t>«Изьва»</w:t>
                  </w:r>
                </w:p>
                <w:p w:rsidR="00174AE6" w:rsidRPr="00174AE6" w:rsidRDefault="00174AE6" w:rsidP="00174AE6">
                  <w:pPr>
                    <w:spacing w:after="0" w:line="240" w:lineRule="auto"/>
                    <w:jc w:val="center"/>
                    <w:rPr>
                      <w:rFonts w:ascii="Times New Roman" w:hAnsi="Times New Roman"/>
                      <w:b/>
                      <w:bCs/>
                      <w:sz w:val="24"/>
                      <w:szCs w:val="24"/>
                    </w:rPr>
                  </w:pPr>
                  <w:r w:rsidRPr="00174AE6">
                    <w:rPr>
                      <w:rFonts w:ascii="Times New Roman" w:hAnsi="Times New Roman"/>
                      <w:b/>
                      <w:bCs/>
                      <w:sz w:val="24"/>
                      <w:szCs w:val="24"/>
                    </w:rPr>
                    <w:t>муниципальнöй районса</w:t>
                  </w:r>
                </w:p>
                <w:p w:rsidR="00174AE6" w:rsidRPr="00174AE6" w:rsidRDefault="00174AE6" w:rsidP="00174AE6">
                  <w:pPr>
                    <w:spacing w:after="0" w:line="240" w:lineRule="auto"/>
                    <w:jc w:val="center"/>
                    <w:rPr>
                      <w:rFonts w:ascii="Times New Roman" w:hAnsi="Times New Roman"/>
                      <w:b/>
                      <w:bCs/>
                      <w:sz w:val="24"/>
                      <w:szCs w:val="24"/>
                    </w:rPr>
                  </w:pPr>
                  <w:r w:rsidRPr="00174AE6">
                    <w:rPr>
                      <w:rFonts w:ascii="Times New Roman" w:hAnsi="Times New Roman"/>
                      <w:b/>
                      <w:bCs/>
                      <w:sz w:val="24"/>
                      <w:szCs w:val="24"/>
                    </w:rPr>
                    <w:t>администрация</w:t>
                  </w:r>
                </w:p>
                <w:p w:rsidR="00174AE6" w:rsidRPr="00174AE6" w:rsidRDefault="00174AE6" w:rsidP="00174AE6">
                  <w:pPr>
                    <w:spacing w:after="0"/>
                    <w:jc w:val="center"/>
                    <w:rPr>
                      <w:rFonts w:ascii="Times New Roman" w:hAnsi="Times New Roman"/>
                      <w:sz w:val="24"/>
                      <w:szCs w:val="24"/>
                    </w:rPr>
                  </w:pPr>
                </w:p>
              </w:tc>
              <w:tc>
                <w:tcPr>
                  <w:tcW w:w="664" w:type="dxa"/>
                  <w:hideMark/>
                </w:tcPr>
                <w:p w:rsidR="00174AE6" w:rsidRPr="00174AE6" w:rsidRDefault="00174AE6" w:rsidP="00174AE6">
                  <w:pPr>
                    <w:spacing w:after="0" w:line="240" w:lineRule="auto"/>
                    <w:rPr>
                      <w:sz w:val="20"/>
                      <w:szCs w:val="20"/>
                      <w:lang w:eastAsia="ru-RU"/>
                    </w:rPr>
                  </w:pPr>
                </w:p>
              </w:tc>
              <w:tc>
                <w:tcPr>
                  <w:tcW w:w="1390" w:type="dxa"/>
                  <w:hideMark/>
                </w:tcPr>
                <w:p w:rsidR="00174AE6" w:rsidRPr="00174AE6" w:rsidRDefault="00174AE6" w:rsidP="00174AE6">
                  <w:pPr>
                    <w:spacing w:after="0" w:line="240" w:lineRule="auto"/>
                    <w:rPr>
                      <w:sz w:val="20"/>
                      <w:szCs w:val="20"/>
                      <w:lang w:eastAsia="ru-RU"/>
                    </w:rPr>
                  </w:pPr>
                </w:p>
              </w:tc>
            </w:tr>
          </w:tbl>
          <w:p w:rsidR="00174AE6" w:rsidRPr="00174AE6" w:rsidRDefault="00174AE6" w:rsidP="00174AE6">
            <w:pPr>
              <w:spacing w:after="0"/>
              <w:rPr>
                <w:rFonts w:ascii="Times New Roman" w:hAnsi="Times New Roman"/>
                <w:b/>
                <w:bCs/>
                <w:sz w:val="24"/>
                <w:szCs w:val="24"/>
              </w:rPr>
            </w:pPr>
          </w:p>
        </w:tc>
        <w:tc>
          <w:tcPr>
            <w:tcW w:w="2307" w:type="dxa"/>
            <w:hideMark/>
          </w:tcPr>
          <w:p w:rsidR="00174AE6" w:rsidRPr="00174AE6" w:rsidRDefault="00174AE6" w:rsidP="00174AE6">
            <w:pPr>
              <w:jc w:val="center"/>
              <w:rPr>
                <w:rFonts w:ascii="Times New Roman" w:hAnsi="Times New Roman"/>
                <w:b/>
                <w:bCs/>
                <w:sz w:val="24"/>
                <w:szCs w:val="24"/>
              </w:rPr>
            </w:pPr>
            <w:r w:rsidRPr="00174AE6">
              <w:rPr>
                <w:rFonts w:ascii="Times New Roman" w:hAnsi="Times New Roman"/>
                <w:b/>
                <w:noProof/>
                <w:sz w:val="24"/>
                <w:szCs w:val="24"/>
                <w:lang w:eastAsia="ru-RU"/>
              </w:rPr>
              <w:drawing>
                <wp:inline distT="0" distB="0" distL="0" distR="0">
                  <wp:extent cx="583565" cy="689610"/>
                  <wp:effectExtent l="19050" t="0" r="6985" b="0"/>
                  <wp:docPr id="1" name="Рисунок 1" descr="Описание: Описание: Описание: 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1"/>
                          <pic:cNvPicPr>
                            <a:picLocks noChangeAspect="1" noChangeArrowheads="1"/>
                          </pic:cNvPicPr>
                        </pic:nvPicPr>
                        <pic:blipFill>
                          <a:blip r:embed="rId65" cstate="print"/>
                          <a:srcRect/>
                          <a:stretch>
                            <a:fillRect/>
                          </a:stretch>
                        </pic:blipFill>
                        <pic:spPr bwMode="auto">
                          <a:xfrm>
                            <a:off x="0" y="0"/>
                            <a:ext cx="583565" cy="689610"/>
                          </a:xfrm>
                          <a:prstGeom prst="rect">
                            <a:avLst/>
                          </a:prstGeom>
                          <a:noFill/>
                          <a:ln w="9525">
                            <a:noFill/>
                            <a:miter lim="800000"/>
                            <a:headEnd/>
                            <a:tailEnd/>
                          </a:ln>
                        </pic:spPr>
                      </pic:pic>
                    </a:graphicData>
                  </a:graphic>
                </wp:inline>
              </w:drawing>
            </w:r>
          </w:p>
        </w:tc>
        <w:tc>
          <w:tcPr>
            <w:tcW w:w="3646" w:type="dxa"/>
            <w:hideMark/>
          </w:tcPr>
          <w:p w:rsidR="00174AE6" w:rsidRPr="00174AE6" w:rsidRDefault="00174AE6" w:rsidP="00174AE6">
            <w:pPr>
              <w:spacing w:after="0" w:line="240" w:lineRule="auto"/>
              <w:jc w:val="center"/>
              <w:rPr>
                <w:rFonts w:ascii="Times New Roman" w:hAnsi="Times New Roman"/>
                <w:b/>
                <w:bCs/>
                <w:sz w:val="24"/>
                <w:szCs w:val="24"/>
              </w:rPr>
            </w:pPr>
            <w:r w:rsidRPr="00174AE6">
              <w:rPr>
                <w:rFonts w:ascii="Times New Roman" w:hAnsi="Times New Roman"/>
                <w:b/>
                <w:bCs/>
                <w:sz w:val="24"/>
                <w:szCs w:val="24"/>
              </w:rPr>
              <w:t>Администрация</w:t>
            </w:r>
          </w:p>
          <w:p w:rsidR="00174AE6" w:rsidRPr="00174AE6" w:rsidRDefault="00174AE6" w:rsidP="00174AE6">
            <w:pPr>
              <w:spacing w:after="0" w:line="240" w:lineRule="auto"/>
              <w:jc w:val="center"/>
              <w:rPr>
                <w:rFonts w:ascii="Times New Roman" w:hAnsi="Times New Roman"/>
                <w:b/>
                <w:bCs/>
                <w:sz w:val="24"/>
                <w:szCs w:val="24"/>
              </w:rPr>
            </w:pPr>
            <w:r w:rsidRPr="00174AE6">
              <w:rPr>
                <w:rFonts w:ascii="Times New Roman" w:hAnsi="Times New Roman"/>
                <w:b/>
                <w:bCs/>
                <w:sz w:val="24"/>
                <w:szCs w:val="24"/>
              </w:rPr>
              <w:t>муниципального района</w:t>
            </w:r>
          </w:p>
          <w:p w:rsidR="00174AE6" w:rsidRPr="00174AE6" w:rsidRDefault="00174AE6" w:rsidP="00174AE6">
            <w:pPr>
              <w:spacing w:after="0" w:line="240" w:lineRule="auto"/>
              <w:jc w:val="center"/>
              <w:rPr>
                <w:rFonts w:ascii="Times New Roman" w:hAnsi="Times New Roman"/>
                <w:b/>
                <w:bCs/>
                <w:sz w:val="24"/>
                <w:szCs w:val="24"/>
              </w:rPr>
            </w:pPr>
            <w:r w:rsidRPr="00174AE6">
              <w:rPr>
                <w:rFonts w:ascii="Times New Roman" w:hAnsi="Times New Roman"/>
                <w:b/>
                <w:bCs/>
                <w:sz w:val="24"/>
                <w:szCs w:val="24"/>
              </w:rPr>
              <w:t>«Ижемский»</w:t>
            </w:r>
          </w:p>
        </w:tc>
      </w:tr>
    </w:tbl>
    <w:p w:rsidR="00174AE6" w:rsidRPr="00174AE6" w:rsidRDefault="00174AE6" w:rsidP="00EE3E30">
      <w:pPr>
        <w:keepNext/>
        <w:spacing w:after="0" w:line="360" w:lineRule="auto"/>
        <w:jc w:val="center"/>
        <w:outlineLvl w:val="0"/>
        <w:rPr>
          <w:rFonts w:ascii="Times New Roman" w:hAnsi="Times New Roman"/>
          <w:b/>
          <w:bCs/>
          <w:sz w:val="28"/>
          <w:szCs w:val="28"/>
        </w:rPr>
      </w:pPr>
      <w:r w:rsidRPr="00174AE6">
        <w:rPr>
          <w:rFonts w:ascii="Times New Roman" w:hAnsi="Times New Roman"/>
          <w:b/>
          <w:bCs/>
          <w:sz w:val="28"/>
          <w:szCs w:val="28"/>
        </w:rPr>
        <w:t>Ш У Ö М</w:t>
      </w:r>
    </w:p>
    <w:p w:rsidR="00174AE6" w:rsidRPr="00174AE6" w:rsidRDefault="00174AE6" w:rsidP="00174AE6">
      <w:pPr>
        <w:spacing w:after="0" w:line="360" w:lineRule="auto"/>
        <w:jc w:val="center"/>
        <w:rPr>
          <w:rFonts w:ascii="Times New Roman" w:hAnsi="Times New Roman"/>
          <w:b/>
          <w:bCs/>
          <w:sz w:val="28"/>
          <w:szCs w:val="28"/>
        </w:rPr>
      </w:pPr>
      <w:r w:rsidRPr="00174AE6">
        <w:rPr>
          <w:rFonts w:ascii="Times New Roman" w:hAnsi="Times New Roman"/>
          <w:b/>
          <w:bCs/>
          <w:sz w:val="28"/>
          <w:szCs w:val="28"/>
        </w:rPr>
        <w:t>П О С Т А Н О В Л Е Н И Е</w:t>
      </w:r>
    </w:p>
    <w:p w:rsidR="00174AE6" w:rsidRPr="00174AE6" w:rsidRDefault="00174AE6" w:rsidP="00174AE6">
      <w:pPr>
        <w:spacing w:after="0" w:line="240" w:lineRule="auto"/>
        <w:rPr>
          <w:rFonts w:ascii="Times New Roman" w:hAnsi="Times New Roman"/>
          <w:sz w:val="24"/>
        </w:rPr>
      </w:pPr>
    </w:p>
    <w:p w:rsidR="00174AE6" w:rsidRPr="00174AE6" w:rsidRDefault="00174AE6" w:rsidP="00174AE6">
      <w:pPr>
        <w:spacing w:after="0"/>
        <w:ind w:hanging="142"/>
        <w:rPr>
          <w:rFonts w:ascii="Times New Roman" w:hAnsi="Times New Roman"/>
          <w:sz w:val="28"/>
          <w:szCs w:val="28"/>
        </w:rPr>
      </w:pPr>
      <w:r w:rsidRPr="00174AE6">
        <w:rPr>
          <w:rFonts w:ascii="Times New Roman" w:hAnsi="Times New Roman"/>
          <w:sz w:val="28"/>
          <w:szCs w:val="28"/>
        </w:rPr>
        <w:t xml:space="preserve">  от 23 октября 2017 года </w:t>
      </w:r>
      <w:r w:rsidRPr="00174AE6">
        <w:rPr>
          <w:rFonts w:ascii="Times New Roman" w:hAnsi="Times New Roman"/>
          <w:sz w:val="28"/>
          <w:szCs w:val="28"/>
        </w:rPr>
        <w:tab/>
        <w:t xml:space="preserve">                                                                        № 883</w:t>
      </w:r>
    </w:p>
    <w:p w:rsidR="00174AE6" w:rsidRPr="00174AE6" w:rsidRDefault="00174AE6" w:rsidP="00174AE6">
      <w:pPr>
        <w:spacing w:after="0"/>
        <w:ind w:hanging="142"/>
        <w:rPr>
          <w:rFonts w:ascii="Times New Roman" w:hAnsi="Times New Roman"/>
          <w:sz w:val="28"/>
          <w:szCs w:val="28"/>
        </w:rPr>
      </w:pPr>
      <w:r w:rsidRPr="00174AE6">
        <w:rPr>
          <w:rFonts w:ascii="Times New Roman" w:hAnsi="Times New Roman"/>
          <w:sz w:val="20"/>
          <w:szCs w:val="20"/>
        </w:rPr>
        <w:t>Республика Коми, Ижемский район, с. Ижма</w:t>
      </w:r>
      <w:r w:rsidRPr="00174AE6">
        <w:rPr>
          <w:rFonts w:ascii="Times New Roman" w:hAnsi="Times New Roman"/>
          <w:sz w:val="20"/>
          <w:szCs w:val="20"/>
        </w:rPr>
        <w:tab/>
      </w:r>
    </w:p>
    <w:p w:rsidR="00174AE6" w:rsidRPr="00174AE6" w:rsidRDefault="00174AE6" w:rsidP="00174AE6">
      <w:pPr>
        <w:autoSpaceDN w:val="0"/>
        <w:rPr>
          <w:rFonts w:ascii="Times New Roman" w:hAnsi="Times New Roman"/>
          <w:sz w:val="4"/>
          <w:szCs w:val="4"/>
        </w:rPr>
      </w:pPr>
      <w:r w:rsidRPr="00174AE6">
        <w:rPr>
          <w:rFonts w:ascii="Times New Roman" w:hAnsi="Times New Roman"/>
          <w:sz w:val="28"/>
          <w:szCs w:val="28"/>
        </w:rPr>
        <w:tab/>
      </w:r>
      <w:r w:rsidRPr="00174AE6">
        <w:rPr>
          <w:rFonts w:ascii="Times New Roman" w:hAnsi="Times New Roman"/>
          <w:sz w:val="28"/>
          <w:szCs w:val="28"/>
        </w:rPr>
        <w:tab/>
      </w:r>
      <w:r w:rsidRPr="00174AE6">
        <w:rPr>
          <w:rFonts w:ascii="Times New Roman" w:hAnsi="Times New Roman"/>
          <w:sz w:val="28"/>
          <w:szCs w:val="28"/>
        </w:rPr>
        <w:tab/>
      </w:r>
    </w:p>
    <w:p w:rsidR="00174AE6" w:rsidRPr="00174AE6" w:rsidRDefault="00174AE6" w:rsidP="00174AE6">
      <w:pPr>
        <w:widowControl w:val="0"/>
        <w:autoSpaceDE w:val="0"/>
        <w:autoSpaceDN w:val="0"/>
        <w:adjustRightInd w:val="0"/>
        <w:spacing w:after="0" w:line="240" w:lineRule="auto"/>
        <w:jc w:val="center"/>
        <w:rPr>
          <w:rFonts w:ascii="Times New Roman" w:hAnsi="Times New Roman"/>
          <w:sz w:val="28"/>
          <w:szCs w:val="28"/>
        </w:rPr>
      </w:pPr>
      <w:r w:rsidRPr="00174AE6">
        <w:rPr>
          <w:rFonts w:ascii="Times New Roman" w:hAnsi="Times New Roman"/>
          <w:sz w:val="28"/>
          <w:szCs w:val="28"/>
        </w:rPr>
        <w:t>О внесении изменений в постановление администрации муниципального района «Ижемский» от 16 февраля 2015 года № 138  «Об утверждении Устава муниципального бюджетного  общеобразовательного учреждения «Томская СОШ» в новой редакции»</w:t>
      </w:r>
    </w:p>
    <w:p w:rsidR="00174AE6" w:rsidRPr="00174AE6" w:rsidRDefault="00174AE6" w:rsidP="00174AE6">
      <w:pPr>
        <w:widowControl w:val="0"/>
        <w:autoSpaceDE w:val="0"/>
        <w:autoSpaceDN w:val="0"/>
        <w:adjustRightInd w:val="0"/>
        <w:jc w:val="center"/>
        <w:outlineLvl w:val="0"/>
        <w:rPr>
          <w:rFonts w:ascii="Times New Roman" w:hAnsi="Times New Roman"/>
          <w:sz w:val="8"/>
          <w:szCs w:val="8"/>
        </w:rPr>
      </w:pPr>
    </w:p>
    <w:p w:rsidR="00174AE6" w:rsidRPr="00174AE6" w:rsidRDefault="00174AE6" w:rsidP="00174AE6">
      <w:pPr>
        <w:spacing w:after="0" w:line="240" w:lineRule="auto"/>
        <w:jc w:val="both"/>
        <w:rPr>
          <w:rFonts w:ascii="Times New Roman" w:hAnsi="Times New Roman"/>
          <w:sz w:val="28"/>
          <w:szCs w:val="28"/>
        </w:rPr>
      </w:pPr>
      <w:r w:rsidRPr="00174AE6">
        <w:rPr>
          <w:rFonts w:ascii="Times New Roman" w:hAnsi="Times New Roman"/>
          <w:sz w:val="28"/>
          <w:szCs w:val="28"/>
        </w:rPr>
        <w:t xml:space="preserve">        В соответствии с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12.01.1996 № 7-ФЗ «О некоммерческих организациях», Уставом муниципального образования муниципального района «Ижемский»</w:t>
      </w:r>
    </w:p>
    <w:p w:rsidR="00174AE6" w:rsidRPr="00174AE6" w:rsidRDefault="00174AE6" w:rsidP="00174AE6">
      <w:pPr>
        <w:spacing w:after="0" w:line="240" w:lineRule="auto"/>
        <w:rPr>
          <w:rFonts w:ascii="Times New Roman" w:hAnsi="Times New Roman"/>
          <w:sz w:val="24"/>
        </w:rPr>
      </w:pPr>
    </w:p>
    <w:p w:rsidR="00174AE6" w:rsidRPr="00174AE6" w:rsidRDefault="00174AE6" w:rsidP="00174AE6">
      <w:pPr>
        <w:spacing w:after="0" w:line="312" w:lineRule="auto"/>
        <w:jc w:val="center"/>
        <w:rPr>
          <w:rFonts w:ascii="Times New Roman" w:hAnsi="Times New Roman"/>
          <w:sz w:val="28"/>
          <w:szCs w:val="28"/>
        </w:rPr>
      </w:pPr>
      <w:r w:rsidRPr="00174AE6">
        <w:rPr>
          <w:rFonts w:ascii="Times New Roman" w:hAnsi="Times New Roman"/>
          <w:sz w:val="28"/>
          <w:szCs w:val="28"/>
        </w:rPr>
        <w:t>администрация муниципального района «Ижемский»</w:t>
      </w:r>
    </w:p>
    <w:p w:rsidR="00174AE6" w:rsidRPr="00174AE6" w:rsidRDefault="00174AE6" w:rsidP="00174AE6">
      <w:pPr>
        <w:spacing w:after="0" w:line="240" w:lineRule="auto"/>
        <w:rPr>
          <w:rFonts w:ascii="Times New Roman" w:hAnsi="Times New Roman"/>
          <w:sz w:val="24"/>
        </w:rPr>
      </w:pPr>
    </w:p>
    <w:p w:rsidR="00174AE6" w:rsidRPr="00174AE6" w:rsidRDefault="00174AE6" w:rsidP="00174AE6">
      <w:pPr>
        <w:spacing w:after="0" w:line="312" w:lineRule="auto"/>
        <w:jc w:val="center"/>
        <w:rPr>
          <w:rFonts w:ascii="Times New Roman" w:hAnsi="Times New Roman"/>
          <w:sz w:val="28"/>
          <w:szCs w:val="28"/>
        </w:rPr>
      </w:pPr>
      <w:r w:rsidRPr="00174AE6">
        <w:rPr>
          <w:rFonts w:ascii="Times New Roman" w:hAnsi="Times New Roman"/>
          <w:sz w:val="28"/>
          <w:szCs w:val="28"/>
        </w:rPr>
        <w:t>П О С Т А Н О В Л Я Е Т :</w:t>
      </w:r>
    </w:p>
    <w:p w:rsidR="00174AE6" w:rsidRPr="00174AE6" w:rsidRDefault="00174AE6" w:rsidP="00174AE6">
      <w:pPr>
        <w:spacing w:after="0" w:line="240" w:lineRule="auto"/>
        <w:rPr>
          <w:rFonts w:ascii="Times New Roman" w:hAnsi="Times New Roman"/>
          <w:sz w:val="24"/>
        </w:rPr>
      </w:pPr>
    </w:p>
    <w:p w:rsidR="00174AE6" w:rsidRPr="00174AE6" w:rsidRDefault="00174AE6" w:rsidP="00A41F3F">
      <w:pPr>
        <w:numPr>
          <w:ilvl w:val="0"/>
          <w:numId w:val="4"/>
        </w:numPr>
        <w:spacing w:after="0"/>
        <w:ind w:left="0" w:firstLine="709"/>
        <w:jc w:val="both"/>
        <w:rPr>
          <w:rFonts w:ascii="Times New Roman" w:hAnsi="Times New Roman"/>
          <w:sz w:val="28"/>
          <w:szCs w:val="28"/>
        </w:rPr>
      </w:pPr>
      <w:r w:rsidRPr="00174AE6">
        <w:rPr>
          <w:rFonts w:ascii="Times New Roman" w:hAnsi="Times New Roman"/>
          <w:sz w:val="28"/>
          <w:szCs w:val="28"/>
        </w:rPr>
        <w:t>Внести изменения в постановление администрации муниципального района «Ижемский» от 16 февраля 2015 года № 138 «Об утверждении Устава муниципального бюджетного общеобразовательного учреждения «Томская СОШ» в новой редакции» (далее - Постановление) следующие изменения: согласно приложению к настоящему постановлению.</w:t>
      </w:r>
    </w:p>
    <w:p w:rsidR="00174AE6" w:rsidRPr="00174AE6" w:rsidRDefault="00174AE6" w:rsidP="00174AE6">
      <w:pPr>
        <w:widowControl w:val="0"/>
        <w:autoSpaceDE w:val="0"/>
        <w:autoSpaceDN w:val="0"/>
        <w:adjustRightInd w:val="0"/>
        <w:spacing w:after="0"/>
        <w:ind w:firstLine="709"/>
        <w:contextualSpacing/>
        <w:jc w:val="both"/>
        <w:rPr>
          <w:rFonts w:ascii="Times New Roman" w:hAnsi="Times New Roman"/>
          <w:sz w:val="28"/>
          <w:szCs w:val="28"/>
        </w:rPr>
      </w:pPr>
      <w:r w:rsidRPr="00174AE6">
        <w:rPr>
          <w:rFonts w:ascii="Times New Roman" w:hAnsi="Times New Roman"/>
          <w:sz w:val="28"/>
          <w:szCs w:val="28"/>
        </w:rPr>
        <w:t>2. Директору МБОУ «Томская СОШ» п. Том Филипповой Т.Г. направить все необходимые документы для государственной регистрации изменений в налоговых органах.</w:t>
      </w:r>
    </w:p>
    <w:p w:rsidR="00174AE6" w:rsidRPr="00174AE6" w:rsidRDefault="00174AE6" w:rsidP="00174AE6">
      <w:pPr>
        <w:widowControl w:val="0"/>
        <w:autoSpaceDE w:val="0"/>
        <w:autoSpaceDN w:val="0"/>
        <w:adjustRightInd w:val="0"/>
        <w:spacing w:after="0"/>
        <w:ind w:firstLine="709"/>
        <w:contextualSpacing/>
        <w:jc w:val="both"/>
        <w:rPr>
          <w:rFonts w:ascii="Times New Roman" w:hAnsi="Times New Roman"/>
          <w:sz w:val="28"/>
          <w:szCs w:val="28"/>
        </w:rPr>
      </w:pPr>
      <w:r w:rsidRPr="00174AE6">
        <w:rPr>
          <w:rFonts w:ascii="Times New Roman" w:hAnsi="Times New Roman"/>
          <w:sz w:val="28"/>
          <w:szCs w:val="28"/>
        </w:rPr>
        <w:t>3. Настоящее постановление вступает в силу со дня его официального опубликования (обнародования).</w:t>
      </w:r>
    </w:p>
    <w:p w:rsidR="00174AE6" w:rsidRPr="00174AE6" w:rsidRDefault="00174AE6" w:rsidP="00174AE6">
      <w:pPr>
        <w:widowControl w:val="0"/>
        <w:autoSpaceDE w:val="0"/>
        <w:autoSpaceDN w:val="0"/>
        <w:adjustRightInd w:val="0"/>
        <w:spacing w:after="0"/>
        <w:ind w:firstLine="709"/>
        <w:contextualSpacing/>
        <w:jc w:val="both"/>
        <w:rPr>
          <w:rFonts w:ascii="Times New Roman" w:hAnsi="Times New Roman"/>
          <w:sz w:val="28"/>
          <w:szCs w:val="28"/>
        </w:rPr>
      </w:pPr>
    </w:p>
    <w:p w:rsidR="00174AE6" w:rsidRPr="00174AE6" w:rsidRDefault="00174AE6" w:rsidP="00174AE6">
      <w:pPr>
        <w:widowControl w:val="0"/>
        <w:autoSpaceDE w:val="0"/>
        <w:autoSpaceDN w:val="0"/>
        <w:adjustRightInd w:val="0"/>
        <w:spacing w:after="0"/>
        <w:ind w:firstLine="709"/>
        <w:contextualSpacing/>
        <w:jc w:val="both"/>
        <w:rPr>
          <w:rFonts w:ascii="Times New Roman" w:hAnsi="Times New Roman"/>
          <w:sz w:val="28"/>
          <w:szCs w:val="28"/>
        </w:rPr>
      </w:pPr>
    </w:p>
    <w:p w:rsidR="00174AE6" w:rsidRPr="00174AE6" w:rsidRDefault="00174AE6" w:rsidP="00174AE6">
      <w:pPr>
        <w:widowControl w:val="0"/>
        <w:autoSpaceDE w:val="0"/>
        <w:autoSpaceDN w:val="0"/>
        <w:adjustRightInd w:val="0"/>
        <w:spacing w:after="0"/>
        <w:ind w:firstLine="709"/>
        <w:contextualSpacing/>
        <w:jc w:val="both"/>
        <w:rPr>
          <w:rFonts w:ascii="Times New Roman" w:hAnsi="Times New Roman"/>
          <w:sz w:val="28"/>
          <w:szCs w:val="28"/>
        </w:rPr>
      </w:pPr>
    </w:p>
    <w:p w:rsidR="00174AE6" w:rsidRPr="00174AE6" w:rsidRDefault="00174AE6" w:rsidP="00174AE6">
      <w:pPr>
        <w:widowControl w:val="0"/>
        <w:autoSpaceDE w:val="0"/>
        <w:autoSpaceDN w:val="0"/>
        <w:adjustRightInd w:val="0"/>
        <w:spacing w:after="0" w:line="240" w:lineRule="auto"/>
        <w:ind w:left="-142" w:firstLine="142"/>
        <w:contextualSpacing/>
        <w:jc w:val="both"/>
        <w:rPr>
          <w:rFonts w:ascii="Times New Roman" w:hAnsi="Times New Roman"/>
          <w:sz w:val="28"/>
          <w:szCs w:val="28"/>
        </w:rPr>
      </w:pPr>
      <w:r w:rsidRPr="00174AE6">
        <w:rPr>
          <w:rFonts w:ascii="Times New Roman" w:hAnsi="Times New Roman"/>
          <w:sz w:val="28"/>
          <w:szCs w:val="28"/>
        </w:rPr>
        <w:t>Руководитель администрации</w:t>
      </w:r>
    </w:p>
    <w:p w:rsidR="00174AE6" w:rsidRPr="00174AE6" w:rsidRDefault="00174AE6" w:rsidP="00174AE6">
      <w:pPr>
        <w:widowControl w:val="0"/>
        <w:autoSpaceDE w:val="0"/>
        <w:autoSpaceDN w:val="0"/>
        <w:adjustRightInd w:val="0"/>
        <w:spacing w:after="0" w:line="240" w:lineRule="auto"/>
        <w:ind w:left="-142" w:firstLine="142"/>
        <w:contextualSpacing/>
        <w:jc w:val="both"/>
        <w:rPr>
          <w:rFonts w:ascii="Times New Roman" w:hAnsi="Times New Roman"/>
          <w:sz w:val="28"/>
          <w:szCs w:val="28"/>
        </w:rPr>
      </w:pPr>
      <w:r w:rsidRPr="00174AE6">
        <w:rPr>
          <w:rFonts w:ascii="Times New Roman" w:hAnsi="Times New Roman"/>
          <w:sz w:val="28"/>
          <w:szCs w:val="28"/>
        </w:rPr>
        <w:t>муниципального района «Ижемский»                                        Л.И. Терентьева</w:t>
      </w:r>
    </w:p>
    <w:p w:rsidR="00174AE6" w:rsidRPr="00174AE6" w:rsidRDefault="00174AE6" w:rsidP="00174AE6">
      <w:pPr>
        <w:spacing w:after="0" w:line="240" w:lineRule="auto"/>
        <w:rPr>
          <w:rFonts w:ascii="Times New Roman" w:hAnsi="Times New Roman"/>
          <w:sz w:val="28"/>
          <w:szCs w:val="28"/>
        </w:rPr>
      </w:pPr>
    </w:p>
    <w:p w:rsidR="00174AE6" w:rsidRPr="00174AE6" w:rsidRDefault="00174AE6" w:rsidP="00174AE6">
      <w:pPr>
        <w:widowControl w:val="0"/>
        <w:autoSpaceDE w:val="0"/>
        <w:autoSpaceDN w:val="0"/>
        <w:adjustRightInd w:val="0"/>
        <w:spacing w:after="0"/>
        <w:ind w:left="-142" w:firstLine="851"/>
        <w:contextualSpacing/>
        <w:jc w:val="right"/>
        <w:rPr>
          <w:rFonts w:ascii="Times New Roman" w:hAnsi="Times New Roman"/>
          <w:sz w:val="28"/>
          <w:szCs w:val="28"/>
        </w:rPr>
      </w:pPr>
      <w:r w:rsidRPr="00174AE6">
        <w:rPr>
          <w:rFonts w:ascii="Times New Roman" w:hAnsi="Times New Roman"/>
          <w:sz w:val="28"/>
          <w:szCs w:val="28"/>
        </w:rPr>
        <w:lastRenderedPageBreak/>
        <w:t>Приложение</w:t>
      </w:r>
    </w:p>
    <w:p w:rsidR="00174AE6" w:rsidRPr="00174AE6" w:rsidRDefault="00174AE6" w:rsidP="00174AE6">
      <w:pPr>
        <w:widowControl w:val="0"/>
        <w:autoSpaceDE w:val="0"/>
        <w:autoSpaceDN w:val="0"/>
        <w:adjustRightInd w:val="0"/>
        <w:spacing w:after="0"/>
        <w:ind w:left="-142" w:firstLine="851"/>
        <w:contextualSpacing/>
        <w:jc w:val="right"/>
        <w:rPr>
          <w:rFonts w:ascii="Times New Roman" w:hAnsi="Times New Roman"/>
          <w:sz w:val="28"/>
          <w:szCs w:val="28"/>
        </w:rPr>
      </w:pPr>
      <w:r w:rsidRPr="00174AE6">
        <w:rPr>
          <w:rFonts w:ascii="Times New Roman" w:hAnsi="Times New Roman"/>
          <w:sz w:val="28"/>
          <w:szCs w:val="28"/>
        </w:rPr>
        <w:t xml:space="preserve"> к постановлению администрации</w:t>
      </w:r>
    </w:p>
    <w:p w:rsidR="00174AE6" w:rsidRPr="00174AE6" w:rsidRDefault="00174AE6" w:rsidP="00174AE6">
      <w:pPr>
        <w:widowControl w:val="0"/>
        <w:autoSpaceDE w:val="0"/>
        <w:autoSpaceDN w:val="0"/>
        <w:adjustRightInd w:val="0"/>
        <w:spacing w:after="0"/>
        <w:ind w:left="-142" w:firstLine="851"/>
        <w:contextualSpacing/>
        <w:jc w:val="right"/>
        <w:rPr>
          <w:rFonts w:ascii="Times New Roman" w:hAnsi="Times New Roman"/>
          <w:sz w:val="28"/>
          <w:szCs w:val="28"/>
        </w:rPr>
      </w:pPr>
      <w:r w:rsidRPr="00174AE6">
        <w:rPr>
          <w:rFonts w:ascii="Times New Roman" w:hAnsi="Times New Roman"/>
          <w:sz w:val="28"/>
          <w:szCs w:val="28"/>
        </w:rPr>
        <w:t>муниципального района «Ижемский»</w:t>
      </w:r>
    </w:p>
    <w:p w:rsidR="00174AE6" w:rsidRPr="00174AE6" w:rsidRDefault="00174AE6" w:rsidP="00174AE6">
      <w:pPr>
        <w:widowControl w:val="0"/>
        <w:autoSpaceDE w:val="0"/>
        <w:autoSpaceDN w:val="0"/>
        <w:adjustRightInd w:val="0"/>
        <w:spacing w:after="0"/>
        <w:ind w:left="-142" w:firstLine="851"/>
        <w:contextualSpacing/>
        <w:jc w:val="right"/>
        <w:rPr>
          <w:rFonts w:ascii="Times New Roman" w:hAnsi="Times New Roman"/>
          <w:sz w:val="28"/>
          <w:szCs w:val="28"/>
        </w:rPr>
      </w:pPr>
      <w:r w:rsidRPr="00174AE6">
        <w:rPr>
          <w:rFonts w:ascii="Times New Roman" w:hAnsi="Times New Roman"/>
          <w:sz w:val="28"/>
          <w:szCs w:val="28"/>
        </w:rPr>
        <w:t>от 23 октября 2017 года  № 883</w:t>
      </w:r>
    </w:p>
    <w:p w:rsidR="00174AE6" w:rsidRPr="00174AE6" w:rsidRDefault="00174AE6" w:rsidP="00174AE6">
      <w:pPr>
        <w:widowControl w:val="0"/>
        <w:autoSpaceDE w:val="0"/>
        <w:autoSpaceDN w:val="0"/>
        <w:adjustRightInd w:val="0"/>
        <w:spacing w:after="0"/>
        <w:ind w:left="-142" w:firstLine="851"/>
        <w:contextualSpacing/>
        <w:jc w:val="right"/>
        <w:rPr>
          <w:rFonts w:ascii="Times New Roman" w:hAnsi="Times New Roman"/>
          <w:sz w:val="28"/>
          <w:szCs w:val="28"/>
        </w:rPr>
      </w:pPr>
    </w:p>
    <w:p w:rsidR="00174AE6" w:rsidRPr="00174AE6" w:rsidRDefault="00174AE6" w:rsidP="00174AE6">
      <w:pPr>
        <w:widowControl w:val="0"/>
        <w:autoSpaceDE w:val="0"/>
        <w:autoSpaceDN w:val="0"/>
        <w:adjustRightInd w:val="0"/>
        <w:spacing w:after="0"/>
        <w:ind w:left="-142" w:firstLine="851"/>
        <w:contextualSpacing/>
        <w:jc w:val="right"/>
        <w:rPr>
          <w:rFonts w:ascii="Times New Roman" w:hAnsi="Times New Roman"/>
          <w:sz w:val="28"/>
          <w:szCs w:val="28"/>
        </w:rPr>
      </w:pPr>
    </w:p>
    <w:p w:rsidR="00174AE6" w:rsidRPr="00174AE6" w:rsidRDefault="00174AE6" w:rsidP="00174AE6">
      <w:pPr>
        <w:spacing w:after="0" w:line="240" w:lineRule="auto"/>
        <w:jc w:val="center"/>
        <w:rPr>
          <w:rFonts w:ascii="Times New Roman" w:hAnsi="Times New Roman"/>
          <w:sz w:val="28"/>
          <w:szCs w:val="28"/>
        </w:rPr>
      </w:pPr>
      <w:r w:rsidRPr="00174AE6">
        <w:rPr>
          <w:rFonts w:ascii="Times New Roman" w:hAnsi="Times New Roman"/>
          <w:sz w:val="28"/>
          <w:szCs w:val="28"/>
        </w:rPr>
        <w:t>Изменения, вносимые в постановление администрации муниципального района «Ижемский» от 16.02.2015  № 138 «Об утверждении Устава муниципального бюджетного  общеобразовательного учреждения «Томская СОШ» п. Том в новой редакции»</w:t>
      </w:r>
    </w:p>
    <w:p w:rsidR="00174AE6" w:rsidRPr="00174AE6" w:rsidRDefault="00174AE6" w:rsidP="00174AE6">
      <w:pPr>
        <w:widowControl w:val="0"/>
        <w:autoSpaceDE w:val="0"/>
        <w:autoSpaceDN w:val="0"/>
        <w:adjustRightInd w:val="0"/>
        <w:spacing w:after="0"/>
        <w:ind w:left="-142" w:firstLine="851"/>
        <w:contextualSpacing/>
        <w:jc w:val="center"/>
        <w:rPr>
          <w:rFonts w:ascii="Times New Roman" w:hAnsi="Times New Roman"/>
          <w:sz w:val="28"/>
          <w:szCs w:val="28"/>
        </w:rPr>
      </w:pPr>
    </w:p>
    <w:p w:rsidR="00174AE6" w:rsidRPr="00174AE6" w:rsidRDefault="00174AE6" w:rsidP="00174AE6">
      <w:pPr>
        <w:spacing w:after="0"/>
        <w:jc w:val="both"/>
        <w:rPr>
          <w:rFonts w:ascii="Times New Roman" w:hAnsi="Times New Roman"/>
          <w:sz w:val="28"/>
          <w:szCs w:val="28"/>
        </w:rPr>
      </w:pPr>
    </w:p>
    <w:p w:rsidR="00174AE6" w:rsidRPr="00174AE6" w:rsidRDefault="00174AE6" w:rsidP="00174AE6">
      <w:pPr>
        <w:spacing w:after="0"/>
        <w:ind w:firstLine="709"/>
        <w:jc w:val="both"/>
        <w:rPr>
          <w:rFonts w:ascii="Times New Roman" w:hAnsi="Times New Roman"/>
          <w:sz w:val="28"/>
          <w:szCs w:val="28"/>
        </w:rPr>
      </w:pPr>
      <w:r w:rsidRPr="00174AE6">
        <w:rPr>
          <w:rFonts w:ascii="Times New Roman" w:hAnsi="Times New Roman"/>
          <w:sz w:val="28"/>
          <w:szCs w:val="28"/>
        </w:rPr>
        <w:t xml:space="preserve">1. Абзац  второй пункта 14 раздела 4 «Участники образовательных отношений» постановления изложить в новой редакции:  </w:t>
      </w:r>
    </w:p>
    <w:p w:rsidR="00174AE6" w:rsidRPr="00174AE6" w:rsidRDefault="00174AE6" w:rsidP="00174AE6">
      <w:pPr>
        <w:spacing w:after="0"/>
        <w:ind w:firstLine="709"/>
        <w:jc w:val="both"/>
        <w:rPr>
          <w:rFonts w:ascii="Times New Roman" w:hAnsi="Times New Roman"/>
          <w:sz w:val="28"/>
        </w:rPr>
      </w:pPr>
      <w:r w:rsidRPr="00174AE6">
        <w:rPr>
          <w:rFonts w:ascii="Times New Roman" w:hAnsi="Times New Roman"/>
          <w:sz w:val="28"/>
          <w:szCs w:val="28"/>
        </w:rPr>
        <w:t xml:space="preserve">«К трудовой деятельности в Учреждение допускаются или не допускаются при наличии соответствующего решения </w:t>
      </w:r>
      <w:r w:rsidRPr="00174AE6">
        <w:rPr>
          <w:rFonts w:ascii="Times New Roman" w:hAnsi="Times New Roman"/>
          <w:sz w:val="28"/>
        </w:rPr>
        <w:t>комиссий по делам несовершеннолетних и защите их прав Республики Коми:»;</w:t>
      </w:r>
    </w:p>
    <w:p w:rsidR="00174AE6" w:rsidRPr="00174AE6" w:rsidRDefault="00174AE6" w:rsidP="00174AE6">
      <w:pPr>
        <w:spacing w:after="0"/>
        <w:ind w:firstLine="709"/>
        <w:jc w:val="both"/>
        <w:rPr>
          <w:rFonts w:ascii="Times New Roman" w:hAnsi="Times New Roman"/>
          <w:sz w:val="28"/>
          <w:szCs w:val="28"/>
        </w:rPr>
      </w:pPr>
      <w:r w:rsidRPr="00174AE6">
        <w:rPr>
          <w:rFonts w:ascii="Times New Roman" w:hAnsi="Times New Roman"/>
          <w:sz w:val="28"/>
        </w:rPr>
        <w:t xml:space="preserve">2. пункт 16 раздела 4 «Участники образовательных отношений» Постановления дополнить подпунктом 12 в следующей редакции:                   </w:t>
      </w:r>
      <w:r w:rsidRPr="00174AE6">
        <w:rPr>
          <w:rFonts w:ascii="Times New Roman" w:hAnsi="Times New Roman"/>
          <w:sz w:val="28"/>
          <w:szCs w:val="28"/>
        </w:rPr>
        <w:t>«проходить обучение навыкам оказания первой помощи»;</w:t>
      </w:r>
    </w:p>
    <w:p w:rsidR="00174AE6" w:rsidRPr="00174AE6" w:rsidRDefault="00174AE6" w:rsidP="00174AE6">
      <w:pPr>
        <w:autoSpaceDE w:val="0"/>
        <w:autoSpaceDN w:val="0"/>
        <w:adjustRightInd w:val="0"/>
        <w:spacing w:after="0"/>
        <w:ind w:firstLine="709"/>
        <w:jc w:val="both"/>
        <w:rPr>
          <w:rFonts w:ascii="Times New Roman" w:hAnsi="Times New Roman"/>
          <w:color w:val="000000"/>
          <w:sz w:val="28"/>
          <w:szCs w:val="28"/>
          <w:lang w:eastAsia="ru-RU"/>
        </w:rPr>
      </w:pPr>
      <w:r w:rsidRPr="00174AE6">
        <w:rPr>
          <w:rFonts w:ascii="Times New Roman" w:hAnsi="Times New Roman"/>
          <w:color w:val="000000"/>
          <w:sz w:val="28"/>
          <w:szCs w:val="28"/>
          <w:lang w:eastAsia="ru-RU"/>
        </w:rPr>
        <w:t xml:space="preserve">3. пункт 5 раздела 5 «Управление» Постановления дополнить четвертым абзацем следующей редакции: </w:t>
      </w:r>
    </w:p>
    <w:p w:rsidR="00174AE6" w:rsidRPr="00174AE6" w:rsidRDefault="00174AE6" w:rsidP="00174AE6">
      <w:pPr>
        <w:autoSpaceDE w:val="0"/>
        <w:autoSpaceDN w:val="0"/>
        <w:adjustRightInd w:val="0"/>
        <w:spacing w:after="0"/>
        <w:ind w:firstLine="709"/>
        <w:jc w:val="both"/>
        <w:rPr>
          <w:rFonts w:ascii="Times New Roman" w:hAnsi="Times New Roman"/>
          <w:color w:val="000000"/>
          <w:sz w:val="28"/>
          <w:szCs w:val="28"/>
          <w:lang w:eastAsia="ru-RU"/>
        </w:rPr>
      </w:pPr>
      <w:r w:rsidRPr="00174AE6">
        <w:rPr>
          <w:rFonts w:ascii="Times New Roman" w:hAnsi="Times New Roman"/>
          <w:color w:val="000000"/>
          <w:sz w:val="28"/>
          <w:szCs w:val="28"/>
          <w:lang w:eastAsia="ru-RU"/>
        </w:rPr>
        <w:t xml:space="preserve">«На заседание Общего собрания трудового коллектива могут быть  приглашены представители Учредителя, общественных организаций,       органов муниципального управления. Лица, приглашенные на  собрание, пользуются правом совещательного голоса, могут вносить           предложения и заявления, участвовать в обсуждении вопросов,            находящихся в их компетенции. Для ведения Общего собрания            трудового коллектива из его состава открытым голосованием            избирается председатель и секретарь сроком на один календарный год,            которые выполняют свои обязанности на общественных началах.            Председатель Общего собрания трудового коллектива: </w:t>
      </w:r>
    </w:p>
    <w:p w:rsidR="00174AE6" w:rsidRPr="00174AE6" w:rsidRDefault="00174AE6" w:rsidP="00174AE6">
      <w:pPr>
        <w:autoSpaceDE w:val="0"/>
        <w:autoSpaceDN w:val="0"/>
        <w:adjustRightInd w:val="0"/>
        <w:spacing w:after="0"/>
        <w:jc w:val="both"/>
        <w:rPr>
          <w:rFonts w:ascii="Times New Roman" w:hAnsi="Times New Roman"/>
          <w:color w:val="000000"/>
          <w:sz w:val="28"/>
          <w:szCs w:val="28"/>
          <w:lang w:eastAsia="ru-RU"/>
        </w:rPr>
      </w:pPr>
      <w:r w:rsidRPr="00174AE6">
        <w:rPr>
          <w:rFonts w:ascii="Times New Roman" w:hAnsi="Times New Roman"/>
          <w:color w:val="000000"/>
          <w:sz w:val="28"/>
          <w:szCs w:val="28"/>
          <w:lang w:eastAsia="ru-RU"/>
        </w:rPr>
        <w:t xml:space="preserve">           - организует деятельность Общего собрания трудового коллектива; </w:t>
      </w:r>
    </w:p>
    <w:p w:rsidR="00174AE6" w:rsidRPr="00174AE6" w:rsidRDefault="00174AE6" w:rsidP="00174AE6">
      <w:pPr>
        <w:autoSpaceDE w:val="0"/>
        <w:autoSpaceDN w:val="0"/>
        <w:adjustRightInd w:val="0"/>
        <w:spacing w:after="0"/>
        <w:jc w:val="both"/>
        <w:rPr>
          <w:rFonts w:ascii="Times New Roman" w:hAnsi="Times New Roman"/>
          <w:color w:val="000000"/>
          <w:sz w:val="28"/>
          <w:szCs w:val="28"/>
          <w:lang w:eastAsia="ru-RU"/>
        </w:rPr>
      </w:pPr>
      <w:r w:rsidRPr="00174AE6">
        <w:rPr>
          <w:rFonts w:ascii="Times New Roman" w:hAnsi="Times New Roman"/>
          <w:color w:val="000000"/>
          <w:sz w:val="28"/>
          <w:szCs w:val="28"/>
          <w:lang w:eastAsia="ru-RU"/>
        </w:rPr>
        <w:t xml:space="preserve">           - информирует членов коллектива о предстоящем заседании не менее    </w:t>
      </w:r>
    </w:p>
    <w:p w:rsidR="00174AE6" w:rsidRPr="00174AE6" w:rsidRDefault="00174AE6" w:rsidP="00174AE6">
      <w:pPr>
        <w:autoSpaceDE w:val="0"/>
        <w:autoSpaceDN w:val="0"/>
        <w:adjustRightInd w:val="0"/>
        <w:spacing w:after="0"/>
        <w:jc w:val="both"/>
        <w:rPr>
          <w:rFonts w:ascii="Times New Roman" w:hAnsi="Times New Roman"/>
          <w:color w:val="000000"/>
          <w:sz w:val="28"/>
          <w:szCs w:val="28"/>
          <w:lang w:eastAsia="ru-RU"/>
        </w:rPr>
      </w:pPr>
      <w:r w:rsidRPr="00174AE6">
        <w:rPr>
          <w:rFonts w:ascii="Times New Roman" w:hAnsi="Times New Roman"/>
          <w:color w:val="000000"/>
          <w:sz w:val="28"/>
          <w:szCs w:val="28"/>
          <w:lang w:eastAsia="ru-RU"/>
        </w:rPr>
        <w:t xml:space="preserve">             чем за 30 дней до его проведения; </w:t>
      </w:r>
    </w:p>
    <w:p w:rsidR="00174AE6" w:rsidRPr="00174AE6" w:rsidRDefault="00174AE6" w:rsidP="00174AE6">
      <w:pPr>
        <w:autoSpaceDE w:val="0"/>
        <w:autoSpaceDN w:val="0"/>
        <w:adjustRightInd w:val="0"/>
        <w:spacing w:after="0"/>
        <w:jc w:val="both"/>
        <w:rPr>
          <w:rFonts w:ascii="Times New Roman" w:hAnsi="Times New Roman"/>
          <w:color w:val="000000"/>
          <w:sz w:val="28"/>
          <w:szCs w:val="28"/>
          <w:lang w:eastAsia="ru-RU"/>
        </w:rPr>
      </w:pPr>
      <w:r w:rsidRPr="00174AE6">
        <w:rPr>
          <w:rFonts w:ascii="Times New Roman" w:hAnsi="Times New Roman"/>
          <w:color w:val="000000"/>
          <w:sz w:val="28"/>
          <w:szCs w:val="28"/>
          <w:lang w:eastAsia="ru-RU"/>
        </w:rPr>
        <w:t xml:space="preserve">           - организует подготовку и проведение заседания; </w:t>
      </w:r>
    </w:p>
    <w:p w:rsidR="00174AE6" w:rsidRPr="00174AE6" w:rsidRDefault="00174AE6" w:rsidP="00174AE6">
      <w:pPr>
        <w:autoSpaceDE w:val="0"/>
        <w:autoSpaceDN w:val="0"/>
        <w:adjustRightInd w:val="0"/>
        <w:spacing w:after="0"/>
        <w:jc w:val="both"/>
        <w:rPr>
          <w:rFonts w:ascii="Times New Roman" w:hAnsi="Times New Roman"/>
          <w:color w:val="000000"/>
          <w:sz w:val="28"/>
          <w:szCs w:val="28"/>
          <w:lang w:eastAsia="ru-RU"/>
        </w:rPr>
      </w:pPr>
      <w:r w:rsidRPr="00174AE6">
        <w:rPr>
          <w:rFonts w:ascii="Times New Roman" w:hAnsi="Times New Roman"/>
          <w:color w:val="000000"/>
          <w:sz w:val="28"/>
          <w:szCs w:val="28"/>
          <w:lang w:eastAsia="ru-RU"/>
        </w:rPr>
        <w:t xml:space="preserve">           - определяет повестку дня; </w:t>
      </w:r>
    </w:p>
    <w:p w:rsidR="00174AE6" w:rsidRPr="00174AE6" w:rsidRDefault="00174AE6" w:rsidP="00174AE6">
      <w:pPr>
        <w:spacing w:after="0"/>
        <w:jc w:val="both"/>
        <w:rPr>
          <w:rFonts w:ascii="Times New Roman" w:hAnsi="Times New Roman"/>
          <w:sz w:val="28"/>
          <w:szCs w:val="28"/>
        </w:rPr>
      </w:pPr>
      <w:r w:rsidRPr="00174AE6">
        <w:rPr>
          <w:rFonts w:ascii="Times New Roman" w:hAnsi="Times New Roman"/>
          <w:sz w:val="28"/>
          <w:szCs w:val="28"/>
        </w:rPr>
        <w:t xml:space="preserve">           - контролирует выполнение решений.»;</w:t>
      </w:r>
    </w:p>
    <w:p w:rsidR="00174AE6" w:rsidRPr="00174AE6" w:rsidRDefault="00174AE6" w:rsidP="00174AE6">
      <w:pPr>
        <w:spacing w:after="0"/>
        <w:ind w:firstLine="709"/>
        <w:jc w:val="both"/>
        <w:rPr>
          <w:rFonts w:ascii="Times New Roman" w:hAnsi="Times New Roman"/>
          <w:sz w:val="28"/>
        </w:rPr>
      </w:pPr>
      <w:r w:rsidRPr="00174AE6">
        <w:rPr>
          <w:rFonts w:ascii="Times New Roman" w:hAnsi="Times New Roman"/>
          <w:sz w:val="28"/>
          <w:szCs w:val="28"/>
        </w:rPr>
        <w:t>4. п</w:t>
      </w:r>
      <w:r w:rsidRPr="00174AE6">
        <w:rPr>
          <w:rFonts w:ascii="Times New Roman" w:hAnsi="Times New Roman"/>
          <w:sz w:val="28"/>
        </w:rPr>
        <w:t xml:space="preserve">ункт 7 раздела 5 «Управление» Постановления изложить в следующей редакции:  </w:t>
      </w:r>
    </w:p>
    <w:p w:rsidR="00174AE6" w:rsidRPr="00174AE6" w:rsidRDefault="00174AE6" w:rsidP="00174AE6">
      <w:pPr>
        <w:spacing w:after="0"/>
        <w:ind w:firstLine="709"/>
        <w:jc w:val="both"/>
        <w:rPr>
          <w:rFonts w:ascii="Times New Roman" w:hAnsi="Times New Roman"/>
          <w:sz w:val="28"/>
          <w:szCs w:val="28"/>
        </w:rPr>
      </w:pPr>
      <w:r w:rsidRPr="00174AE6">
        <w:rPr>
          <w:rFonts w:ascii="Times New Roman" w:hAnsi="Times New Roman"/>
          <w:sz w:val="28"/>
          <w:szCs w:val="28"/>
        </w:rPr>
        <w:lastRenderedPageBreak/>
        <w:t>«Педагогический совет формируется и осуществляет свою деятельность на основании  Положения о педагогическом совете.</w:t>
      </w:r>
    </w:p>
    <w:p w:rsidR="00174AE6" w:rsidRPr="00174AE6" w:rsidRDefault="00174AE6" w:rsidP="00174AE6">
      <w:pPr>
        <w:autoSpaceDE w:val="0"/>
        <w:autoSpaceDN w:val="0"/>
        <w:adjustRightInd w:val="0"/>
        <w:spacing w:after="0"/>
        <w:jc w:val="both"/>
        <w:rPr>
          <w:rFonts w:ascii="Times New Roman" w:hAnsi="Times New Roman"/>
          <w:color w:val="000000"/>
          <w:sz w:val="28"/>
          <w:szCs w:val="28"/>
          <w:lang w:eastAsia="ru-RU"/>
        </w:rPr>
      </w:pPr>
      <w:r w:rsidRPr="00174AE6">
        <w:rPr>
          <w:rFonts w:ascii="Times New Roman" w:hAnsi="Times New Roman"/>
          <w:color w:val="000000"/>
          <w:sz w:val="28"/>
          <w:szCs w:val="28"/>
          <w:lang w:eastAsia="ru-RU"/>
        </w:rPr>
        <w:tab/>
        <w:t xml:space="preserve"> Педагогический совет избирает из своего состава секретаря на         учебный год. Секретарь педсовета работает на общественных началах. </w:t>
      </w:r>
    </w:p>
    <w:p w:rsidR="00174AE6" w:rsidRPr="00174AE6" w:rsidRDefault="00174AE6" w:rsidP="00174AE6">
      <w:pPr>
        <w:autoSpaceDE w:val="0"/>
        <w:autoSpaceDN w:val="0"/>
        <w:adjustRightInd w:val="0"/>
        <w:spacing w:after="0"/>
        <w:jc w:val="both"/>
        <w:rPr>
          <w:rFonts w:ascii="Times New Roman" w:hAnsi="Times New Roman"/>
          <w:color w:val="000000"/>
          <w:sz w:val="28"/>
          <w:szCs w:val="28"/>
          <w:lang w:eastAsia="ru-RU"/>
        </w:rPr>
      </w:pPr>
      <w:r w:rsidRPr="00174AE6">
        <w:rPr>
          <w:rFonts w:ascii="Times New Roman" w:hAnsi="Times New Roman"/>
          <w:color w:val="000000"/>
          <w:sz w:val="28"/>
          <w:szCs w:val="28"/>
          <w:lang w:eastAsia="ru-RU"/>
        </w:rPr>
        <w:t xml:space="preserve">        Педагогический совет работает по плану, являющемуся составной частью плана работы образовательного учреждения. Заседания педагогического совета созываются, как правило, один раз в четверть в соответствии с планом работы образовательного учреждения. </w:t>
      </w:r>
    </w:p>
    <w:p w:rsidR="00174AE6" w:rsidRPr="00174AE6" w:rsidRDefault="00174AE6" w:rsidP="00174AE6">
      <w:pPr>
        <w:autoSpaceDE w:val="0"/>
        <w:autoSpaceDN w:val="0"/>
        <w:adjustRightInd w:val="0"/>
        <w:spacing w:after="0"/>
        <w:jc w:val="both"/>
        <w:rPr>
          <w:rFonts w:ascii="Times New Roman" w:hAnsi="Times New Roman"/>
          <w:color w:val="000000"/>
          <w:sz w:val="28"/>
          <w:szCs w:val="28"/>
          <w:lang w:eastAsia="ru-RU"/>
        </w:rPr>
      </w:pPr>
      <w:r w:rsidRPr="00174AE6">
        <w:rPr>
          <w:rFonts w:ascii="Times New Roman" w:hAnsi="Times New Roman"/>
          <w:color w:val="000000"/>
          <w:sz w:val="28"/>
          <w:szCs w:val="28"/>
          <w:lang w:eastAsia="ru-RU"/>
        </w:rPr>
        <w:t xml:space="preserve">        Решения педагогического совета принимаются большинством голосов при наличии на заседании не менее 2/3 его членов (если процесс голосования не оговорен специальным положением). При равном количестве голосов решающим является голос председателя педагогического совета. </w:t>
      </w:r>
    </w:p>
    <w:p w:rsidR="00174AE6" w:rsidRPr="00174AE6" w:rsidRDefault="00174AE6" w:rsidP="00174AE6">
      <w:pPr>
        <w:autoSpaceDE w:val="0"/>
        <w:autoSpaceDN w:val="0"/>
        <w:adjustRightInd w:val="0"/>
        <w:spacing w:after="0"/>
        <w:jc w:val="both"/>
        <w:rPr>
          <w:rFonts w:ascii="Times New Roman" w:hAnsi="Times New Roman"/>
          <w:color w:val="000000"/>
          <w:sz w:val="28"/>
          <w:szCs w:val="28"/>
          <w:lang w:eastAsia="ru-RU"/>
        </w:rPr>
      </w:pPr>
      <w:r w:rsidRPr="00174AE6">
        <w:rPr>
          <w:rFonts w:ascii="Times New Roman" w:hAnsi="Times New Roman"/>
          <w:color w:val="000000"/>
          <w:sz w:val="28"/>
          <w:szCs w:val="28"/>
          <w:lang w:eastAsia="ru-RU"/>
        </w:rPr>
        <w:t xml:space="preserve">       Организацию выполнения решений педагогического совета осуществляет директор и ответственные лица, указанные в решении. Результаты этой работы сообщаются членам педагогического совета на последующих его заседаниях. </w:t>
      </w:r>
    </w:p>
    <w:p w:rsidR="00174AE6" w:rsidRPr="00174AE6" w:rsidRDefault="00174AE6" w:rsidP="00174AE6">
      <w:pPr>
        <w:spacing w:after="0"/>
        <w:jc w:val="both"/>
        <w:rPr>
          <w:rFonts w:ascii="Times New Roman" w:hAnsi="Times New Roman"/>
          <w:sz w:val="28"/>
          <w:szCs w:val="28"/>
        </w:rPr>
      </w:pPr>
      <w:r w:rsidRPr="00174AE6">
        <w:rPr>
          <w:rFonts w:ascii="Times New Roman" w:hAnsi="Times New Roman"/>
          <w:sz w:val="28"/>
          <w:szCs w:val="28"/>
        </w:rPr>
        <w:t xml:space="preserve">      Директор образовательного учреждения в случае несогласия с решением педагогического совета приостанавливает выполнение решения, извещает об этом учредителей образовательного учреждения, которые в трехдневный срок при участии заинтересованных сторон обязаны рассмотреть данное заявление, ознакомиться с мотивированным мнением большинства членов педагогического совета и вынести окончательное решение по спорному вопросу.».</w:t>
      </w:r>
    </w:p>
    <w:p w:rsidR="00174AE6" w:rsidRPr="00174AE6" w:rsidRDefault="00174AE6" w:rsidP="00174AE6">
      <w:pPr>
        <w:spacing w:after="0" w:line="240" w:lineRule="auto"/>
        <w:rPr>
          <w:rFonts w:ascii="Times New Roman" w:hAnsi="Times New Roman"/>
          <w:sz w:val="28"/>
          <w:szCs w:val="28"/>
        </w:rPr>
      </w:pPr>
    </w:p>
    <w:p w:rsidR="00174AE6" w:rsidRPr="00174AE6" w:rsidRDefault="00174AE6" w:rsidP="00174AE6">
      <w:pPr>
        <w:spacing w:after="0" w:line="240" w:lineRule="auto"/>
        <w:rPr>
          <w:rFonts w:ascii="Times New Roman" w:hAnsi="Times New Roman"/>
          <w:sz w:val="28"/>
          <w:szCs w:val="28"/>
        </w:rPr>
      </w:pPr>
    </w:p>
    <w:p w:rsidR="00174AE6" w:rsidRPr="00174AE6" w:rsidRDefault="00174AE6" w:rsidP="00174AE6">
      <w:pPr>
        <w:spacing w:after="0" w:line="240" w:lineRule="auto"/>
        <w:rPr>
          <w:rFonts w:ascii="Times New Roman" w:hAnsi="Times New Roman"/>
          <w:sz w:val="28"/>
          <w:szCs w:val="28"/>
        </w:rPr>
      </w:pPr>
    </w:p>
    <w:p w:rsidR="00174AE6" w:rsidRPr="00174AE6" w:rsidRDefault="00174AE6" w:rsidP="00174AE6">
      <w:pPr>
        <w:spacing w:after="0" w:line="240" w:lineRule="auto"/>
        <w:rPr>
          <w:rFonts w:ascii="Times New Roman" w:hAnsi="Times New Roman"/>
          <w:sz w:val="28"/>
          <w:szCs w:val="28"/>
        </w:rPr>
      </w:pPr>
    </w:p>
    <w:p w:rsidR="00174AE6" w:rsidRPr="00174AE6" w:rsidRDefault="00174AE6" w:rsidP="00174AE6">
      <w:pPr>
        <w:spacing w:after="0" w:line="240" w:lineRule="auto"/>
        <w:rPr>
          <w:rFonts w:ascii="Times New Roman" w:hAnsi="Times New Roman"/>
          <w:sz w:val="28"/>
          <w:szCs w:val="28"/>
        </w:rPr>
      </w:pPr>
    </w:p>
    <w:p w:rsidR="00174AE6" w:rsidRPr="00174AE6" w:rsidRDefault="00174AE6" w:rsidP="00174AE6">
      <w:pPr>
        <w:rPr>
          <w:rFonts w:ascii="Times New Roman" w:hAnsi="Times New Roman"/>
          <w:sz w:val="24"/>
        </w:rPr>
      </w:pPr>
    </w:p>
    <w:p w:rsidR="002E7048" w:rsidRDefault="002E7048" w:rsidP="00F222E9">
      <w:pPr>
        <w:tabs>
          <w:tab w:val="left" w:pos="540"/>
        </w:tabs>
        <w:spacing w:after="0"/>
        <w:jc w:val="right"/>
        <w:rPr>
          <w:rFonts w:ascii="Times New Roman" w:hAnsi="Times New Roman"/>
          <w:sz w:val="28"/>
          <w:szCs w:val="28"/>
        </w:rPr>
        <w:sectPr w:rsidR="002E7048" w:rsidSect="002E7048">
          <w:pgSz w:w="11907" w:h="16840" w:code="9"/>
          <w:pgMar w:top="720" w:right="720" w:bottom="720" w:left="720" w:header="720" w:footer="720" w:gutter="0"/>
          <w:cols w:space="720"/>
          <w:noEndnote/>
          <w:docGrid w:linePitch="299"/>
        </w:sectPr>
      </w:pPr>
    </w:p>
    <w:tbl>
      <w:tblPr>
        <w:tblW w:w="9858" w:type="dxa"/>
        <w:jc w:val="center"/>
        <w:tblInd w:w="-34" w:type="dxa"/>
        <w:tblLayout w:type="fixed"/>
        <w:tblLook w:val="04A0"/>
      </w:tblPr>
      <w:tblGrid>
        <w:gridCol w:w="3828"/>
        <w:gridCol w:w="2250"/>
        <w:gridCol w:w="3780"/>
      </w:tblGrid>
      <w:tr w:rsidR="00EE3E30" w:rsidRPr="00EE3E30" w:rsidTr="00293829">
        <w:trPr>
          <w:cantSplit/>
          <w:jc w:val="center"/>
        </w:trPr>
        <w:tc>
          <w:tcPr>
            <w:tcW w:w="3828" w:type="dxa"/>
          </w:tcPr>
          <w:p w:rsidR="00EE3E30" w:rsidRPr="00EE3E30" w:rsidRDefault="00EE3E30" w:rsidP="00EE3E30">
            <w:pPr>
              <w:spacing w:after="0"/>
              <w:jc w:val="center"/>
              <w:rPr>
                <w:rFonts w:ascii="Times New Roman" w:eastAsiaTheme="minorEastAsia" w:hAnsi="Times New Roman"/>
                <w:b/>
                <w:bCs/>
                <w:sz w:val="28"/>
                <w:szCs w:val="28"/>
                <w:lang w:eastAsia="ru-RU"/>
              </w:rPr>
            </w:pPr>
          </w:p>
          <w:p w:rsidR="00EE3E30" w:rsidRPr="00EE3E30" w:rsidRDefault="00EE3E30" w:rsidP="00EE3E30">
            <w:pPr>
              <w:spacing w:after="0"/>
              <w:jc w:val="center"/>
              <w:rPr>
                <w:rFonts w:ascii="Times New Roman" w:eastAsiaTheme="minorEastAsia" w:hAnsi="Times New Roman"/>
                <w:b/>
                <w:bCs/>
                <w:lang w:eastAsia="ru-RU"/>
              </w:rPr>
            </w:pPr>
            <w:r w:rsidRPr="00EE3E30">
              <w:rPr>
                <w:rFonts w:ascii="Times New Roman" w:eastAsiaTheme="minorEastAsia" w:hAnsi="Times New Roman"/>
                <w:b/>
                <w:bCs/>
                <w:lang w:eastAsia="ru-RU"/>
              </w:rPr>
              <w:t>«Изьва»</w:t>
            </w:r>
          </w:p>
          <w:p w:rsidR="00EE3E30" w:rsidRPr="00EE3E30" w:rsidRDefault="00EE3E30" w:rsidP="00EE3E30">
            <w:pPr>
              <w:spacing w:after="0"/>
              <w:jc w:val="center"/>
              <w:rPr>
                <w:rFonts w:ascii="Times New Roman" w:eastAsiaTheme="minorEastAsia" w:hAnsi="Times New Roman"/>
                <w:b/>
                <w:bCs/>
                <w:lang w:eastAsia="ru-RU"/>
              </w:rPr>
            </w:pPr>
            <w:r w:rsidRPr="00EE3E30">
              <w:rPr>
                <w:rFonts w:ascii="Times New Roman" w:eastAsiaTheme="minorEastAsia" w:hAnsi="Times New Roman"/>
                <w:b/>
                <w:bCs/>
                <w:lang w:eastAsia="ru-RU"/>
              </w:rPr>
              <w:t>муниципальнöй районса</w:t>
            </w:r>
          </w:p>
          <w:p w:rsidR="00EE3E30" w:rsidRPr="00EE3E30" w:rsidRDefault="00EE3E30" w:rsidP="00EE3E30">
            <w:pPr>
              <w:spacing w:after="0"/>
              <w:jc w:val="center"/>
              <w:rPr>
                <w:rFonts w:ascii="Times New Roman" w:eastAsiaTheme="minorEastAsia" w:hAnsi="Times New Roman"/>
                <w:b/>
                <w:bCs/>
                <w:lang w:eastAsia="ru-RU"/>
              </w:rPr>
            </w:pPr>
            <w:r w:rsidRPr="00EE3E30">
              <w:rPr>
                <w:rFonts w:ascii="Times New Roman" w:eastAsiaTheme="minorEastAsia" w:hAnsi="Times New Roman"/>
                <w:b/>
                <w:bCs/>
                <w:lang w:eastAsia="ru-RU"/>
              </w:rPr>
              <w:t>администрация</w:t>
            </w:r>
          </w:p>
          <w:p w:rsidR="00EE3E30" w:rsidRPr="00EE3E30" w:rsidRDefault="00EE3E30" w:rsidP="00EE3E30">
            <w:pPr>
              <w:spacing w:after="0"/>
              <w:jc w:val="center"/>
              <w:rPr>
                <w:rFonts w:ascii="Times New Roman" w:eastAsiaTheme="minorEastAsia" w:hAnsi="Times New Roman"/>
                <w:sz w:val="28"/>
                <w:szCs w:val="28"/>
                <w:lang w:eastAsia="ru-RU"/>
              </w:rPr>
            </w:pPr>
          </w:p>
        </w:tc>
        <w:tc>
          <w:tcPr>
            <w:tcW w:w="2250" w:type="dxa"/>
          </w:tcPr>
          <w:p w:rsidR="00EE3E30" w:rsidRPr="00EE3E30" w:rsidRDefault="00EE3E30" w:rsidP="00EE3E30">
            <w:pPr>
              <w:spacing w:after="0"/>
              <w:jc w:val="center"/>
              <w:rPr>
                <w:rFonts w:ascii="Times New Roman" w:eastAsiaTheme="minorEastAsia" w:hAnsi="Times New Roman"/>
                <w:b/>
                <w:bCs/>
                <w:sz w:val="28"/>
                <w:szCs w:val="28"/>
                <w:lang w:eastAsia="ru-RU"/>
              </w:rPr>
            </w:pPr>
            <w:r w:rsidRPr="00EE3E30">
              <w:rPr>
                <w:rFonts w:ascii="Times New Roman" w:eastAsiaTheme="minorEastAsia" w:hAnsi="Times New Roman"/>
                <w:b/>
                <w:bCs/>
                <w:noProof/>
                <w:sz w:val="28"/>
                <w:szCs w:val="28"/>
                <w:lang w:eastAsia="ru-RU"/>
              </w:rPr>
              <w:drawing>
                <wp:inline distT="0" distB="0" distL="0" distR="0">
                  <wp:extent cx="714375" cy="876300"/>
                  <wp:effectExtent l="19050" t="0" r="952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1"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EE3E30" w:rsidRPr="00EE3E30" w:rsidRDefault="00EE3E30" w:rsidP="00EE3E30">
            <w:pPr>
              <w:spacing w:after="0"/>
              <w:jc w:val="center"/>
              <w:rPr>
                <w:rFonts w:ascii="Times New Roman" w:eastAsiaTheme="minorEastAsia" w:hAnsi="Times New Roman"/>
                <w:b/>
                <w:bCs/>
                <w:lang w:eastAsia="ru-RU"/>
              </w:rPr>
            </w:pPr>
          </w:p>
          <w:p w:rsidR="00EE3E30" w:rsidRPr="00EE3E30" w:rsidRDefault="00EE3E30" w:rsidP="00EE3E30">
            <w:pPr>
              <w:spacing w:after="0"/>
              <w:jc w:val="center"/>
              <w:rPr>
                <w:rFonts w:ascii="Times New Roman" w:eastAsiaTheme="minorEastAsia" w:hAnsi="Times New Roman"/>
                <w:b/>
                <w:bCs/>
                <w:lang w:eastAsia="ru-RU"/>
              </w:rPr>
            </w:pPr>
            <w:r w:rsidRPr="00EE3E30">
              <w:rPr>
                <w:rFonts w:ascii="Times New Roman" w:eastAsiaTheme="minorEastAsia" w:hAnsi="Times New Roman"/>
                <w:b/>
                <w:bCs/>
                <w:lang w:eastAsia="ru-RU"/>
              </w:rPr>
              <w:t>Администрация</w:t>
            </w:r>
          </w:p>
          <w:p w:rsidR="00EE3E30" w:rsidRPr="00EE3E30" w:rsidRDefault="00EE3E30" w:rsidP="00EE3E30">
            <w:pPr>
              <w:spacing w:after="0"/>
              <w:jc w:val="center"/>
              <w:rPr>
                <w:rFonts w:ascii="Times New Roman" w:eastAsiaTheme="minorEastAsia" w:hAnsi="Times New Roman"/>
                <w:b/>
                <w:bCs/>
                <w:lang w:eastAsia="ru-RU"/>
              </w:rPr>
            </w:pPr>
            <w:r w:rsidRPr="00EE3E30">
              <w:rPr>
                <w:rFonts w:ascii="Times New Roman" w:eastAsiaTheme="minorEastAsia" w:hAnsi="Times New Roman"/>
                <w:b/>
                <w:bCs/>
                <w:lang w:eastAsia="ru-RU"/>
              </w:rPr>
              <w:t>муниципального района</w:t>
            </w:r>
          </w:p>
          <w:p w:rsidR="00EE3E30" w:rsidRPr="00EE3E30" w:rsidRDefault="00EE3E30" w:rsidP="00EE3E30">
            <w:pPr>
              <w:spacing w:after="0"/>
              <w:jc w:val="center"/>
              <w:rPr>
                <w:rFonts w:ascii="Times New Roman" w:eastAsiaTheme="minorEastAsia" w:hAnsi="Times New Roman"/>
                <w:b/>
                <w:bCs/>
                <w:lang w:eastAsia="ru-RU"/>
              </w:rPr>
            </w:pPr>
            <w:r w:rsidRPr="00EE3E30">
              <w:rPr>
                <w:rFonts w:ascii="Times New Roman" w:eastAsiaTheme="minorEastAsia" w:hAnsi="Times New Roman"/>
                <w:b/>
                <w:bCs/>
                <w:lang w:eastAsia="ru-RU"/>
              </w:rPr>
              <w:t>«Ижемский»</w:t>
            </w:r>
          </w:p>
        </w:tc>
      </w:tr>
    </w:tbl>
    <w:p w:rsidR="00EE3E30" w:rsidRPr="00EE3E30" w:rsidRDefault="00EE3E30" w:rsidP="00EE3E30">
      <w:pPr>
        <w:keepNext/>
        <w:spacing w:after="0"/>
        <w:jc w:val="center"/>
        <w:outlineLvl w:val="0"/>
        <w:rPr>
          <w:rFonts w:ascii="Times New Roman" w:eastAsiaTheme="minorEastAsia" w:hAnsi="Times New Roman"/>
          <w:sz w:val="28"/>
          <w:szCs w:val="28"/>
          <w:lang w:eastAsia="ru-RU"/>
        </w:rPr>
      </w:pPr>
    </w:p>
    <w:p w:rsidR="00EE3E30" w:rsidRPr="00EE3E30" w:rsidRDefault="00EE3E30" w:rsidP="00EE3E30">
      <w:pPr>
        <w:keepNext/>
        <w:spacing w:after="0"/>
        <w:jc w:val="center"/>
        <w:outlineLvl w:val="0"/>
        <w:rPr>
          <w:rFonts w:ascii="Times New Roman" w:eastAsiaTheme="minorEastAsia" w:hAnsi="Times New Roman"/>
          <w:b/>
          <w:bCs/>
          <w:sz w:val="28"/>
          <w:szCs w:val="28"/>
          <w:lang w:eastAsia="ru-RU"/>
        </w:rPr>
      </w:pPr>
      <w:r w:rsidRPr="00EE3E30">
        <w:rPr>
          <w:rFonts w:ascii="Times New Roman" w:eastAsiaTheme="minorEastAsia" w:hAnsi="Times New Roman"/>
          <w:b/>
          <w:bCs/>
          <w:sz w:val="28"/>
          <w:szCs w:val="28"/>
          <w:lang w:eastAsia="ru-RU"/>
        </w:rPr>
        <w:t>Ш У Ö М</w:t>
      </w:r>
    </w:p>
    <w:p w:rsidR="00EE3E30" w:rsidRPr="00EE3E30" w:rsidRDefault="00EE3E30" w:rsidP="00EE3E30">
      <w:pPr>
        <w:spacing w:after="0"/>
        <w:jc w:val="center"/>
        <w:rPr>
          <w:rFonts w:ascii="Times New Roman" w:eastAsiaTheme="minorEastAsia" w:hAnsi="Times New Roman"/>
          <w:b/>
          <w:bCs/>
          <w:i/>
          <w:sz w:val="28"/>
          <w:szCs w:val="28"/>
          <w:u w:val="single"/>
          <w:lang w:eastAsia="ru-RU"/>
        </w:rPr>
      </w:pPr>
    </w:p>
    <w:p w:rsidR="00EE3E30" w:rsidRPr="00EE3E30" w:rsidRDefault="00EE3E30" w:rsidP="00EE3E30">
      <w:pPr>
        <w:spacing w:after="0"/>
        <w:jc w:val="center"/>
        <w:rPr>
          <w:rFonts w:ascii="Times New Roman" w:eastAsiaTheme="minorEastAsia" w:hAnsi="Times New Roman"/>
          <w:b/>
          <w:bCs/>
          <w:sz w:val="28"/>
          <w:szCs w:val="28"/>
          <w:lang w:eastAsia="ru-RU"/>
        </w:rPr>
      </w:pPr>
      <w:r w:rsidRPr="00EE3E30">
        <w:rPr>
          <w:rFonts w:ascii="Times New Roman" w:eastAsiaTheme="minorEastAsia" w:hAnsi="Times New Roman"/>
          <w:b/>
          <w:bCs/>
          <w:sz w:val="28"/>
          <w:szCs w:val="28"/>
          <w:lang w:eastAsia="ru-RU"/>
        </w:rPr>
        <w:t>П О С Т А Н О В Л Е Н И Е</w:t>
      </w:r>
    </w:p>
    <w:p w:rsidR="00EE3E30" w:rsidRPr="00EE3E30" w:rsidRDefault="00EE3E30" w:rsidP="00EE3E30">
      <w:pPr>
        <w:spacing w:after="0"/>
        <w:jc w:val="center"/>
        <w:rPr>
          <w:rFonts w:ascii="Times New Roman" w:eastAsiaTheme="minorEastAsia" w:hAnsi="Times New Roman"/>
          <w:b/>
          <w:bCs/>
          <w:sz w:val="28"/>
          <w:szCs w:val="28"/>
          <w:lang w:eastAsia="ru-RU"/>
        </w:rPr>
      </w:pPr>
    </w:p>
    <w:p w:rsidR="00EE3E30" w:rsidRPr="00EE3E30" w:rsidRDefault="00EE3E30" w:rsidP="00EE3E30">
      <w:pPr>
        <w:tabs>
          <w:tab w:val="left" w:pos="851"/>
        </w:tabs>
        <w:spacing w:after="0"/>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от 23 октября 2017 года                                                                                  № 884</w:t>
      </w:r>
    </w:p>
    <w:p w:rsidR="00EE3E30" w:rsidRPr="00EE3E30" w:rsidRDefault="00EE3E30" w:rsidP="00EE3E30">
      <w:pPr>
        <w:autoSpaceDN w:val="0"/>
        <w:spacing w:after="0" w:line="240" w:lineRule="auto"/>
        <w:rPr>
          <w:rFonts w:ascii="Times New Roman" w:eastAsia="Times New Roman" w:hAnsi="Times New Roman"/>
          <w:sz w:val="24"/>
          <w:szCs w:val="24"/>
          <w:lang w:eastAsia="ru-RU"/>
        </w:rPr>
      </w:pPr>
      <w:r w:rsidRPr="00EE3E30">
        <w:rPr>
          <w:rFonts w:ascii="Times New Roman" w:eastAsia="Times New Roman" w:hAnsi="Times New Roman"/>
          <w:sz w:val="24"/>
          <w:szCs w:val="24"/>
          <w:lang w:eastAsia="ru-RU"/>
        </w:rPr>
        <w:t>Республика Коми, Ижемский район, с. Ижма</w:t>
      </w:r>
      <w:r w:rsidRPr="00EE3E30">
        <w:rPr>
          <w:rFonts w:ascii="Times New Roman" w:eastAsia="Times New Roman" w:hAnsi="Times New Roman"/>
          <w:sz w:val="24"/>
          <w:szCs w:val="24"/>
          <w:lang w:eastAsia="ru-RU"/>
        </w:rPr>
        <w:tab/>
      </w:r>
      <w:r w:rsidRPr="00EE3E30">
        <w:rPr>
          <w:rFonts w:ascii="Times New Roman" w:eastAsia="Times New Roman" w:hAnsi="Times New Roman"/>
          <w:sz w:val="24"/>
          <w:szCs w:val="24"/>
          <w:lang w:eastAsia="ru-RU"/>
        </w:rPr>
        <w:tab/>
      </w:r>
      <w:r w:rsidRPr="00EE3E30">
        <w:rPr>
          <w:rFonts w:ascii="Times New Roman" w:eastAsia="Times New Roman" w:hAnsi="Times New Roman"/>
          <w:sz w:val="24"/>
          <w:szCs w:val="24"/>
          <w:lang w:eastAsia="ru-RU"/>
        </w:rPr>
        <w:tab/>
      </w:r>
      <w:r w:rsidRPr="00EE3E30">
        <w:rPr>
          <w:rFonts w:ascii="Times New Roman" w:eastAsia="Times New Roman" w:hAnsi="Times New Roman"/>
          <w:sz w:val="24"/>
          <w:szCs w:val="24"/>
          <w:lang w:eastAsia="ru-RU"/>
        </w:rPr>
        <w:tab/>
      </w:r>
      <w:r w:rsidRPr="00EE3E30">
        <w:rPr>
          <w:rFonts w:ascii="Times New Roman" w:eastAsia="Times New Roman" w:hAnsi="Times New Roman"/>
          <w:sz w:val="24"/>
          <w:szCs w:val="24"/>
          <w:lang w:eastAsia="ru-RU"/>
        </w:rPr>
        <w:tab/>
      </w:r>
    </w:p>
    <w:p w:rsidR="00EE3E30" w:rsidRPr="00EE3E30" w:rsidRDefault="00EE3E30" w:rsidP="00EE3E30">
      <w:pPr>
        <w:spacing w:after="0"/>
        <w:jc w:val="center"/>
        <w:rPr>
          <w:rFonts w:ascii="Times New Roman" w:eastAsiaTheme="minorEastAsia" w:hAnsi="Times New Roman"/>
          <w:b/>
          <w:bCs/>
          <w:sz w:val="28"/>
          <w:szCs w:val="28"/>
          <w:lang w:eastAsia="ru-RU"/>
        </w:rPr>
      </w:pPr>
    </w:p>
    <w:p w:rsidR="00EE3E30" w:rsidRPr="00EE3E30" w:rsidRDefault="00EE3E30" w:rsidP="00EE3E30">
      <w:pPr>
        <w:spacing w:after="0"/>
        <w:jc w:val="center"/>
        <w:rPr>
          <w:rFonts w:ascii="Times New Roman" w:eastAsiaTheme="minorEastAsia" w:hAnsi="Times New Roman"/>
          <w:b/>
          <w:bCs/>
          <w:sz w:val="28"/>
          <w:szCs w:val="28"/>
          <w:lang w:eastAsia="ru-RU"/>
        </w:rPr>
      </w:pPr>
    </w:p>
    <w:p w:rsidR="00EE3E30" w:rsidRPr="00EE3E30" w:rsidRDefault="00EE3E30" w:rsidP="00EE3E30">
      <w:pPr>
        <w:tabs>
          <w:tab w:val="left" w:pos="709"/>
        </w:tabs>
        <w:spacing w:line="240" w:lineRule="auto"/>
        <w:jc w:val="center"/>
        <w:rPr>
          <w:rFonts w:ascii="Times New Roman" w:eastAsia="Times New Roman" w:hAnsi="Times New Roman"/>
          <w:sz w:val="28"/>
          <w:szCs w:val="28"/>
          <w:lang w:eastAsia="ru-RU"/>
        </w:rPr>
      </w:pPr>
      <w:r w:rsidRPr="00EE3E30">
        <w:rPr>
          <w:rFonts w:ascii="Times New Roman" w:eastAsiaTheme="minorEastAsia" w:hAnsi="Times New Roman"/>
          <w:sz w:val="28"/>
          <w:szCs w:val="28"/>
          <w:lang w:eastAsia="ru-RU"/>
        </w:rPr>
        <w:t xml:space="preserve">О внесении изменений в </w:t>
      </w:r>
      <w:r w:rsidRPr="00EE3E30">
        <w:rPr>
          <w:rFonts w:ascii="Times New Roman" w:eastAsiaTheme="minorEastAsia" w:hAnsi="Times New Roman" w:cstheme="minorBidi"/>
          <w:sz w:val="28"/>
          <w:szCs w:val="28"/>
          <w:lang w:eastAsia="ru-RU"/>
        </w:rPr>
        <w:t>постановление администрации муниципального района «Ижемский» от 22 декабря 2014 года № 1207 «</w:t>
      </w:r>
      <w:r w:rsidRPr="00EE3E30">
        <w:rPr>
          <w:rFonts w:ascii="Times New Roman" w:eastAsiaTheme="minorEastAsia" w:hAnsi="Times New Roman"/>
          <w:sz w:val="28"/>
          <w:szCs w:val="28"/>
          <w:lang w:eastAsia="ru-RU"/>
        </w:rPr>
        <w:t xml:space="preserve">Об утверждении Устава муниципального бюджетного общеобразовательного учреждения «Большегаловская начальная общеобразовательная школа» в новой редакции» </w:t>
      </w:r>
      <w:r w:rsidRPr="00EE3E30">
        <w:rPr>
          <w:rFonts w:ascii="Times New Roman" w:eastAsiaTheme="minorEastAsia" w:hAnsi="Times New Roman" w:cstheme="minorBidi"/>
          <w:sz w:val="28"/>
          <w:szCs w:val="28"/>
          <w:lang w:eastAsia="ru-RU"/>
        </w:rPr>
        <w:t xml:space="preserve">  </w:t>
      </w:r>
    </w:p>
    <w:p w:rsidR="00EE3E30" w:rsidRPr="00EE3E30" w:rsidRDefault="00EE3E30" w:rsidP="00EE3E30">
      <w:pPr>
        <w:autoSpaceDE w:val="0"/>
        <w:autoSpaceDN w:val="0"/>
        <w:adjustRightInd w:val="0"/>
        <w:spacing w:after="0" w:line="240" w:lineRule="auto"/>
        <w:jc w:val="center"/>
        <w:rPr>
          <w:rFonts w:ascii="Times New Roman" w:eastAsia="Times New Roman" w:hAnsi="Times New Roman"/>
          <w:b/>
          <w:bCs/>
          <w:sz w:val="28"/>
          <w:szCs w:val="28"/>
          <w:lang w:eastAsia="ru-RU"/>
        </w:rPr>
      </w:pPr>
      <w:r w:rsidRPr="00EE3E30">
        <w:rPr>
          <w:rFonts w:eastAsia="Times New Roman"/>
          <w:b/>
          <w:bCs/>
          <w:sz w:val="26"/>
          <w:szCs w:val="26"/>
          <w:lang w:eastAsia="ru-RU"/>
        </w:rPr>
        <w:tab/>
      </w:r>
      <w:r w:rsidRPr="00EE3E30">
        <w:rPr>
          <w:rFonts w:ascii="Times New Roman" w:eastAsia="Times New Roman" w:hAnsi="Times New Roman"/>
          <w:b/>
          <w:bCs/>
          <w:sz w:val="24"/>
          <w:szCs w:val="24"/>
          <w:lang w:eastAsia="ru-RU"/>
        </w:rPr>
        <w:t xml:space="preserve"> </w:t>
      </w:r>
      <w:r w:rsidRPr="00EE3E30">
        <w:rPr>
          <w:rFonts w:ascii="Arial" w:eastAsia="Times New Roman" w:hAnsi="Arial" w:cs="Arial"/>
          <w:b/>
          <w:bCs/>
          <w:sz w:val="26"/>
          <w:szCs w:val="26"/>
          <w:lang w:eastAsia="ru-RU"/>
        </w:rPr>
        <w:t xml:space="preserve"> </w:t>
      </w:r>
    </w:p>
    <w:p w:rsidR="00EE3E30" w:rsidRPr="00EE3E30" w:rsidRDefault="00EE3E30" w:rsidP="00EE3E30">
      <w:pPr>
        <w:tabs>
          <w:tab w:val="left" w:pos="709"/>
        </w:tabs>
        <w:spacing w:line="240" w:lineRule="auto"/>
        <w:jc w:val="both"/>
        <w:rPr>
          <w:rFonts w:ascii="Times New Roman" w:eastAsiaTheme="minorEastAsia" w:hAnsi="Times New Roman"/>
          <w:sz w:val="28"/>
          <w:lang w:eastAsia="ru-RU"/>
        </w:rPr>
      </w:pPr>
      <w:r w:rsidRPr="00EE3E30">
        <w:rPr>
          <w:rFonts w:asciiTheme="minorHAnsi" w:eastAsiaTheme="minorEastAsia" w:hAnsiTheme="minorHAnsi" w:cstheme="minorBidi"/>
          <w:sz w:val="28"/>
          <w:szCs w:val="28"/>
          <w:lang w:eastAsia="ru-RU"/>
        </w:rPr>
        <w:tab/>
      </w:r>
      <w:r w:rsidRPr="00EE3E30">
        <w:rPr>
          <w:rFonts w:ascii="Times New Roman" w:eastAsiaTheme="minorEastAsia" w:hAnsi="Times New Roman"/>
          <w:sz w:val="28"/>
          <w:szCs w:val="28"/>
          <w:lang w:eastAsia="ru-RU"/>
        </w:rPr>
        <w:t xml:space="preserve"> В соответствии с Гражданским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12 января 1996  года № 7-ФЗ «О некоммерческих организациях», </w:t>
      </w:r>
      <w:hyperlink r:id="rId66" w:history="1"/>
      <w:r w:rsidRPr="00EE3E30">
        <w:rPr>
          <w:rFonts w:ascii="Times New Roman" w:eastAsiaTheme="minorEastAsia" w:hAnsi="Times New Roman"/>
          <w:sz w:val="28"/>
          <w:szCs w:val="28"/>
          <w:lang w:eastAsia="ru-RU"/>
        </w:rPr>
        <w:t xml:space="preserve"> Уставом муниципального образования муниципального района «Ижемский»,</w:t>
      </w:r>
      <w:r w:rsidRPr="00EE3E30">
        <w:rPr>
          <w:rFonts w:ascii="Times New Roman" w:eastAsiaTheme="minorEastAsia" w:hAnsi="Times New Roman"/>
          <w:sz w:val="28"/>
          <w:lang w:eastAsia="ru-RU"/>
        </w:rPr>
        <w:t xml:space="preserve">  </w:t>
      </w:r>
    </w:p>
    <w:p w:rsidR="00EE3E30" w:rsidRPr="00EE3E30" w:rsidRDefault="00EE3E30" w:rsidP="00EE3E30">
      <w:pPr>
        <w:spacing w:line="240" w:lineRule="auto"/>
        <w:jc w:val="center"/>
        <w:rPr>
          <w:rFonts w:ascii="Times New Roman" w:eastAsiaTheme="minorEastAsia" w:hAnsi="Times New Roman" w:cstheme="minorBidi"/>
          <w:sz w:val="28"/>
          <w:szCs w:val="28"/>
          <w:lang w:eastAsia="ru-RU"/>
        </w:rPr>
      </w:pPr>
      <w:r w:rsidRPr="00EE3E30">
        <w:rPr>
          <w:rFonts w:ascii="Times New Roman" w:eastAsiaTheme="minorEastAsia" w:hAnsi="Times New Roman" w:cstheme="minorBidi"/>
          <w:sz w:val="28"/>
          <w:szCs w:val="28"/>
          <w:lang w:eastAsia="ru-RU"/>
        </w:rPr>
        <w:t>администрация муниципального района «Ижемский»</w:t>
      </w:r>
    </w:p>
    <w:p w:rsidR="00EE3E30" w:rsidRPr="00EE3E30" w:rsidRDefault="00EE3E30" w:rsidP="00EE3E30">
      <w:pPr>
        <w:spacing w:line="240" w:lineRule="auto"/>
        <w:jc w:val="center"/>
        <w:rPr>
          <w:rFonts w:ascii="Times New Roman" w:eastAsiaTheme="minorEastAsia" w:hAnsi="Times New Roman" w:cstheme="minorBidi"/>
          <w:sz w:val="28"/>
          <w:szCs w:val="28"/>
          <w:lang w:eastAsia="ru-RU"/>
        </w:rPr>
      </w:pPr>
      <w:r w:rsidRPr="00EE3E30">
        <w:rPr>
          <w:rFonts w:ascii="Times New Roman" w:eastAsiaTheme="minorEastAsia" w:hAnsi="Times New Roman" w:cstheme="minorBidi"/>
          <w:sz w:val="28"/>
          <w:szCs w:val="28"/>
          <w:lang w:eastAsia="ru-RU"/>
        </w:rPr>
        <w:t>П О С Т А Н О В Л Я Е Т:</w:t>
      </w:r>
    </w:p>
    <w:p w:rsidR="00EE3E30" w:rsidRPr="00EE3E30" w:rsidRDefault="00EE3E30" w:rsidP="00EE3E30">
      <w:pPr>
        <w:tabs>
          <w:tab w:val="left" w:pos="709"/>
        </w:tabs>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ab/>
        <w:t xml:space="preserve"> 1. Внести изменения в </w:t>
      </w:r>
      <w:r w:rsidRPr="00EE3E30">
        <w:rPr>
          <w:rFonts w:ascii="Times New Roman" w:eastAsiaTheme="minorEastAsia" w:hAnsi="Times New Roman" w:cstheme="minorBidi"/>
          <w:sz w:val="28"/>
          <w:szCs w:val="28"/>
          <w:lang w:eastAsia="ru-RU"/>
        </w:rPr>
        <w:t>постановление администрации муниципального района «Ижемский» от 22 декабря 2014 года № 1207 «</w:t>
      </w:r>
      <w:r w:rsidRPr="00EE3E30">
        <w:rPr>
          <w:rFonts w:ascii="Times New Roman" w:eastAsiaTheme="minorEastAsia" w:hAnsi="Times New Roman"/>
          <w:sz w:val="28"/>
          <w:szCs w:val="28"/>
          <w:lang w:eastAsia="ru-RU"/>
        </w:rPr>
        <w:t>Об утверждении Устава муниципального бюджетного общеобразовательного учреждения «Большегаловская начальная общеобразовательная школа» в новой редакции»</w:t>
      </w:r>
      <w:r w:rsidRPr="00EE3E30">
        <w:rPr>
          <w:rFonts w:ascii="Times New Roman" w:eastAsiaTheme="minorEastAsia" w:hAnsi="Times New Roman" w:cstheme="minorBidi"/>
          <w:sz w:val="28"/>
          <w:szCs w:val="28"/>
          <w:lang w:eastAsia="ru-RU"/>
        </w:rPr>
        <w:t xml:space="preserve">  (далее - Постановление) согласно приложению к настоящему постановлению. </w:t>
      </w:r>
      <w:r w:rsidRPr="00EE3E30">
        <w:rPr>
          <w:rFonts w:ascii="Times New Roman" w:eastAsiaTheme="minorEastAsia" w:hAnsi="Times New Roman"/>
          <w:sz w:val="28"/>
          <w:szCs w:val="28"/>
          <w:lang w:eastAsia="ru-RU"/>
        </w:rPr>
        <w:t xml:space="preserve"> </w:t>
      </w:r>
    </w:p>
    <w:p w:rsidR="00EE3E30" w:rsidRPr="00EE3E30" w:rsidRDefault="00EE3E30" w:rsidP="00EE3E30">
      <w:pPr>
        <w:tabs>
          <w:tab w:val="left" w:pos="709"/>
        </w:tabs>
        <w:spacing w:after="0" w:line="240" w:lineRule="auto"/>
        <w:jc w:val="both"/>
        <w:rPr>
          <w:rFonts w:ascii="Times New Roman" w:eastAsia="Times New Roman" w:hAnsi="Times New Roman"/>
          <w:sz w:val="28"/>
          <w:szCs w:val="28"/>
          <w:lang w:eastAsia="ru-RU"/>
        </w:rPr>
      </w:pPr>
      <w:r w:rsidRPr="00EE3E30">
        <w:rPr>
          <w:rFonts w:ascii="Times New Roman" w:eastAsia="Times New Roman" w:hAnsi="Times New Roman"/>
          <w:sz w:val="28"/>
          <w:szCs w:val="28"/>
          <w:lang w:eastAsia="ru-RU"/>
        </w:rPr>
        <w:t xml:space="preserve">   </w:t>
      </w:r>
      <w:r w:rsidRPr="00EE3E30">
        <w:rPr>
          <w:rFonts w:ascii="Times New Roman" w:eastAsia="Times New Roman" w:hAnsi="Times New Roman"/>
          <w:sz w:val="28"/>
          <w:szCs w:val="28"/>
          <w:lang w:eastAsia="ru-RU"/>
        </w:rPr>
        <w:tab/>
        <w:t xml:space="preserve">2. Директору МБОУ «Большегаловская НОШ» Каневой Е.С. осуществить организационные мероприятия, связанные с государственной регистрацией  изменений, в установленном законом порядке. </w:t>
      </w:r>
    </w:p>
    <w:p w:rsidR="00EE3E30" w:rsidRPr="00EE3E30" w:rsidRDefault="00EE3E30" w:rsidP="00EE3E30">
      <w:pPr>
        <w:tabs>
          <w:tab w:val="left" w:pos="709"/>
        </w:tabs>
        <w:spacing w:after="0" w:line="240" w:lineRule="auto"/>
        <w:jc w:val="both"/>
        <w:rPr>
          <w:rFonts w:ascii="Times New Roman" w:eastAsiaTheme="minorEastAsia" w:hAnsi="Times New Roman" w:cstheme="minorBidi"/>
          <w:sz w:val="28"/>
          <w:szCs w:val="28"/>
          <w:lang w:eastAsia="ru-RU"/>
        </w:rPr>
      </w:pPr>
      <w:r w:rsidRPr="00EE3E30">
        <w:rPr>
          <w:rFonts w:ascii="Times New Roman" w:eastAsiaTheme="minorEastAsia" w:hAnsi="Times New Roman"/>
          <w:sz w:val="28"/>
          <w:szCs w:val="28"/>
          <w:lang w:eastAsia="ru-RU"/>
        </w:rPr>
        <w:t xml:space="preserve"> </w:t>
      </w:r>
      <w:r w:rsidRPr="00EE3E30">
        <w:rPr>
          <w:rFonts w:ascii="Times New Roman" w:eastAsiaTheme="minorEastAsia" w:hAnsi="Times New Roman" w:cstheme="minorBidi"/>
          <w:sz w:val="28"/>
          <w:szCs w:val="28"/>
          <w:lang w:eastAsia="ru-RU"/>
        </w:rPr>
        <w:t xml:space="preserve">         3. Настоящее постановление вступает в силу со дня  его официального опубликования.</w:t>
      </w:r>
    </w:p>
    <w:p w:rsidR="00EE3E30" w:rsidRPr="00EE3E30" w:rsidRDefault="00EE3E30" w:rsidP="00EE3E30">
      <w:pPr>
        <w:tabs>
          <w:tab w:val="left" w:pos="851"/>
        </w:tabs>
        <w:autoSpaceDE w:val="0"/>
        <w:autoSpaceDN w:val="0"/>
        <w:adjustRightInd w:val="0"/>
        <w:spacing w:after="0" w:line="240" w:lineRule="auto"/>
        <w:ind w:firstLine="540"/>
        <w:jc w:val="both"/>
        <w:rPr>
          <w:rFonts w:ascii="Times New Roman" w:eastAsia="Times New Roman" w:hAnsi="Times New Roman"/>
          <w:sz w:val="28"/>
          <w:lang w:eastAsia="ru-RU"/>
        </w:rPr>
      </w:pPr>
      <w:r w:rsidRPr="00EE3E30">
        <w:rPr>
          <w:rFonts w:ascii="Times New Roman" w:eastAsia="Times New Roman" w:hAnsi="Times New Roman"/>
          <w:sz w:val="28"/>
          <w:szCs w:val="28"/>
          <w:lang w:eastAsia="ru-RU"/>
        </w:rPr>
        <w:t xml:space="preserve">     </w:t>
      </w:r>
    </w:p>
    <w:p w:rsidR="00EE3E30" w:rsidRPr="00EE3E30" w:rsidRDefault="00EE3E30" w:rsidP="00EE3E30">
      <w:pPr>
        <w:tabs>
          <w:tab w:val="left" w:pos="567"/>
          <w:tab w:val="left" w:pos="709"/>
        </w:tabs>
        <w:spacing w:after="0" w:line="240" w:lineRule="auto"/>
        <w:jc w:val="both"/>
        <w:rPr>
          <w:rFonts w:ascii="Times New Roman" w:eastAsia="Times New Roman" w:hAnsi="Times New Roman"/>
          <w:sz w:val="28"/>
          <w:szCs w:val="28"/>
          <w:lang w:eastAsia="ru-RU"/>
        </w:rPr>
      </w:pPr>
      <w:r w:rsidRPr="00EE3E30">
        <w:rPr>
          <w:rFonts w:ascii="Times New Roman" w:eastAsia="Times New Roman" w:hAnsi="Times New Roman"/>
          <w:sz w:val="28"/>
          <w:szCs w:val="28"/>
          <w:lang w:eastAsia="ru-RU"/>
        </w:rPr>
        <w:t>Руководитель администрации</w:t>
      </w:r>
    </w:p>
    <w:p w:rsidR="00EE3E30" w:rsidRPr="00EE3E30" w:rsidRDefault="00EE3E30" w:rsidP="00EE3E30">
      <w:pPr>
        <w:tabs>
          <w:tab w:val="left" w:pos="426"/>
        </w:tabs>
        <w:autoSpaceDE w:val="0"/>
        <w:autoSpaceDN w:val="0"/>
        <w:adjustRightInd w:val="0"/>
        <w:spacing w:after="240" w:line="240" w:lineRule="auto"/>
        <w:jc w:val="both"/>
        <w:rPr>
          <w:rFonts w:ascii="Times New Roman" w:eastAsia="Times New Roman" w:hAnsi="Times New Roman"/>
          <w:sz w:val="28"/>
          <w:szCs w:val="28"/>
          <w:lang w:eastAsia="ru-RU"/>
        </w:rPr>
      </w:pPr>
      <w:r w:rsidRPr="00EE3E30">
        <w:rPr>
          <w:rFonts w:ascii="Times New Roman" w:eastAsia="Times New Roman" w:hAnsi="Times New Roman"/>
          <w:sz w:val="28"/>
          <w:szCs w:val="28"/>
          <w:lang w:eastAsia="ru-RU"/>
        </w:rPr>
        <w:t xml:space="preserve">муниципального района «Ижемский»                                         Л.И. Терентьева  </w:t>
      </w:r>
    </w:p>
    <w:p w:rsidR="00EE3E30" w:rsidRDefault="00EE3E30" w:rsidP="00EE3E30">
      <w:pPr>
        <w:tabs>
          <w:tab w:val="left" w:pos="567"/>
          <w:tab w:val="left" w:pos="709"/>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EE3E30">
        <w:rPr>
          <w:rFonts w:ascii="Times New Roman" w:eastAsia="Times New Roman" w:hAnsi="Times New Roman"/>
          <w:b/>
          <w:bCs/>
          <w:sz w:val="28"/>
          <w:szCs w:val="28"/>
          <w:lang w:eastAsia="ru-RU"/>
        </w:rPr>
        <w:t xml:space="preserve">                              </w:t>
      </w:r>
    </w:p>
    <w:p w:rsidR="00EE3E30" w:rsidRPr="00EE3E30" w:rsidRDefault="00EE3E30" w:rsidP="00EE3E30">
      <w:pPr>
        <w:tabs>
          <w:tab w:val="left" w:pos="567"/>
          <w:tab w:val="left" w:pos="709"/>
        </w:tabs>
        <w:autoSpaceDE w:val="0"/>
        <w:autoSpaceDN w:val="0"/>
        <w:adjustRightInd w:val="0"/>
        <w:spacing w:after="0" w:line="240" w:lineRule="auto"/>
        <w:ind w:firstLine="709"/>
        <w:jc w:val="right"/>
        <w:rPr>
          <w:rFonts w:ascii="Times New Roman" w:eastAsia="Times New Roman" w:hAnsi="Times New Roman"/>
          <w:bCs/>
          <w:sz w:val="28"/>
          <w:szCs w:val="28"/>
          <w:lang w:eastAsia="ru-RU"/>
        </w:rPr>
      </w:pPr>
      <w:r w:rsidRPr="00EE3E30">
        <w:rPr>
          <w:rFonts w:ascii="Times New Roman" w:eastAsia="Times New Roman" w:hAnsi="Times New Roman"/>
          <w:bCs/>
          <w:sz w:val="28"/>
          <w:szCs w:val="28"/>
          <w:lang w:eastAsia="ru-RU"/>
        </w:rPr>
        <w:lastRenderedPageBreak/>
        <w:t xml:space="preserve">Приложение </w:t>
      </w:r>
    </w:p>
    <w:p w:rsidR="00EE3E30" w:rsidRPr="00EE3E30" w:rsidRDefault="00EE3E30" w:rsidP="00EE3E30">
      <w:pPr>
        <w:autoSpaceDE w:val="0"/>
        <w:autoSpaceDN w:val="0"/>
        <w:adjustRightInd w:val="0"/>
        <w:spacing w:after="0" w:line="240" w:lineRule="auto"/>
        <w:ind w:firstLine="709"/>
        <w:jc w:val="right"/>
        <w:rPr>
          <w:rFonts w:ascii="Times New Roman" w:eastAsia="Times New Roman" w:hAnsi="Times New Roman"/>
          <w:bCs/>
          <w:sz w:val="28"/>
          <w:szCs w:val="28"/>
          <w:lang w:eastAsia="ru-RU"/>
        </w:rPr>
      </w:pPr>
      <w:r w:rsidRPr="00EE3E30">
        <w:rPr>
          <w:rFonts w:ascii="Times New Roman" w:eastAsia="Times New Roman" w:hAnsi="Times New Roman"/>
          <w:bCs/>
          <w:sz w:val="28"/>
          <w:szCs w:val="28"/>
          <w:lang w:eastAsia="ru-RU"/>
        </w:rPr>
        <w:t xml:space="preserve">к постановлению  администрации </w:t>
      </w:r>
    </w:p>
    <w:p w:rsidR="00EE3E30" w:rsidRPr="00EE3E30" w:rsidRDefault="00EE3E30" w:rsidP="00EE3E30">
      <w:pPr>
        <w:autoSpaceDE w:val="0"/>
        <w:autoSpaceDN w:val="0"/>
        <w:adjustRightInd w:val="0"/>
        <w:spacing w:after="0" w:line="240" w:lineRule="auto"/>
        <w:ind w:firstLine="709"/>
        <w:jc w:val="right"/>
        <w:rPr>
          <w:rFonts w:ascii="Times New Roman" w:eastAsia="Times New Roman" w:hAnsi="Times New Roman"/>
          <w:bCs/>
          <w:sz w:val="28"/>
          <w:szCs w:val="28"/>
          <w:lang w:eastAsia="ru-RU"/>
        </w:rPr>
      </w:pPr>
      <w:r w:rsidRPr="00EE3E30">
        <w:rPr>
          <w:rFonts w:ascii="Times New Roman" w:eastAsia="Times New Roman" w:hAnsi="Times New Roman"/>
          <w:bCs/>
          <w:sz w:val="28"/>
          <w:szCs w:val="28"/>
          <w:lang w:eastAsia="ru-RU"/>
        </w:rPr>
        <w:t xml:space="preserve">муниципального района «Ижемский» </w:t>
      </w:r>
    </w:p>
    <w:p w:rsidR="00EE3E30" w:rsidRPr="00EE3E30" w:rsidRDefault="00EE3E30" w:rsidP="00EE3E30">
      <w:pPr>
        <w:autoSpaceDE w:val="0"/>
        <w:autoSpaceDN w:val="0"/>
        <w:adjustRightInd w:val="0"/>
        <w:spacing w:after="0" w:line="240" w:lineRule="auto"/>
        <w:rPr>
          <w:rFonts w:ascii="Times New Roman" w:eastAsia="Times New Roman" w:hAnsi="Times New Roman"/>
          <w:bCs/>
          <w:sz w:val="28"/>
          <w:szCs w:val="28"/>
          <w:lang w:eastAsia="ru-RU"/>
        </w:rPr>
      </w:pPr>
      <w:r w:rsidRPr="00EE3E30">
        <w:rPr>
          <w:rFonts w:ascii="Times New Roman" w:eastAsia="Times New Roman" w:hAnsi="Times New Roman"/>
          <w:bCs/>
          <w:sz w:val="28"/>
          <w:szCs w:val="28"/>
          <w:lang w:eastAsia="ru-RU"/>
        </w:rPr>
        <w:t xml:space="preserve">                                                                                 от 23 октября 2017 года </w:t>
      </w:r>
      <w:r w:rsidR="007F7168">
        <w:rPr>
          <w:rFonts w:ascii="Times New Roman" w:eastAsia="Times New Roman" w:hAnsi="Times New Roman"/>
          <w:bCs/>
          <w:sz w:val="28"/>
          <w:szCs w:val="28"/>
          <w:lang w:eastAsia="ru-RU"/>
        </w:rPr>
        <w:t xml:space="preserve">           </w:t>
      </w:r>
      <w:r w:rsidR="00293829">
        <w:rPr>
          <w:rFonts w:ascii="Times New Roman" w:eastAsia="Times New Roman" w:hAnsi="Times New Roman"/>
          <w:bCs/>
          <w:sz w:val="28"/>
          <w:szCs w:val="28"/>
          <w:lang w:eastAsia="ru-RU"/>
        </w:rPr>
        <w:t xml:space="preserve">   </w:t>
      </w:r>
      <w:r w:rsidRPr="00EE3E30">
        <w:rPr>
          <w:rFonts w:ascii="Times New Roman" w:eastAsia="Times New Roman" w:hAnsi="Times New Roman"/>
          <w:bCs/>
          <w:sz w:val="28"/>
          <w:szCs w:val="28"/>
          <w:lang w:eastAsia="ru-RU"/>
        </w:rPr>
        <w:t xml:space="preserve">№ 884 </w:t>
      </w:r>
    </w:p>
    <w:p w:rsidR="00EE3E30" w:rsidRPr="00EE3E30" w:rsidRDefault="00EE3E30" w:rsidP="00EE3E30">
      <w:pPr>
        <w:autoSpaceDE w:val="0"/>
        <w:autoSpaceDN w:val="0"/>
        <w:adjustRightInd w:val="0"/>
        <w:spacing w:after="0" w:line="240" w:lineRule="auto"/>
        <w:ind w:firstLine="709"/>
        <w:jc w:val="center"/>
        <w:rPr>
          <w:rFonts w:ascii="Times New Roman" w:eastAsia="Times New Roman" w:hAnsi="Times New Roman"/>
          <w:bCs/>
          <w:sz w:val="24"/>
          <w:szCs w:val="24"/>
          <w:lang w:eastAsia="ru-RU"/>
        </w:rPr>
      </w:pPr>
      <w:r w:rsidRPr="00EE3E30">
        <w:rPr>
          <w:rFonts w:ascii="Times New Roman" w:eastAsia="Times New Roman" w:hAnsi="Times New Roman"/>
          <w:bCs/>
          <w:sz w:val="28"/>
          <w:szCs w:val="28"/>
          <w:lang w:eastAsia="ru-RU"/>
        </w:rPr>
        <w:t xml:space="preserve">                                                                                                                    </w:t>
      </w:r>
    </w:p>
    <w:p w:rsidR="00EE3E30" w:rsidRPr="00EE3E30" w:rsidRDefault="00EE3E30" w:rsidP="00EE3E30">
      <w:pPr>
        <w:widowControl w:val="0"/>
        <w:tabs>
          <w:tab w:val="left" w:pos="567"/>
          <w:tab w:val="left" w:pos="709"/>
        </w:tabs>
        <w:autoSpaceDE w:val="0"/>
        <w:autoSpaceDN w:val="0"/>
        <w:adjustRightInd w:val="0"/>
        <w:spacing w:after="0" w:line="240" w:lineRule="auto"/>
        <w:ind w:firstLine="709"/>
        <w:jc w:val="center"/>
        <w:rPr>
          <w:rFonts w:ascii="Times New Roman" w:eastAsia="Times New Roman" w:hAnsi="Times New Roman"/>
          <w:bCs/>
          <w:sz w:val="28"/>
          <w:szCs w:val="28"/>
          <w:lang w:eastAsia="ru-RU"/>
        </w:rPr>
      </w:pPr>
    </w:p>
    <w:p w:rsidR="00EE3E30" w:rsidRPr="00EE3E30" w:rsidRDefault="00EE3E30" w:rsidP="00EE3E30">
      <w:pPr>
        <w:widowControl w:val="0"/>
        <w:tabs>
          <w:tab w:val="left" w:pos="567"/>
          <w:tab w:val="left" w:pos="709"/>
        </w:tabs>
        <w:autoSpaceDE w:val="0"/>
        <w:autoSpaceDN w:val="0"/>
        <w:adjustRightInd w:val="0"/>
        <w:spacing w:after="0" w:line="240" w:lineRule="auto"/>
        <w:ind w:firstLine="709"/>
        <w:jc w:val="center"/>
        <w:rPr>
          <w:rFonts w:ascii="Times New Roman" w:eastAsiaTheme="minorEastAsia" w:hAnsi="Times New Roman" w:cstheme="minorBidi"/>
          <w:sz w:val="28"/>
          <w:szCs w:val="28"/>
          <w:lang w:eastAsia="ru-RU"/>
        </w:rPr>
      </w:pPr>
      <w:r w:rsidRPr="00EE3E30">
        <w:rPr>
          <w:rFonts w:ascii="Times New Roman" w:eastAsia="Times New Roman" w:hAnsi="Times New Roman"/>
          <w:bCs/>
          <w:sz w:val="28"/>
          <w:szCs w:val="28"/>
          <w:lang w:eastAsia="ru-RU"/>
        </w:rPr>
        <w:t>Изменения, вносимые    в</w:t>
      </w:r>
      <w:r w:rsidRPr="00EE3E30">
        <w:rPr>
          <w:rFonts w:ascii="Times New Roman" w:eastAsia="Times New Roman" w:hAnsi="Times New Roman"/>
          <w:b/>
          <w:bCs/>
          <w:sz w:val="24"/>
          <w:szCs w:val="24"/>
          <w:lang w:eastAsia="ru-RU"/>
        </w:rPr>
        <w:t xml:space="preserve"> </w:t>
      </w:r>
      <w:r w:rsidRPr="00EE3E30">
        <w:rPr>
          <w:rFonts w:ascii="Times New Roman" w:eastAsiaTheme="minorEastAsia" w:hAnsi="Times New Roman" w:cstheme="minorBidi"/>
          <w:sz w:val="28"/>
          <w:szCs w:val="28"/>
          <w:lang w:eastAsia="ru-RU"/>
        </w:rPr>
        <w:t>постановление администрации муниципального района «Ижемский» от 22 декабря 2014 года № 1207 «</w:t>
      </w:r>
      <w:r w:rsidRPr="00EE3E30">
        <w:rPr>
          <w:rFonts w:ascii="Times New Roman" w:eastAsiaTheme="minorEastAsia" w:hAnsi="Times New Roman"/>
          <w:sz w:val="28"/>
          <w:szCs w:val="28"/>
          <w:lang w:eastAsia="ru-RU"/>
        </w:rPr>
        <w:t xml:space="preserve">Об утверждении Устава муниципального бюджетного общеобразовательного учреждения «Большегаловская начальная общеобразовательная школа» в новой редакции» </w:t>
      </w:r>
      <w:r w:rsidRPr="00EE3E30">
        <w:rPr>
          <w:rFonts w:ascii="Times New Roman" w:eastAsiaTheme="minorEastAsia" w:hAnsi="Times New Roman" w:cstheme="minorBidi"/>
          <w:sz w:val="28"/>
          <w:szCs w:val="28"/>
          <w:lang w:eastAsia="ru-RU"/>
        </w:rPr>
        <w:t xml:space="preserve">  </w:t>
      </w:r>
    </w:p>
    <w:p w:rsidR="00EE3E30" w:rsidRPr="00EE3E30" w:rsidRDefault="00EE3E30" w:rsidP="00EE3E30">
      <w:pPr>
        <w:widowControl w:val="0"/>
        <w:tabs>
          <w:tab w:val="left" w:pos="567"/>
          <w:tab w:val="left" w:pos="709"/>
        </w:tabs>
        <w:autoSpaceDE w:val="0"/>
        <w:autoSpaceDN w:val="0"/>
        <w:adjustRightInd w:val="0"/>
        <w:spacing w:after="0" w:line="240" w:lineRule="auto"/>
        <w:ind w:firstLine="709"/>
        <w:jc w:val="center"/>
        <w:rPr>
          <w:rFonts w:ascii="Times New Roman" w:eastAsiaTheme="minorEastAsia" w:hAnsi="Times New Roman" w:cstheme="minorBidi"/>
          <w:sz w:val="28"/>
          <w:szCs w:val="28"/>
          <w:lang w:eastAsia="ru-RU"/>
        </w:rPr>
      </w:pPr>
    </w:p>
    <w:p w:rsidR="00EE3E30" w:rsidRPr="00EE3E30" w:rsidRDefault="00EE3E30" w:rsidP="00A41F3F">
      <w:pPr>
        <w:numPr>
          <w:ilvl w:val="0"/>
          <w:numId w:val="59"/>
        </w:numPr>
        <w:tabs>
          <w:tab w:val="left" w:pos="567"/>
        </w:tabs>
        <w:spacing w:after="0" w:line="240" w:lineRule="auto"/>
        <w:ind w:firstLine="567"/>
        <w:jc w:val="both"/>
        <w:rPr>
          <w:rFonts w:ascii="Times New Roman" w:eastAsia="Times New Roman" w:hAnsi="Times New Roman"/>
          <w:sz w:val="28"/>
          <w:szCs w:val="28"/>
          <w:lang w:eastAsia="ru-RU"/>
        </w:rPr>
      </w:pPr>
      <w:r w:rsidRPr="00EE3E30">
        <w:rPr>
          <w:rFonts w:ascii="Times New Roman" w:eastAsia="Times New Roman" w:hAnsi="Times New Roman"/>
          <w:sz w:val="28"/>
          <w:szCs w:val="28"/>
          <w:lang w:eastAsia="ru-RU"/>
        </w:rPr>
        <w:t xml:space="preserve">Пункт 4.4. раздела 4 «Управление» Постановления изложить в следующей редакции: </w:t>
      </w:r>
    </w:p>
    <w:p w:rsidR="00EE3E30" w:rsidRPr="00EE3E30" w:rsidRDefault="00EE3E30" w:rsidP="00EE3E30">
      <w:pPr>
        <w:tabs>
          <w:tab w:val="left" w:pos="567"/>
        </w:tabs>
        <w:spacing w:after="0" w:line="240" w:lineRule="auto"/>
        <w:ind w:firstLine="567"/>
        <w:jc w:val="both"/>
        <w:rPr>
          <w:rFonts w:ascii="Times New Roman" w:eastAsia="Times New Roman" w:hAnsi="Times New Roman"/>
          <w:sz w:val="28"/>
          <w:szCs w:val="28"/>
          <w:lang w:eastAsia="ru-RU"/>
        </w:rPr>
      </w:pPr>
      <w:r w:rsidRPr="00EE3E30">
        <w:rPr>
          <w:rFonts w:ascii="Times New Roman" w:eastAsia="Times New Roman" w:hAnsi="Times New Roman"/>
          <w:sz w:val="28"/>
          <w:szCs w:val="28"/>
          <w:lang w:eastAsia="ru-RU"/>
        </w:rPr>
        <w:t>«4.4. Непосредственное управление Школой осуществляет директор, права и обязанности директора регламентируются в должностной инструкции.     Назначение на должность и освобождение от должности директора Школы производится Учредителем в порядке, установленном действующим законодательством Российской Федерации.</w:t>
      </w:r>
    </w:p>
    <w:p w:rsidR="00EE3E30" w:rsidRPr="00EE3E30" w:rsidRDefault="00EE3E30" w:rsidP="00EE3E30">
      <w:pPr>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Директор осуществляет руководство деятельностью Школы в соответствии с законодательством Российской Федерации и настоящим Уставом, несет ответственность за деятельность Школы.</w:t>
      </w:r>
    </w:p>
    <w:p w:rsidR="00EE3E30" w:rsidRPr="00EE3E30" w:rsidRDefault="00EE3E30" w:rsidP="00EE3E30">
      <w:pPr>
        <w:tabs>
          <w:tab w:val="left" w:pos="567"/>
        </w:tabs>
        <w:spacing w:after="0" w:line="240" w:lineRule="auto"/>
        <w:ind w:firstLine="567"/>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К компетенции директора Школы относятся вопросы осуществления руководства деятельностью Школы, за исключением вопросов, отнесенных федеральными законами к компетенции Учредителя Школы.</w:t>
      </w:r>
    </w:p>
    <w:p w:rsidR="00EE3E30" w:rsidRPr="00EE3E30" w:rsidRDefault="00EE3E30" w:rsidP="00EE3E30">
      <w:pPr>
        <w:spacing w:after="0" w:line="240" w:lineRule="auto"/>
        <w:ind w:left="567"/>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Директор Школы без доверенности действует от имени Школы, в т. ч.:</w:t>
      </w:r>
    </w:p>
    <w:p w:rsidR="00EE3E30" w:rsidRPr="00EE3E30" w:rsidRDefault="00EE3E30" w:rsidP="00EE3E30">
      <w:pPr>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заключает гражданско-правовые и трудовые договоры от имени Школы, утверждает штатное расписание Школы, должностные инструкции работников и утверждает план финансово-хозяйственной деятельности Школы;</w:t>
      </w:r>
    </w:p>
    <w:p w:rsidR="00EE3E30" w:rsidRPr="00EE3E30" w:rsidRDefault="00EE3E30" w:rsidP="00EE3E30">
      <w:pPr>
        <w:tabs>
          <w:tab w:val="left" w:pos="567"/>
        </w:tabs>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принимает локальные нормативные акты, регламентирующие деятельность Школы по вопросам, отнесенным к его компетенции настоящим Уставом;</w:t>
      </w:r>
    </w:p>
    <w:p w:rsidR="00EE3E30" w:rsidRPr="00EE3E30" w:rsidRDefault="00EE3E30" w:rsidP="00EE3E30">
      <w:pPr>
        <w:tabs>
          <w:tab w:val="left" w:pos="567"/>
        </w:tabs>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издает приказы, дает поручения и указания, обязательные для исполнения всеми работниками Школы;</w:t>
      </w:r>
    </w:p>
    <w:p w:rsidR="00EE3E30" w:rsidRPr="00EE3E30" w:rsidRDefault="00EE3E30" w:rsidP="00EE3E30">
      <w:pPr>
        <w:tabs>
          <w:tab w:val="left" w:pos="567"/>
        </w:tabs>
        <w:spacing w:after="0" w:line="240" w:lineRule="auto"/>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Директор Школы осуществляет также следующие полномочия:</w:t>
      </w:r>
    </w:p>
    <w:p w:rsidR="00EE3E30" w:rsidRPr="00EE3E30" w:rsidRDefault="00EE3E30" w:rsidP="00EE3E30">
      <w:pPr>
        <w:tabs>
          <w:tab w:val="left" w:pos="567"/>
        </w:tabs>
        <w:spacing w:after="0" w:line="240" w:lineRule="auto"/>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обеспечивает соблюдение законности в деятельности Школы;</w:t>
      </w:r>
    </w:p>
    <w:p w:rsidR="00EE3E30" w:rsidRPr="00EE3E30" w:rsidRDefault="00EE3E30" w:rsidP="00EE3E30">
      <w:pPr>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планирует и организует работу Школы в целом и образовательный процесс в частности, осуществляет контроль за ходом и результатами образовательного процесса, отвечает за качество и эффективность работы Школы;</w:t>
      </w:r>
    </w:p>
    <w:p w:rsidR="00EE3E30" w:rsidRPr="00EE3E30" w:rsidRDefault="00EE3E30" w:rsidP="00EE3E30">
      <w:pPr>
        <w:tabs>
          <w:tab w:val="left" w:pos="567"/>
        </w:tabs>
        <w:spacing w:after="0" w:line="240" w:lineRule="auto"/>
        <w:ind w:firstLine="260"/>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организует работу по подготовке Школы к лицензированию и государственной аккредитации, а также по проведению выборов в коллегиальные органы управления Школы;</w:t>
      </w:r>
    </w:p>
    <w:p w:rsidR="00EE3E30" w:rsidRPr="00EE3E30" w:rsidRDefault="00EE3E30" w:rsidP="00EE3E30">
      <w:pPr>
        <w:tabs>
          <w:tab w:val="left" w:pos="567"/>
        </w:tabs>
        <w:spacing w:after="0" w:line="240" w:lineRule="auto"/>
        <w:ind w:firstLine="260"/>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устанавливает заработную плату работников Школы, в т. ч. оклады, надбавки и доплаты к окладам, компенсационные и стимулирующие выплаты в соответствии с положением об оплате труда работников Школы, законами и иными нормативными правовыми актами;</w:t>
      </w:r>
    </w:p>
    <w:p w:rsidR="00EE3E30" w:rsidRPr="00EE3E30" w:rsidRDefault="00EE3E30" w:rsidP="00EE3E30">
      <w:pPr>
        <w:spacing w:after="0" w:line="240" w:lineRule="auto"/>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lastRenderedPageBreak/>
        <w:t xml:space="preserve">        -  утверждает графики работы и педагогическую нагрузку работников;</w:t>
      </w:r>
    </w:p>
    <w:p w:rsidR="00EE3E30" w:rsidRPr="00EE3E30" w:rsidRDefault="00EE3E30" w:rsidP="00EE3E30">
      <w:pPr>
        <w:tabs>
          <w:tab w:val="left" w:pos="567"/>
        </w:tabs>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издает приказы о зачислении в Школу и об отчислении учащихся, о переводе учащихся в другой класс (на следующий год обучения);</w:t>
      </w:r>
    </w:p>
    <w:p w:rsidR="00EE3E30" w:rsidRPr="00EE3E30" w:rsidRDefault="00EE3E30" w:rsidP="00EE3E30">
      <w:pPr>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организует обеспечение охраны жизни и здоровья учащихся и работников;</w:t>
      </w:r>
    </w:p>
    <w:p w:rsidR="00EE3E30" w:rsidRPr="00EE3E30" w:rsidRDefault="00EE3E30" w:rsidP="00EE3E30">
      <w:pPr>
        <w:spacing w:after="0" w:line="240" w:lineRule="auto"/>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формирует контингент учащихся;</w:t>
      </w:r>
    </w:p>
    <w:p w:rsidR="00EE3E30" w:rsidRPr="00EE3E30" w:rsidRDefault="00EE3E30" w:rsidP="00EE3E30">
      <w:pPr>
        <w:tabs>
          <w:tab w:val="left" w:pos="567"/>
          <w:tab w:val="left" w:pos="9614"/>
        </w:tabs>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организует осуществление мер социальной поддержки учащихся Школы, защиту прав учащихся;</w:t>
      </w:r>
    </w:p>
    <w:p w:rsidR="00EE3E30" w:rsidRPr="00EE3E30" w:rsidRDefault="00EE3E30" w:rsidP="00EE3E30">
      <w:pPr>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обеспечивает учет, сохранность и пополнение учебно-материальной базы, учет и хранение документации;</w:t>
      </w:r>
    </w:p>
    <w:p w:rsidR="00EE3E30" w:rsidRPr="00EE3E30" w:rsidRDefault="00EE3E30" w:rsidP="00EE3E30">
      <w:pPr>
        <w:tabs>
          <w:tab w:val="left" w:pos="567"/>
        </w:tabs>
        <w:spacing w:after="0" w:line="240" w:lineRule="auto"/>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организует делопроизводство;</w:t>
      </w:r>
    </w:p>
    <w:p w:rsidR="00EE3E30" w:rsidRPr="00EE3E30" w:rsidRDefault="00EE3E30" w:rsidP="00EE3E30">
      <w:pPr>
        <w:tabs>
          <w:tab w:val="left" w:pos="1196"/>
        </w:tabs>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в соответствии с федеральными законами определяет состав и объем сведений, составляющих служебную тайну, а также устанавливает порядок защиты персональных данных и обеспечивает его соблюдение.».</w:t>
      </w:r>
    </w:p>
    <w:p w:rsidR="00EE3E30" w:rsidRPr="00EE3E30" w:rsidRDefault="00EE3E30" w:rsidP="00EE3E30">
      <w:pPr>
        <w:tabs>
          <w:tab w:val="left" w:pos="567"/>
        </w:tabs>
        <w:spacing w:after="0" w:line="240" w:lineRule="auto"/>
        <w:ind w:right="-1"/>
        <w:jc w:val="both"/>
        <w:rPr>
          <w:rFonts w:ascii="Times New Roman" w:eastAsiaTheme="minorEastAsia" w:hAnsi="Times New Roman"/>
          <w:sz w:val="28"/>
          <w:szCs w:val="28"/>
          <w:lang w:eastAsia="ru-RU"/>
        </w:rPr>
      </w:pPr>
      <w:r w:rsidRPr="00EE3E30">
        <w:rPr>
          <w:rFonts w:ascii="Times New Roman" w:eastAsiaTheme="minorEastAsia" w:hAnsi="Times New Roman" w:cstheme="minorBidi"/>
          <w:sz w:val="28"/>
          <w:szCs w:val="28"/>
          <w:lang w:eastAsia="ru-RU"/>
        </w:rPr>
        <w:t xml:space="preserve">          2. Раздел 4 «Управление» дополнить пунктом 4.7. следующего содержания:</w:t>
      </w:r>
    </w:p>
    <w:p w:rsidR="00EE3E30" w:rsidRPr="00EE3E30" w:rsidRDefault="00EE3E30" w:rsidP="00EE3E30">
      <w:pPr>
        <w:tabs>
          <w:tab w:val="left" w:pos="567"/>
          <w:tab w:val="left" w:pos="709"/>
        </w:tabs>
        <w:spacing w:after="0" w:line="240" w:lineRule="auto"/>
        <w:ind w:firstLine="567"/>
        <w:jc w:val="both"/>
        <w:rPr>
          <w:rFonts w:ascii="Times New Roman" w:eastAsia="Times New Roman" w:hAnsi="Times New Roman"/>
          <w:color w:val="000000"/>
          <w:sz w:val="28"/>
          <w:szCs w:val="28"/>
          <w:lang w:eastAsia="ru-RU"/>
        </w:rPr>
      </w:pPr>
      <w:r w:rsidRPr="00EE3E30">
        <w:rPr>
          <w:rFonts w:ascii="Times New Roman" w:eastAsiaTheme="minorEastAsia" w:hAnsi="Times New Roman"/>
          <w:sz w:val="28"/>
          <w:szCs w:val="28"/>
          <w:lang w:eastAsia="ru-RU"/>
        </w:rPr>
        <w:t xml:space="preserve">«4.7. Общее собрание работников Школы (далее – собрание)  является постоянно действующим коллегиальным органом управления Школы.  В состав собрания  входят все работники Школы. Из его состава открытым голосованием </w:t>
      </w:r>
      <w:r w:rsidRPr="00EE3E30">
        <w:rPr>
          <w:rFonts w:ascii="yandex-sans" w:eastAsia="Times New Roman" w:hAnsi="yandex-sans"/>
          <w:color w:val="000000"/>
          <w:sz w:val="23"/>
          <w:szCs w:val="23"/>
          <w:lang w:eastAsia="ru-RU"/>
        </w:rPr>
        <w:t xml:space="preserve">  </w:t>
      </w:r>
      <w:r w:rsidRPr="00EE3E30">
        <w:rPr>
          <w:rFonts w:ascii="Times New Roman" w:eastAsia="Times New Roman" w:hAnsi="Times New Roman"/>
          <w:color w:val="000000"/>
          <w:sz w:val="28"/>
          <w:szCs w:val="28"/>
          <w:lang w:eastAsia="ru-RU"/>
        </w:rPr>
        <w:t>избираются председатель  собрания  и секретарь сроком на один календарный год, которые выполняют свои обязанности на общественных началах.</w:t>
      </w:r>
    </w:p>
    <w:p w:rsidR="00EE3E30" w:rsidRPr="00EE3E30" w:rsidRDefault="00EE3E30" w:rsidP="00EE3E30">
      <w:pPr>
        <w:tabs>
          <w:tab w:val="left" w:pos="567"/>
          <w:tab w:val="left" w:pos="709"/>
        </w:tabs>
        <w:spacing w:after="0" w:line="240" w:lineRule="auto"/>
        <w:ind w:firstLine="567"/>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ab/>
        <w:t xml:space="preserve">Собрание  созывается его председателем не реже одного раза в календарный год. Собрание  является правомочным, если все работники Школы извещены о времени и месте проведения, и на собрании присутствуют не менее половины работников Школы. Решения собрания принимаются открытым голосованием. Каждый работник Школы имеет при голосовании один голос. В случае равенства голосов решающим является голос председателя собрания. Решение считается принятым, если за него проголосовало более половины присутствующих на собрании работников. </w:t>
      </w:r>
    </w:p>
    <w:p w:rsidR="00EE3E30" w:rsidRPr="00EE3E30" w:rsidRDefault="00EE3E30" w:rsidP="00EE3E30">
      <w:pPr>
        <w:tabs>
          <w:tab w:val="left" w:pos="567"/>
          <w:tab w:val="left" w:pos="709"/>
        </w:tabs>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ab/>
        <w:t xml:space="preserve">К компетенции  собрания  относится: </w:t>
      </w:r>
    </w:p>
    <w:p w:rsidR="00EE3E30" w:rsidRPr="00EE3E30" w:rsidRDefault="00EE3E30" w:rsidP="00EE3E30">
      <w:pPr>
        <w:tabs>
          <w:tab w:val="left" w:pos="567"/>
          <w:tab w:val="left" w:pos="709"/>
        </w:tabs>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ab/>
        <w:t xml:space="preserve">- заключение коллективного договора; </w:t>
      </w:r>
    </w:p>
    <w:p w:rsidR="00EE3E30" w:rsidRPr="00EE3E30" w:rsidRDefault="00EE3E30" w:rsidP="00EE3E30">
      <w:pPr>
        <w:tabs>
          <w:tab w:val="left" w:pos="567"/>
          <w:tab w:val="left" w:pos="709"/>
        </w:tabs>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ab/>
        <w:t xml:space="preserve">- принятие Устава Школы, изменений в Устав Школы, правил внутреннего трудового распорядка, иных локальных нормативных актов в пределах своей компетенции; </w:t>
      </w:r>
    </w:p>
    <w:p w:rsidR="00EE3E30" w:rsidRPr="00EE3E30" w:rsidRDefault="00EE3E30" w:rsidP="00EE3E30">
      <w:pPr>
        <w:tabs>
          <w:tab w:val="left" w:pos="567"/>
          <w:tab w:val="left" w:pos="709"/>
        </w:tabs>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ab/>
        <w:t>- обсуждение вопросов создания условий, обеспечивающих безопасность обучения, воспитания  воспитанников и учащихся;</w:t>
      </w:r>
    </w:p>
    <w:p w:rsidR="00EE3E30" w:rsidRPr="00EE3E30" w:rsidRDefault="00EE3E30" w:rsidP="00EE3E30">
      <w:pPr>
        <w:tabs>
          <w:tab w:val="left" w:pos="851"/>
        </w:tabs>
        <w:spacing w:after="0" w:line="234" w:lineRule="auto"/>
        <w:jc w:val="both"/>
        <w:rPr>
          <w:rFonts w:ascii="Times New Roman" w:eastAsia="Times New Roman" w:hAnsi="Times New Roman"/>
          <w:color w:val="000000"/>
          <w:sz w:val="28"/>
          <w:szCs w:val="28"/>
          <w:lang w:eastAsia="ru-RU"/>
        </w:rPr>
      </w:pPr>
      <w:r w:rsidRPr="00EE3E30">
        <w:rPr>
          <w:rFonts w:ascii="Times New Roman" w:eastAsiaTheme="minorEastAsia" w:hAnsi="Times New Roman"/>
          <w:sz w:val="28"/>
          <w:szCs w:val="28"/>
          <w:lang w:eastAsia="ru-RU"/>
        </w:rPr>
        <w:t xml:space="preserve">    - обсуждение вопросов создания условий,</w:t>
      </w:r>
      <w:r w:rsidRPr="00EE3E30">
        <w:rPr>
          <w:rFonts w:ascii="Times New Roman" w:eastAsiaTheme="minorEastAsia" w:hAnsi="Times New Roman"/>
          <w:noProof/>
          <w:sz w:val="28"/>
          <w:szCs w:val="28"/>
          <w:lang w:eastAsia="ru-RU"/>
        </w:rPr>
        <w:t xml:space="preserve"> </w:t>
      </w:r>
      <w:r w:rsidRPr="00EE3E30">
        <w:rPr>
          <w:rFonts w:ascii="Times New Roman" w:eastAsiaTheme="minorEastAsia" w:hAnsi="Times New Roman"/>
          <w:sz w:val="28"/>
          <w:szCs w:val="28"/>
          <w:lang w:eastAsia="ru-RU"/>
        </w:rPr>
        <w:t>необходимых для охраны и укрепления здоровья, организации питания воспитанников и учащихся  Школы.</w:t>
      </w:r>
      <w:r w:rsidRPr="00EE3E30">
        <w:rPr>
          <w:rFonts w:ascii="Times New Roman" w:eastAsia="Times New Roman" w:hAnsi="Times New Roman"/>
          <w:color w:val="000000"/>
          <w:sz w:val="28"/>
          <w:szCs w:val="28"/>
          <w:lang w:eastAsia="ru-RU"/>
        </w:rPr>
        <w:t xml:space="preserve"> </w:t>
      </w:r>
    </w:p>
    <w:p w:rsidR="00EE3E30" w:rsidRPr="00EE3E30" w:rsidRDefault="00EE3E30" w:rsidP="00EE3E30">
      <w:pPr>
        <w:tabs>
          <w:tab w:val="left" w:pos="567"/>
          <w:tab w:val="left" w:pos="851"/>
        </w:tabs>
        <w:spacing w:after="0" w:line="234" w:lineRule="auto"/>
        <w:jc w:val="both"/>
        <w:rPr>
          <w:rFonts w:ascii="Times New Roman" w:eastAsiaTheme="minorEastAsia" w:hAnsi="Times New Roman"/>
          <w:sz w:val="28"/>
          <w:szCs w:val="28"/>
          <w:lang w:eastAsia="ru-RU"/>
        </w:rPr>
      </w:pPr>
      <w:r w:rsidRPr="00EE3E30">
        <w:rPr>
          <w:rFonts w:ascii="Times New Roman" w:eastAsiaTheme="minorEastAsia" w:hAnsi="Times New Roman"/>
          <w:color w:val="000000"/>
          <w:sz w:val="28"/>
          <w:szCs w:val="28"/>
          <w:shd w:val="clear" w:color="auto" w:fill="FFFFFF"/>
          <w:lang w:eastAsia="ru-RU"/>
        </w:rPr>
        <w:t xml:space="preserve">        Срок полномочий  собрания не ограничен.».</w:t>
      </w:r>
      <w:r w:rsidRPr="00EE3E30">
        <w:rPr>
          <w:rFonts w:ascii="Times New Roman" w:eastAsiaTheme="minorEastAsia" w:hAnsi="Times New Roman"/>
          <w:sz w:val="28"/>
          <w:szCs w:val="28"/>
          <w:lang w:eastAsia="ru-RU"/>
        </w:rPr>
        <w:t xml:space="preserve"> </w:t>
      </w:r>
    </w:p>
    <w:p w:rsidR="00EE3E30" w:rsidRPr="00EE3E30" w:rsidRDefault="00EE3E30" w:rsidP="00EE3E30">
      <w:pPr>
        <w:tabs>
          <w:tab w:val="left" w:pos="567"/>
          <w:tab w:val="left" w:pos="851"/>
        </w:tabs>
        <w:spacing w:after="0" w:line="234" w:lineRule="auto"/>
        <w:jc w:val="both"/>
        <w:rPr>
          <w:rFonts w:ascii="Times New Roman" w:eastAsiaTheme="minorEastAsia" w:hAnsi="Times New Roman"/>
          <w:sz w:val="28"/>
          <w:szCs w:val="28"/>
          <w:lang w:eastAsia="ru-RU"/>
        </w:rPr>
      </w:pPr>
    </w:p>
    <w:p w:rsidR="00EE3E30" w:rsidRPr="00EE3E30" w:rsidRDefault="00EE3E30" w:rsidP="00EE3E30">
      <w:pPr>
        <w:tabs>
          <w:tab w:val="left" w:pos="567"/>
          <w:tab w:val="left" w:pos="851"/>
        </w:tabs>
        <w:spacing w:after="0" w:line="234" w:lineRule="auto"/>
        <w:jc w:val="both"/>
        <w:rPr>
          <w:rFonts w:ascii="Times New Roman" w:eastAsiaTheme="minorEastAsia" w:hAnsi="Times New Roman"/>
          <w:sz w:val="28"/>
          <w:szCs w:val="28"/>
          <w:lang w:eastAsia="ru-RU"/>
        </w:rPr>
      </w:pPr>
    </w:p>
    <w:p w:rsidR="00EE3E30" w:rsidRPr="00EE3E30" w:rsidRDefault="00EE3E30" w:rsidP="00EE3E30">
      <w:pPr>
        <w:tabs>
          <w:tab w:val="left" w:pos="567"/>
          <w:tab w:val="left" w:pos="851"/>
        </w:tabs>
        <w:spacing w:after="0" w:line="234"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w:t>
      </w:r>
    </w:p>
    <w:p w:rsidR="00EE3E30" w:rsidRPr="00EE3E30" w:rsidRDefault="00EE3E30" w:rsidP="00EE3E30">
      <w:pPr>
        <w:tabs>
          <w:tab w:val="left" w:pos="567"/>
        </w:tabs>
        <w:spacing w:after="0" w:line="240" w:lineRule="auto"/>
        <w:ind w:right="-1"/>
        <w:jc w:val="both"/>
        <w:rPr>
          <w:rFonts w:ascii="Times New Roman" w:eastAsiaTheme="minorEastAsia" w:hAnsi="Times New Roman"/>
          <w:sz w:val="28"/>
          <w:szCs w:val="28"/>
          <w:lang w:eastAsia="ru-RU"/>
        </w:rPr>
      </w:pPr>
      <w:r w:rsidRPr="00EE3E30">
        <w:rPr>
          <w:rFonts w:ascii="Times New Roman" w:eastAsiaTheme="minorEastAsia" w:hAnsi="Times New Roman" w:cstheme="minorBidi"/>
          <w:sz w:val="28"/>
          <w:szCs w:val="28"/>
          <w:lang w:eastAsia="ru-RU"/>
        </w:rPr>
        <w:t xml:space="preserve">        3. Раздел 4 «Управление» дополнить пунктом  4.8. следующего содержания:</w:t>
      </w:r>
    </w:p>
    <w:p w:rsidR="00EE3E30" w:rsidRPr="00EE3E30" w:rsidRDefault="00EE3E30" w:rsidP="00EE3E30">
      <w:pPr>
        <w:tabs>
          <w:tab w:val="left" w:pos="567"/>
          <w:tab w:val="left" w:pos="851"/>
        </w:tabs>
        <w:spacing w:after="0" w:line="234" w:lineRule="auto"/>
        <w:jc w:val="both"/>
        <w:rPr>
          <w:rFonts w:ascii="Times New Roman" w:eastAsia="Times New Roman" w:hAnsi="Times New Roman"/>
          <w:color w:val="000000"/>
          <w:sz w:val="28"/>
          <w:szCs w:val="28"/>
          <w:lang w:eastAsia="ru-RU"/>
        </w:rPr>
      </w:pPr>
      <w:r w:rsidRPr="00EE3E30">
        <w:rPr>
          <w:rFonts w:ascii="Times New Roman" w:eastAsiaTheme="minorEastAsia" w:hAnsi="Times New Roman"/>
          <w:sz w:val="28"/>
          <w:szCs w:val="28"/>
          <w:lang w:eastAsia="ru-RU"/>
        </w:rPr>
        <w:t xml:space="preserve">        «4.8. Педагогический совет является постоянно действующим коллегиальным органом управления Школы. </w:t>
      </w:r>
    </w:p>
    <w:p w:rsidR="00EE3E30" w:rsidRPr="00EE3E30" w:rsidRDefault="00EE3E30" w:rsidP="00EE3E30">
      <w:pPr>
        <w:tabs>
          <w:tab w:val="left" w:pos="567"/>
          <w:tab w:val="left" w:pos="709"/>
        </w:tabs>
        <w:spacing w:after="0" w:line="240" w:lineRule="auto"/>
        <w:ind w:firstLine="567"/>
        <w:jc w:val="both"/>
        <w:rPr>
          <w:rFonts w:ascii="Times New Roman" w:eastAsiaTheme="minorEastAsia" w:hAnsi="Times New Roman"/>
          <w:sz w:val="28"/>
          <w:szCs w:val="28"/>
          <w:lang w:eastAsia="ru-RU"/>
        </w:rPr>
      </w:pPr>
      <w:r w:rsidRPr="00EE3E30">
        <w:rPr>
          <w:rFonts w:ascii="yandex-sans" w:eastAsia="Times New Roman" w:hAnsi="yandex-sans"/>
          <w:color w:val="000000"/>
          <w:sz w:val="23"/>
          <w:szCs w:val="23"/>
          <w:lang w:eastAsia="ru-RU"/>
        </w:rPr>
        <w:t xml:space="preserve"> </w:t>
      </w:r>
      <w:r w:rsidRPr="00EE3E30">
        <w:rPr>
          <w:rFonts w:ascii="Times New Roman" w:eastAsiaTheme="minorEastAsia" w:hAnsi="Times New Roman"/>
          <w:sz w:val="28"/>
          <w:szCs w:val="28"/>
          <w:lang w:eastAsia="ru-RU"/>
        </w:rPr>
        <w:t>Педагогический совет состоит из педагогических работников Школы.</w:t>
      </w:r>
      <w:r w:rsidRPr="00EE3E30">
        <w:rPr>
          <w:rFonts w:asciiTheme="minorHAnsi" w:eastAsiaTheme="minorEastAsia" w:hAnsiTheme="minorHAnsi" w:cstheme="minorBidi"/>
          <w:color w:val="FF0000"/>
          <w:sz w:val="24"/>
          <w:szCs w:val="24"/>
          <w:lang w:eastAsia="ru-RU"/>
        </w:rPr>
        <w:t xml:space="preserve"> </w:t>
      </w:r>
      <w:r w:rsidRPr="00EE3E30">
        <w:rPr>
          <w:rFonts w:ascii="Times New Roman" w:eastAsiaTheme="minorEastAsia" w:hAnsi="Times New Roman"/>
          <w:color w:val="FF0000"/>
          <w:sz w:val="28"/>
          <w:szCs w:val="28"/>
          <w:lang w:eastAsia="ru-RU"/>
        </w:rPr>
        <w:t xml:space="preserve">   </w:t>
      </w:r>
      <w:r w:rsidRPr="00EE3E30">
        <w:rPr>
          <w:rFonts w:ascii="Times New Roman" w:eastAsiaTheme="minorEastAsia" w:hAnsi="Times New Roman"/>
          <w:sz w:val="28"/>
          <w:szCs w:val="28"/>
          <w:lang w:eastAsia="ru-RU"/>
        </w:rPr>
        <w:t xml:space="preserve">  Председателем Педагогического совета является директор Школы. Заседания </w:t>
      </w:r>
      <w:r w:rsidRPr="00EE3E30">
        <w:rPr>
          <w:rFonts w:ascii="Times New Roman" w:eastAsiaTheme="minorEastAsia" w:hAnsi="Times New Roman"/>
          <w:sz w:val="28"/>
          <w:szCs w:val="28"/>
          <w:lang w:eastAsia="ru-RU"/>
        </w:rPr>
        <w:lastRenderedPageBreak/>
        <w:t xml:space="preserve">Педагогического совета созываются его председателем не реже четырех раз в течение учебного года.   Заседание Педагогического совета является правомочным, если все члены педагогического совета извещены о времени и месте проведения, и на заседании присутствуют не менее  половины педагогических работников Школы.   Решения Педагогического совета принимаются открытым голосованием. Каждый член Педагогического совета имеет при голосовании один голос. В случае равенства голосов решающим является голос председателя Педагогического совета. Решение считается принятым, если за него проголосовало более половины присутствующих на заседании членов Педагогического совета.  </w:t>
      </w:r>
    </w:p>
    <w:p w:rsidR="00EE3E30" w:rsidRPr="00EE3E30" w:rsidRDefault="00EE3E30" w:rsidP="00EE3E30">
      <w:pPr>
        <w:tabs>
          <w:tab w:val="left" w:pos="567"/>
          <w:tab w:val="left" w:pos="709"/>
        </w:tabs>
        <w:spacing w:after="0" w:line="240" w:lineRule="auto"/>
        <w:ind w:firstLine="567"/>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К компетенции Педагогического совета относится: </w:t>
      </w:r>
    </w:p>
    <w:p w:rsidR="00EE3E30" w:rsidRPr="00EE3E30" w:rsidRDefault="00EE3E30" w:rsidP="00EE3E30">
      <w:pPr>
        <w:tabs>
          <w:tab w:val="left" w:pos="567"/>
          <w:tab w:val="left" w:pos="709"/>
        </w:tabs>
        <w:spacing w:after="0" w:line="240" w:lineRule="auto"/>
        <w:ind w:firstLine="567"/>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принятие образовательной программы Школы; </w:t>
      </w:r>
    </w:p>
    <w:p w:rsidR="00EE3E30" w:rsidRPr="00EE3E30" w:rsidRDefault="00EE3E30" w:rsidP="00EE3E30">
      <w:pPr>
        <w:tabs>
          <w:tab w:val="left" w:pos="567"/>
          <w:tab w:val="left" w:pos="709"/>
        </w:tabs>
        <w:spacing w:after="0" w:line="240" w:lineRule="auto"/>
        <w:ind w:firstLine="567"/>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обсуждение  учебных планов, календарного учебного графика, форм, средств, методов обучения и воспитания; </w:t>
      </w:r>
    </w:p>
    <w:p w:rsidR="00EE3E30" w:rsidRPr="00EE3E30" w:rsidRDefault="00EE3E30" w:rsidP="00EE3E30">
      <w:pPr>
        <w:tabs>
          <w:tab w:val="left" w:pos="567"/>
          <w:tab w:val="left" w:pos="709"/>
          <w:tab w:val="left" w:pos="973"/>
        </w:tabs>
        <w:spacing w:after="0" w:line="240" w:lineRule="auto"/>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обсуждение итогов работы Школы за каждую четверть и за учебный год;  </w:t>
      </w:r>
    </w:p>
    <w:p w:rsidR="00EE3E30" w:rsidRPr="00EE3E30" w:rsidRDefault="00EE3E30" w:rsidP="00EE3E30">
      <w:pPr>
        <w:tabs>
          <w:tab w:val="left" w:pos="567"/>
          <w:tab w:val="left" w:pos="709"/>
        </w:tabs>
        <w:spacing w:after="0" w:line="240" w:lineRule="auto"/>
        <w:ind w:firstLine="567"/>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принятие решения о формах проведения промежуточной аттестации, переводе учащихся в следующий класс;     </w:t>
      </w:r>
    </w:p>
    <w:p w:rsidR="00EE3E30" w:rsidRPr="00EE3E30" w:rsidRDefault="00EE3E30" w:rsidP="00EE3E30">
      <w:pPr>
        <w:tabs>
          <w:tab w:val="left" w:pos="567"/>
          <w:tab w:val="left" w:pos="709"/>
        </w:tabs>
        <w:spacing w:after="0" w:line="240" w:lineRule="auto"/>
        <w:ind w:firstLine="567"/>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принятие локальных нормативных актов по вопросам</w:t>
      </w:r>
      <w:r w:rsidRPr="00EE3E30">
        <w:rPr>
          <w:rFonts w:asciiTheme="minorHAnsi" w:eastAsiaTheme="minorEastAsia" w:hAnsiTheme="minorHAnsi" w:cstheme="minorBidi"/>
          <w:lang w:eastAsia="ru-RU"/>
        </w:rPr>
        <w:t xml:space="preserve"> </w:t>
      </w:r>
      <w:r w:rsidRPr="00EE3E30">
        <w:rPr>
          <w:rFonts w:ascii="Times New Roman" w:eastAsiaTheme="minorEastAsia" w:hAnsi="Times New Roman"/>
          <w:sz w:val="28"/>
          <w:szCs w:val="28"/>
          <w:lang w:eastAsia="ru-RU"/>
        </w:rPr>
        <w:t>организации образовательного процесса в пределах своей компетенции.</w:t>
      </w:r>
    </w:p>
    <w:p w:rsidR="00EE3E30" w:rsidRPr="00EE3E30" w:rsidRDefault="00EE3E30" w:rsidP="00EE3E30">
      <w:pPr>
        <w:tabs>
          <w:tab w:val="left" w:pos="567"/>
        </w:tabs>
        <w:spacing w:after="0"/>
        <w:rPr>
          <w:rFonts w:ascii="Times New Roman" w:eastAsia="Times New Roman" w:hAnsi="Times New Roman"/>
          <w:color w:val="000000"/>
          <w:sz w:val="28"/>
          <w:szCs w:val="28"/>
          <w:lang w:eastAsia="ru-RU"/>
        </w:rPr>
      </w:pPr>
      <w:r w:rsidRPr="00EE3E30">
        <w:rPr>
          <w:rFonts w:ascii="Times New Roman" w:eastAsia="Times New Roman" w:hAnsi="Times New Roman"/>
          <w:color w:val="000000"/>
          <w:sz w:val="28"/>
          <w:szCs w:val="28"/>
          <w:lang w:eastAsia="ru-RU"/>
        </w:rPr>
        <w:t xml:space="preserve">        Срок полномочий  педагогического совета  не ограничен.».</w:t>
      </w:r>
    </w:p>
    <w:p w:rsidR="00EE3E30" w:rsidRPr="00EE3E30" w:rsidRDefault="00EE3E30" w:rsidP="00EE3E30">
      <w:pPr>
        <w:tabs>
          <w:tab w:val="left" w:pos="567"/>
        </w:tabs>
        <w:spacing w:after="0" w:line="240" w:lineRule="auto"/>
        <w:ind w:right="-1"/>
        <w:jc w:val="both"/>
        <w:rPr>
          <w:rFonts w:ascii="Times New Roman" w:eastAsiaTheme="minorEastAsia" w:hAnsi="Times New Roman"/>
          <w:color w:val="000000"/>
          <w:sz w:val="28"/>
          <w:szCs w:val="28"/>
          <w:shd w:val="clear" w:color="auto" w:fill="FFFFFF"/>
          <w:lang w:eastAsia="ru-RU"/>
        </w:rPr>
      </w:pPr>
      <w:r w:rsidRPr="00EE3E30">
        <w:rPr>
          <w:rFonts w:ascii="Times New Roman" w:eastAsiaTheme="minorEastAsia" w:hAnsi="Times New Roman"/>
          <w:color w:val="000000"/>
          <w:sz w:val="28"/>
          <w:szCs w:val="28"/>
          <w:shd w:val="clear" w:color="auto" w:fill="FFFFFF"/>
          <w:lang w:eastAsia="ru-RU"/>
        </w:rPr>
        <w:t xml:space="preserve">        4. </w:t>
      </w:r>
      <w:r w:rsidRPr="00EE3E30">
        <w:rPr>
          <w:rFonts w:ascii="Times New Roman" w:eastAsiaTheme="minorEastAsia" w:hAnsi="Times New Roman" w:cstheme="minorBidi"/>
          <w:sz w:val="28"/>
          <w:szCs w:val="28"/>
          <w:lang w:eastAsia="ru-RU"/>
        </w:rPr>
        <w:t>Раздел 4 «Управление» Постановления дополнить пунктом  4.9. следующего содержания:</w:t>
      </w:r>
      <w:r w:rsidRPr="00EE3E30">
        <w:rPr>
          <w:rFonts w:ascii="Times New Roman" w:eastAsiaTheme="minorEastAsia" w:hAnsi="Times New Roman"/>
          <w:color w:val="000000"/>
          <w:sz w:val="28"/>
          <w:szCs w:val="28"/>
          <w:shd w:val="clear" w:color="auto" w:fill="FFFFFF"/>
          <w:lang w:eastAsia="ru-RU"/>
        </w:rPr>
        <w:t xml:space="preserve">  </w:t>
      </w:r>
    </w:p>
    <w:p w:rsidR="00EE3E30" w:rsidRPr="00EE3E30" w:rsidRDefault="00EE3E30" w:rsidP="00EE3E30">
      <w:pPr>
        <w:tabs>
          <w:tab w:val="left" w:pos="567"/>
        </w:tabs>
        <w:spacing w:after="0" w:line="240" w:lineRule="auto"/>
        <w:jc w:val="both"/>
        <w:rPr>
          <w:rFonts w:ascii="Times New Roman" w:eastAsia="Times New Roman" w:hAnsi="Times New Roman"/>
          <w:color w:val="000000"/>
          <w:sz w:val="28"/>
          <w:szCs w:val="28"/>
          <w:lang w:eastAsia="ru-RU"/>
        </w:rPr>
      </w:pPr>
      <w:r w:rsidRPr="00EE3E30">
        <w:rPr>
          <w:rFonts w:ascii="Times New Roman" w:eastAsiaTheme="minorEastAsia" w:hAnsi="Times New Roman"/>
          <w:color w:val="000000"/>
          <w:sz w:val="28"/>
          <w:szCs w:val="28"/>
          <w:shd w:val="clear" w:color="auto" w:fill="FFFFFF"/>
          <w:lang w:eastAsia="ru-RU"/>
        </w:rPr>
        <w:tab/>
        <w:t xml:space="preserve">«4.9. Общешкольное родительское собрание является коллегиальным органом общественного самоуправления Школы, действующее в целях развития и совершенствования учебно - воспитательной деятельности, взаимодействия родительской общественности и Школы. </w:t>
      </w:r>
    </w:p>
    <w:p w:rsidR="00EE3E30" w:rsidRPr="00EE3E30" w:rsidRDefault="00EE3E30" w:rsidP="00EE3E30">
      <w:pPr>
        <w:spacing w:after="0" w:line="240" w:lineRule="auto"/>
        <w:contextualSpacing/>
        <w:jc w:val="both"/>
        <w:rPr>
          <w:rFonts w:ascii="Times New Roman" w:eastAsia="Times New Roman" w:hAnsi="Times New Roman"/>
          <w:color w:val="000000"/>
          <w:sz w:val="28"/>
          <w:szCs w:val="28"/>
          <w:lang w:eastAsia="ru-RU"/>
        </w:rPr>
      </w:pPr>
      <w:r w:rsidRPr="00EE3E30">
        <w:rPr>
          <w:rFonts w:ascii="Times New Roman" w:eastAsia="Times New Roman" w:hAnsi="Times New Roman"/>
          <w:color w:val="000000"/>
          <w:sz w:val="28"/>
          <w:szCs w:val="28"/>
          <w:lang w:eastAsia="ru-RU"/>
        </w:rPr>
        <w:t xml:space="preserve">        В состав общешкольного родительского комитета входят все родители (законные представители)  воспитанников и учащихся Школы. </w:t>
      </w:r>
      <w:r w:rsidRPr="00EE3E30">
        <w:rPr>
          <w:rFonts w:ascii="Times New Roman" w:eastAsiaTheme="minorEastAsia" w:hAnsi="Times New Roman"/>
          <w:color w:val="000000"/>
          <w:sz w:val="28"/>
          <w:szCs w:val="28"/>
          <w:lang w:eastAsia="ru-RU"/>
        </w:rPr>
        <w:t>Общешкольное родительское собрание созывается по мере необходимости для решения вопросов, находящихся в его компетенции, но не реже 2 раз в год.</w:t>
      </w:r>
    </w:p>
    <w:p w:rsidR="00EE3E30" w:rsidRPr="00EE3E30" w:rsidRDefault="00EE3E30" w:rsidP="00EE3E30">
      <w:pPr>
        <w:shd w:val="clear" w:color="auto" w:fill="FFFFFF"/>
        <w:tabs>
          <w:tab w:val="left" w:pos="567"/>
        </w:tabs>
        <w:spacing w:after="0" w:line="240" w:lineRule="auto"/>
        <w:ind w:firstLine="540"/>
        <w:jc w:val="both"/>
        <w:rPr>
          <w:rFonts w:ascii="Times New Roman" w:eastAsia="Times New Roman" w:hAnsi="Times New Roman"/>
          <w:sz w:val="28"/>
          <w:szCs w:val="28"/>
          <w:lang w:eastAsia="ru-RU"/>
        </w:rPr>
      </w:pPr>
      <w:r w:rsidRPr="00EE3E30">
        <w:rPr>
          <w:rFonts w:ascii="Times New Roman" w:eastAsia="Times New Roman" w:hAnsi="Times New Roman"/>
          <w:color w:val="000000"/>
          <w:sz w:val="28"/>
          <w:szCs w:val="28"/>
          <w:shd w:val="clear" w:color="auto" w:fill="FFFFFF"/>
          <w:lang w:eastAsia="ru-RU"/>
        </w:rPr>
        <w:t xml:space="preserve">Для ведения заседаний общешкольное родительское собрание  из своего состава выбирает председателя и секретаря сроком на 1 учебный год.  </w:t>
      </w:r>
      <w:r w:rsidRPr="00EE3E30">
        <w:rPr>
          <w:rFonts w:ascii="Times New Roman" w:eastAsia="Times New Roman" w:hAnsi="Times New Roman"/>
          <w:sz w:val="28"/>
          <w:szCs w:val="28"/>
          <w:lang w:eastAsia="ru-RU"/>
        </w:rPr>
        <w:t xml:space="preserve">Общешкольное родительское собрание считается состоявшимся, если на заседании присутствует не менее половины всех родителей.  </w:t>
      </w:r>
    </w:p>
    <w:p w:rsidR="00EE3E30" w:rsidRPr="00EE3E30" w:rsidRDefault="00EE3E30" w:rsidP="00EE3E30">
      <w:pPr>
        <w:shd w:val="clear" w:color="auto" w:fill="FFFFFF"/>
        <w:spacing w:after="0" w:line="240" w:lineRule="auto"/>
        <w:ind w:firstLine="540"/>
        <w:jc w:val="both"/>
        <w:rPr>
          <w:rFonts w:ascii="Times New Roman" w:eastAsia="Times New Roman" w:hAnsi="Times New Roman"/>
          <w:color w:val="000000"/>
          <w:sz w:val="28"/>
          <w:szCs w:val="28"/>
          <w:lang w:eastAsia="ru-RU"/>
        </w:rPr>
      </w:pPr>
      <w:r w:rsidRPr="00EE3E30">
        <w:rPr>
          <w:rFonts w:ascii="Times New Roman" w:eastAsia="Times New Roman" w:hAnsi="Times New Roman"/>
          <w:color w:val="000000"/>
          <w:sz w:val="28"/>
          <w:szCs w:val="28"/>
          <w:lang w:eastAsia="ru-RU"/>
        </w:rPr>
        <w:t>Решения общешкольного родительского собрания принимаются открытым голосованием простым большинством голосов из числа присутствующих. Каждый родитель пользуется правом единого голоса.    При равенстве голосов голос председателя собрания  является решающим.</w:t>
      </w:r>
    </w:p>
    <w:p w:rsidR="00EE3E30" w:rsidRPr="00EE3E30" w:rsidRDefault="00EE3E30" w:rsidP="00EE3E30">
      <w:pPr>
        <w:shd w:val="clear" w:color="auto" w:fill="FFFFFF"/>
        <w:tabs>
          <w:tab w:val="left" w:pos="567"/>
        </w:tabs>
        <w:spacing w:after="0" w:line="240" w:lineRule="auto"/>
        <w:ind w:firstLine="540"/>
        <w:jc w:val="both"/>
        <w:rPr>
          <w:rFonts w:ascii="Times New Roman" w:eastAsia="Times New Roman" w:hAnsi="Times New Roman"/>
          <w:sz w:val="28"/>
          <w:szCs w:val="28"/>
          <w:lang w:eastAsia="ru-RU"/>
        </w:rPr>
      </w:pPr>
      <w:r w:rsidRPr="00EE3E30">
        <w:rPr>
          <w:rFonts w:ascii="Times New Roman" w:eastAsia="Times New Roman" w:hAnsi="Times New Roman"/>
          <w:color w:val="FF0000"/>
          <w:sz w:val="24"/>
          <w:szCs w:val="24"/>
          <w:lang w:eastAsia="ru-RU"/>
        </w:rPr>
        <w:t xml:space="preserve"> </w:t>
      </w:r>
      <w:r w:rsidRPr="00EE3E30">
        <w:rPr>
          <w:rFonts w:ascii="Times New Roman" w:eastAsia="Times New Roman" w:hAnsi="Times New Roman"/>
          <w:sz w:val="28"/>
          <w:szCs w:val="28"/>
          <w:lang w:eastAsia="ru-RU"/>
        </w:rPr>
        <w:t>К компетенции общешкольного родительского собрания относится:</w:t>
      </w:r>
    </w:p>
    <w:p w:rsidR="00EE3E30" w:rsidRPr="00EE3E30" w:rsidRDefault="00EE3E30" w:rsidP="00EE3E30">
      <w:pPr>
        <w:shd w:val="clear" w:color="auto" w:fill="FFFFFF"/>
        <w:spacing w:after="0" w:line="240" w:lineRule="auto"/>
        <w:ind w:firstLine="540"/>
        <w:jc w:val="both"/>
        <w:rPr>
          <w:rFonts w:ascii="Times New Roman" w:eastAsia="Times New Roman" w:hAnsi="Times New Roman"/>
          <w:color w:val="000000"/>
          <w:sz w:val="28"/>
          <w:szCs w:val="28"/>
          <w:shd w:val="clear" w:color="auto" w:fill="FFFFFF"/>
          <w:lang w:eastAsia="ru-RU"/>
        </w:rPr>
      </w:pPr>
      <w:r w:rsidRPr="00EE3E30">
        <w:rPr>
          <w:rFonts w:ascii="Times New Roman" w:eastAsia="Times New Roman" w:hAnsi="Times New Roman"/>
          <w:color w:val="000000"/>
          <w:sz w:val="28"/>
          <w:szCs w:val="28"/>
          <w:shd w:val="clear" w:color="auto" w:fill="FFFFFF"/>
          <w:lang w:eastAsia="ru-RU"/>
        </w:rPr>
        <w:t>- рассмотрение и обсуждение основных направлений развития Школы;</w:t>
      </w:r>
    </w:p>
    <w:p w:rsidR="00EE3E30" w:rsidRPr="00EE3E30" w:rsidRDefault="00EE3E30" w:rsidP="00EE3E30">
      <w:pPr>
        <w:shd w:val="clear" w:color="auto" w:fill="FFFFFF"/>
        <w:tabs>
          <w:tab w:val="left" w:pos="567"/>
        </w:tabs>
        <w:spacing w:after="0" w:line="240" w:lineRule="auto"/>
        <w:ind w:firstLine="540"/>
        <w:jc w:val="both"/>
        <w:rPr>
          <w:rFonts w:ascii="Times New Roman" w:eastAsia="Times New Roman" w:hAnsi="Times New Roman"/>
          <w:sz w:val="28"/>
          <w:szCs w:val="28"/>
          <w:lang w:eastAsia="ru-RU"/>
        </w:rPr>
      </w:pPr>
      <w:r w:rsidRPr="00EE3E30">
        <w:rPr>
          <w:rFonts w:ascii="Times New Roman" w:eastAsia="Times New Roman" w:hAnsi="Times New Roman"/>
          <w:sz w:val="28"/>
          <w:szCs w:val="28"/>
          <w:shd w:val="clear" w:color="auto" w:fill="FFFFFF"/>
          <w:lang w:eastAsia="ru-RU"/>
        </w:rPr>
        <w:t xml:space="preserve">- </w:t>
      </w:r>
      <w:r w:rsidRPr="00EE3E30">
        <w:rPr>
          <w:rFonts w:ascii="Times New Roman" w:eastAsia="Times New Roman" w:hAnsi="Times New Roman"/>
          <w:sz w:val="28"/>
          <w:szCs w:val="28"/>
          <w:lang w:eastAsia="ru-RU"/>
        </w:rPr>
        <w:t xml:space="preserve">привлечение родительской общественности к активному участию в жизни Школы, организации общешкольных мероприятий; </w:t>
      </w:r>
    </w:p>
    <w:p w:rsidR="00EE3E30" w:rsidRPr="00EE3E30" w:rsidRDefault="00EE3E30" w:rsidP="00EE3E30">
      <w:pPr>
        <w:shd w:val="clear" w:color="auto" w:fill="FFFFFF"/>
        <w:spacing w:after="0" w:line="240" w:lineRule="auto"/>
        <w:ind w:firstLine="540"/>
        <w:jc w:val="both"/>
        <w:rPr>
          <w:rFonts w:ascii="Times New Roman" w:eastAsia="Times New Roman" w:hAnsi="Times New Roman"/>
          <w:sz w:val="28"/>
          <w:szCs w:val="28"/>
          <w:lang w:eastAsia="ru-RU"/>
        </w:rPr>
      </w:pPr>
      <w:r w:rsidRPr="00EE3E30">
        <w:rPr>
          <w:rFonts w:ascii="Times New Roman" w:eastAsia="Times New Roman" w:hAnsi="Times New Roman"/>
          <w:sz w:val="28"/>
          <w:szCs w:val="28"/>
          <w:lang w:eastAsia="ru-RU"/>
        </w:rPr>
        <w:t>- внесение предложений по совершенствованию учебно – воспитательной деятельности в Школе;</w:t>
      </w:r>
    </w:p>
    <w:p w:rsidR="00EE3E30" w:rsidRPr="00EE3E30" w:rsidRDefault="00EE3E30" w:rsidP="00EE3E30">
      <w:pPr>
        <w:shd w:val="clear" w:color="auto" w:fill="FFFFFF"/>
        <w:spacing w:after="0" w:line="240" w:lineRule="auto"/>
        <w:ind w:firstLine="540"/>
        <w:jc w:val="both"/>
        <w:rPr>
          <w:rFonts w:ascii="Times New Roman" w:eastAsia="Times New Roman" w:hAnsi="Times New Roman"/>
          <w:sz w:val="28"/>
          <w:lang w:eastAsia="ru-RU"/>
        </w:rPr>
      </w:pPr>
      <w:r w:rsidRPr="00EE3E30">
        <w:rPr>
          <w:rFonts w:ascii="Times New Roman" w:eastAsia="Times New Roman" w:hAnsi="Times New Roman"/>
          <w:sz w:val="28"/>
          <w:lang w:eastAsia="ru-RU"/>
        </w:rPr>
        <w:lastRenderedPageBreak/>
        <w:t>- принятие решений, требующих учёта мнения родителей по различным вопросам школьной жизни.</w:t>
      </w:r>
    </w:p>
    <w:p w:rsidR="00EE3E30" w:rsidRPr="00EE3E30" w:rsidRDefault="00EE3E30" w:rsidP="00EE3E30">
      <w:pPr>
        <w:shd w:val="clear" w:color="auto" w:fill="FFFFFF"/>
        <w:spacing w:after="0" w:line="240" w:lineRule="auto"/>
        <w:ind w:firstLine="540"/>
        <w:jc w:val="both"/>
        <w:rPr>
          <w:rFonts w:ascii="Times New Roman" w:eastAsia="Times New Roman" w:hAnsi="Times New Roman"/>
          <w:color w:val="000000"/>
          <w:sz w:val="28"/>
          <w:szCs w:val="28"/>
          <w:lang w:eastAsia="ru-RU"/>
        </w:rPr>
      </w:pPr>
      <w:r w:rsidRPr="00EE3E30">
        <w:rPr>
          <w:rFonts w:ascii="Times New Roman" w:eastAsia="Times New Roman" w:hAnsi="Times New Roman"/>
          <w:sz w:val="28"/>
          <w:szCs w:val="28"/>
          <w:lang w:eastAsia="ru-RU"/>
        </w:rPr>
        <w:t>- принятие  решений</w:t>
      </w:r>
      <w:r w:rsidRPr="00EE3E30">
        <w:rPr>
          <w:rFonts w:ascii="Times New Roman" w:eastAsia="Times New Roman" w:hAnsi="Times New Roman"/>
          <w:color w:val="000000"/>
          <w:sz w:val="28"/>
          <w:szCs w:val="28"/>
          <w:lang w:eastAsia="ru-RU"/>
        </w:rPr>
        <w:t xml:space="preserve"> об оказании  помощи Школе  в укреплении материально-технической базы, благоустройству и ремонту ее помещений и территории силами родительской общественности;</w:t>
      </w:r>
    </w:p>
    <w:p w:rsidR="00EE3E30" w:rsidRPr="00EE3E30" w:rsidRDefault="00EE3E30" w:rsidP="00EE3E30">
      <w:pPr>
        <w:tabs>
          <w:tab w:val="left" w:pos="567"/>
        </w:tabs>
        <w:spacing w:after="0" w:line="240" w:lineRule="auto"/>
        <w:ind w:right="-1"/>
        <w:jc w:val="both"/>
        <w:rPr>
          <w:rFonts w:ascii="Times New Roman" w:eastAsiaTheme="minorEastAsia" w:hAnsi="Times New Roman"/>
          <w:sz w:val="28"/>
          <w:szCs w:val="28"/>
          <w:lang w:eastAsia="ru-RU"/>
        </w:rPr>
      </w:pPr>
      <w:r w:rsidRPr="00EE3E30">
        <w:rPr>
          <w:rFonts w:ascii="Times New Roman" w:eastAsiaTheme="minorEastAsia" w:hAnsi="Times New Roman"/>
          <w:sz w:val="28"/>
          <w:szCs w:val="28"/>
          <w:lang w:eastAsia="ru-RU"/>
        </w:rPr>
        <w:t xml:space="preserve">        - привлечение добровольных имущественных взносов, пожертвований и других, не запрещенных законом, поступлений.».</w:t>
      </w:r>
    </w:p>
    <w:p w:rsidR="00EE3E30" w:rsidRPr="00EE3E30" w:rsidRDefault="00EE3E30" w:rsidP="00EE3E30">
      <w:pPr>
        <w:tabs>
          <w:tab w:val="left" w:pos="567"/>
          <w:tab w:val="left" w:pos="709"/>
        </w:tabs>
        <w:autoSpaceDE w:val="0"/>
        <w:autoSpaceDN w:val="0"/>
        <w:spacing w:after="0" w:line="240" w:lineRule="auto"/>
        <w:jc w:val="both"/>
        <w:rPr>
          <w:rFonts w:ascii="Times New Roman" w:eastAsia="Times New Roman" w:hAnsi="Times New Roman"/>
          <w:sz w:val="24"/>
          <w:szCs w:val="24"/>
          <w:lang w:eastAsia="ru-RU"/>
        </w:rPr>
      </w:pPr>
      <w:r w:rsidRPr="00EE3E30">
        <w:rPr>
          <w:rFonts w:ascii="Times New Roman" w:eastAsiaTheme="minorEastAsia" w:hAnsi="Times New Roman" w:cstheme="minorBidi"/>
          <w:sz w:val="28"/>
          <w:szCs w:val="28"/>
          <w:lang w:eastAsia="ru-RU"/>
        </w:rPr>
        <w:t xml:space="preserve"> </w:t>
      </w:r>
    </w:p>
    <w:p w:rsidR="00A67F13" w:rsidRDefault="00A67F13" w:rsidP="00F222E9">
      <w:pPr>
        <w:tabs>
          <w:tab w:val="left" w:pos="540"/>
        </w:tabs>
        <w:spacing w:after="0"/>
        <w:jc w:val="right"/>
        <w:rPr>
          <w:rFonts w:ascii="Times New Roman" w:hAnsi="Times New Roman"/>
          <w:sz w:val="28"/>
          <w:szCs w:val="28"/>
        </w:rPr>
        <w:sectPr w:rsidR="00A67F13" w:rsidSect="002E7048">
          <w:pgSz w:w="11907" w:h="16840" w:code="9"/>
          <w:pgMar w:top="720" w:right="720" w:bottom="720" w:left="720" w:header="720" w:footer="720" w:gutter="0"/>
          <w:cols w:space="720"/>
          <w:noEndnote/>
          <w:docGrid w:linePitch="299"/>
        </w:sectPr>
      </w:pPr>
    </w:p>
    <w:tbl>
      <w:tblPr>
        <w:tblW w:w="9734" w:type="dxa"/>
        <w:tblInd w:w="-34" w:type="dxa"/>
        <w:tblLayout w:type="fixed"/>
        <w:tblLook w:val="00A0"/>
      </w:tblPr>
      <w:tblGrid>
        <w:gridCol w:w="3693"/>
        <w:gridCol w:w="2254"/>
        <w:gridCol w:w="3787"/>
      </w:tblGrid>
      <w:tr w:rsidR="00EE3E30" w:rsidRPr="00EE3E30" w:rsidTr="00BA735E">
        <w:trPr>
          <w:cantSplit/>
          <w:trHeight w:val="2417"/>
        </w:trPr>
        <w:tc>
          <w:tcPr>
            <w:tcW w:w="3693" w:type="dxa"/>
          </w:tcPr>
          <w:p w:rsidR="00EE3E30" w:rsidRPr="00EE3E30" w:rsidRDefault="00EE3E30" w:rsidP="00EE3E30">
            <w:pPr>
              <w:jc w:val="center"/>
              <w:rPr>
                <w:rFonts w:ascii="Times New Roman" w:hAnsi="Times New Roman"/>
                <w:b/>
                <w:bCs/>
                <w:sz w:val="28"/>
                <w:szCs w:val="28"/>
              </w:rPr>
            </w:pPr>
          </w:p>
          <w:p w:rsidR="00EE3E30" w:rsidRPr="00EE3E30" w:rsidRDefault="00EE3E30" w:rsidP="00EE3E30">
            <w:pPr>
              <w:jc w:val="center"/>
              <w:rPr>
                <w:rFonts w:ascii="Times New Roman" w:hAnsi="Times New Roman"/>
                <w:b/>
                <w:bCs/>
                <w:sz w:val="28"/>
                <w:szCs w:val="28"/>
              </w:rPr>
            </w:pPr>
            <w:r w:rsidRPr="00EE3E30">
              <w:rPr>
                <w:rFonts w:ascii="Times New Roman" w:hAnsi="Times New Roman"/>
                <w:b/>
                <w:bCs/>
                <w:sz w:val="28"/>
                <w:szCs w:val="28"/>
              </w:rPr>
              <w:t>«Изьва»</w:t>
            </w:r>
          </w:p>
          <w:p w:rsidR="00EE3E30" w:rsidRPr="00EE3E30" w:rsidRDefault="00EE3E30" w:rsidP="00EE3E30">
            <w:pPr>
              <w:jc w:val="center"/>
              <w:rPr>
                <w:rFonts w:ascii="Times New Roman" w:hAnsi="Times New Roman"/>
                <w:b/>
                <w:bCs/>
                <w:sz w:val="28"/>
                <w:szCs w:val="28"/>
              </w:rPr>
            </w:pPr>
            <w:r w:rsidRPr="00EE3E30">
              <w:rPr>
                <w:rFonts w:ascii="Times New Roman" w:hAnsi="Times New Roman"/>
                <w:b/>
                <w:bCs/>
                <w:sz w:val="28"/>
                <w:szCs w:val="28"/>
              </w:rPr>
              <w:t>муниципальнöй районса</w:t>
            </w:r>
          </w:p>
          <w:p w:rsidR="00EE3E30" w:rsidRPr="00EE3E30" w:rsidRDefault="00EE3E30" w:rsidP="00EE3E30">
            <w:pPr>
              <w:jc w:val="center"/>
              <w:rPr>
                <w:rFonts w:ascii="Times New Roman" w:hAnsi="Times New Roman"/>
                <w:b/>
                <w:bCs/>
                <w:sz w:val="28"/>
                <w:szCs w:val="28"/>
              </w:rPr>
            </w:pPr>
            <w:r w:rsidRPr="00EE3E30">
              <w:rPr>
                <w:rFonts w:ascii="Times New Roman" w:hAnsi="Times New Roman"/>
                <w:b/>
                <w:bCs/>
                <w:sz w:val="28"/>
                <w:szCs w:val="28"/>
              </w:rPr>
              <w:t>администрация</w:t>
            </w:r>
          </w:p>
          <w:p w:rsidR="00EE3E30" w:rsidRPr="00EE3E30" w:rsidRDefault="00EE3E30" w:rsidP="00EE3E30">
            <w:pPr>
              <w:jc w:val="center"/>
              <w:rPr>
                <w:rFonts w:ascii="Times New Roman" w:hAnsi="Times New Roman"/>
                <w:sz w:val="28"/>
                <w:szCs w:val="28"/>
              </w:rPr>
            </w:pPr>
          </w:p>
        </w:tc>
        <w:tc>
          <w:tcPr>
            <w:tcW w:w="2254" w:type="dxa"/>
          </w:tcPr>
          <w:p w:rsidR="00EE3E30" w:rsidRPr="00EE3E30" w:rsidRDefault="00EE3E30" w:rsidP="00EE3E30">
            <w:pPr>
              <w:jc w:val="center"/>
              <w:rPr>
                <w:rFonts w:ascii="Times New Roman" w:hAnsi="Times New Roman"/>
                <w:b/>
                <w:bCs/>
                <w:sz w:val="28"/>
                <w:szCs w:val="28"/>
              </w:rPr>
            </w:pPr>
            <w:r w:rsidRPr="00EE3E30">
              <w:rPr>
                <w:rFonts w:ascii="Times New Roman" w:hAnsi="Times New Roman"/>
                <w:b/>
                <w:noProof/>
                <w:sz w:val="28"/>
                <w:szCs w:val="28"/>
                <w:lang w:eastAsia="ru-RU"/>
              </w:rPr>
              <w:drawing>
                <wp:inline distT="0" distB="0" distL="0" distR="0">
                  <wp:extent cx="716915" cy="877570"/>
                  <wp:effectExtent l="19050" t="0" r="6985"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7" cstate="print"/>
                          <a:srcRect/>
                          <a:stretch>
                            <a:fillRect/>
                          </a:stretch>
                        </pic:blipFill>
                        <pic:spPr bwMode="auto">
                          <a:xfrm>
                            <a:off x="0" y="0"/>
                            <a:ext cx="716915" cy="877570"/>
                          </a:xfrm>
                          <a:prstGeom prst="rect">
                            <a:avLst/>
                          </a:prstGeom>
                          <a:noFill/>
                          <a:ln w="9525">
                            <a:noFill/>
                            <a:miter lim="800000"/>
                            <a:headEnd/>
                            <a:tailEnd/>
                          </a:ln>
                        </pic:spPr>
                      </pic:pic>
                    </a:graphicData>
                  </a:graphic>
                </wp:inline>
              </w:drawing>
            </w:r>
          </w:p>
        </w:tc>
        <w:tc>
          <w:tcPr>
            <w:tcW w:w="3787" w:type="dxa"/>
          </w:tcPr>
          <w:p w:rsidR="00EE3E30" w:rsidRPr="00EE3E30" w:rsidRDefault="00EE3E30" w:rsidP="00EE3E30">
            <w:pPr>
              <w:jc w:val="center"/>
              <w:rPr>
                <w:rFonts w:ascii="Times New Roman" w:hAnsi="Times New Roman"/>
                <w:b/>
                <w:bCs/>
                <w:sz w:val="28"/>
                <w:szCs w:val="28"/>
              </w:rPr>
            </w:pPr>
          </w:p>
          <w:p w:rsidR="00EE3E30" w:rsidRPr="00EE3E30" w:rsidRDefault="00EE3E30" w:rsidP="00EE3E30">
            <w:pPr>
              <w:jc w:val="center"/>
              <w:rPr>
                <w:rFonts w:ascii="Times New Roman" w:hAnsi="Times New Roman"/>
                <w:b/>
                <w:bCs/>
                <w:sz w:val="28"/>
                <w:szCs w:val="28"/>
              </w:rPr>
            </w:pPr>
            <w:r w:rsidRPr="00EE3E30">
              <w:rPr>
                <w:rFonts w:ascii="Times New Roman" w:hAnsi="Times New Roman"/>
                <w:b/>
                <w:bCs/>
                <w:sz w:val="28"/>
                <w:szCs w:val="28"/>
              </w:rPr>
              <w:t>Администрация</w:t>
            </w:r>
          </w:p>
          <w:p w:rsidR="00EE3E30" w:rsidRPr="00EE3E30" w:rsidRDefault="00EE3E30" w:rsidP="00EE3E30">
            <w:pPr>
              <w:jc w:val="center"/>
              <w:rPr>
                <w:rFonts w:ascii="Times New Roman" w:hAnsi="Times New Roman"/>
                <w:b/>
                <w:bCs/>
                <w:sz w:val="28"/>
                <w:szCs w:val="28"/>
              </w:rPr>
            </w:pPr>
            <w:r w:rsidRPr="00EE3E30">
              <w:rPr>
                <w:rFonts w:ascii="Times New Roman" w:hAnsi="Times New Roman"/>
                <w:b/>
                <w:bCs/>
                <w:sz w:val="28"/>
                <w:szCs w:val="28"/>
              </w:rPr>
              <w:t>муниципального района</w:t>
            </w:r>
          </w:p>
          <w:p w:rsidR="00EE3E30" w:rsidRPr="00EE3E30" w:rsidRDefault="00EE3E30" w:rsidP="00EE3E30">
            <w:pPr>
              <w:jc w:val="center"/>
              <w:rPr>
                <w:rFonts w:ascii="Times New Roman" w:hAnsi="Times New Roman"/>
                <w:b/>
                <w:bCs/>
                <w:sz w:val="28"/>
                <w:szCs w:val="28"/>
              </w:rPr>
            </w:pPr>
            <w:r w:rsidRPr="00EE3E30">
              <w:rPr>
                <w:rFonts w:ascii="Times New Roman" w:hAnsi="Times New Roman"/>
                <w:b/>
                <w:bCs/>
                <w:sz w:val="28"/>
                <w:szCs w:val="28"/>
              </w:rPr>
              <w:t>«Ижемский»</w:t>
            </w:r>
          </w:p>
          <w:p w:rsidR="00EE3E30" w:rsidRPr="00EE3E30" w:rsidRDefault="00EE3E30" w:rsidP="00EE3E30">
            <w:pPr>
              <w:jc w:val="center"/>
              <w:rPr>
                <w:rFonts w:ascii="Times New Roman" w:hAnsi="Times New Roman"/>
                <w:b/>
                <w:bCs/>
                <w:sz w:val="28"/>
                <w:szCs w:val="28"/>
              </w:rPr>
            </w:pPr>
          </w:p>
          <w:p w:rsidR="00EE3E30" w:rsidRPr="00EE3E30" w:rsidRDefault="00EE3E30" w:rsidP="00EE3E30">
            <w:pPr>
              <w:jc w:val="center"/>
              <w:rPr>
                <w:rFonts w:ascii="Times New Roman" w:hAnsi="Times New Roman"/>
                <w:b/>
                <w:bCs/>
                <w:sz w:val="28"/>
                <w:szCs w:val="28"/>
              </w:rPr>
            </w:pPr>
          </w:p>
          <w:p w:rsidR="00EE3E30" w:rsidRPr="00EE3E30" w:rsidRDefault="00EE3E30" w:rsidP="00EE3E30">
            <w:pPr>
              <w:jc w:val="center"/>
              <w:rPr>
                <w:rFonts w:ascii="Times New Roman" w:hAnsi="Times New Roman"/>
                <w:b/>
                <w:bCs/>
                <w:sz w:val="28"/>
                <w:szCs w:val="28"/>
              </w:rPr>
            </w:pPr>
          </w:p>
        </w:tc>
      </w:tr>
    </w:tbl>
    <w:p w:rsidR="00EE3E30" w:rsidRPr="00EE3E30" w:rsidRDefault="00EE3E30" w:rsidP="00EE3E30">
      <w:pPr>
        <w:keepNext/>
        <w:jc w:val="center"/>
        <w:outlineLvl w:val="0"/>
        <w:rPr>
          <w:rFonts w:ascii="Times New Roman" w:hAnsi="Times New Roman"/>
          <w:sz w:val="28"/>
          <w:szCs w:val="28"/>
        </w:rPr>
      </w:pPr>
    </w:p>
    <w:p w:rsidR="00EE3E30" w:rsidRPr="00EE3E30" w:rsidRDefault="00EE3E30" w:rsidP="00EE3E30">
      <w:pPr>
        <w:keepNext/>
        <w:spacing w:after="0"/>
        <w:jc w:val="center"/>
        <w:outlineLvl w:val="0"/>
        <w:rPr>
          <w:rFonts w:ascii="Times New Roman" w:hAnsi="Times New Roman"/>
          <w:b/>
          <w:bCs/>
          <w:sz w:val="28"/>
          <w:szCs w:val="28"/>
        </w:rPr>
      </w:pPr>
      <w:r w:rsidRPr="00EE3E30">
        <w:rPr>
          <w:rFonts w:ascii="Times New Roman" w:hAnsi="Times New Roman"/>
          <w:sz w:val="28"/>
          <w:szCs w:val="28"/>
        </w:rPr>
        <w:t xml:space="preserve"> </w:t>
      </w:r>
      <w:r w:rsidRPr="00EE3E30">
        <w:rPr>
          <w:rFonts w:ascii="Times New Roman" w:hAnsi="Times New Roman"/>
          <w:b/>
          <w:bCs/>
          <w:sz w:val="28"/>
          <w:szCs w:val="28"/>
        </w:rPr>
        <w:t>Ш У Ö М</w:t>
      </w:r>
    </w:p>
    <w:p w:rsidR="00EE3E30" w:rsidRPr="00EE3E30" w:rsidRDefault="00EE3E30" w:rsidP="00EE3E30">
      <w:pPr>
        <w:spacing w:after="0"/>
        <w:jc w:val="center"/>
        <w:rPr>
          <w:rFonts w:ascii="Times New Roman" w:hAnsi="Times New Roman"/>
          <w:b/>
          <w:bCs/>
          <w:i/>
          <w:sz w:val="28"/>
          <w:szCs w:val="28"/>
          <w:u w:val="single"/>
        </w:rPr>
      </w:pPr>
    </w:p>
    <w:p w:rsidR="00EE3E30" w:rsidRPr="00EE3E30" w:rsidRDefault="00EE3E30" w:rsidP="00EE3E30">
      <w:pPr>
        <w:spacing w:after="0"/>
        <w:jc w:val="center"/>
        <w:rPr>
          <w:rFonts w:ascii="Times New Roman" w:hAnsi="Times New Roman"/>
          <w:b/>
          <w:bCs/>
          <w:sz w:val="28"/>
          <w:szCs w:val="28"/>
        </w:rPr>
      </w:pPr>
      <w:r w:rsidRPr="00EE3E30">
        <w:rPr>
          <w:rFonts w:ascii="Times New Roman" w:hAnsi="Times New Roman"/>
          <w:b/>
          <w:bCs/>
          <w:sz w:val="28"/>
          <w:szCs w:val="28"/>
        </w:rPr>
        <w:t xml:space="preserve">П О С Т А Н О В Л Е Н И Е </w:t>
      </w:r>
    </w:p>
    <w:p w:rsidR="00EE3E30" w:rsidRPr="00EE3E30" w:rsidRDefault="00EE3E30" w:rsidP="00EE3E30">
      <w:pPr>
        <w:spacing w:after="0"/>
        <w:jc w:val="center"/>
        <w:rPr>
          <w:rFonts w:ascii="Times New Roman" w:hAnsi="Times New Roman"/>
          <w:b/>
          <w:bCs/>
          <w:sz w:val="28"/>
          <w:szCs w:val="28"/>
        </w:rPr>
      </w:pPr>
    </w:p>
    <w:p w:rsidR="00EE3E30" w:rsidRPr="00EE3E30" w:rsidRDefault="00EE3E30" w:rsidP="00EE3E30">
      <w:pPr>
        <w:spacing w:after="0"/>
        <w:jc w:val="both"/>
        <w:rPr>
          <w:rFonts w:ascii="Times New Roman" w:hAnsi="Times New Roman"/>
          <w:sz w:val="28"/>
          <w:szCs w:val="28"/>
        </w:rPr>
      </w:pPr>
      <w:r w:rsidRPr="00EE3E30">
        <w:rPr>
          <w:rFonts w:ascii="Times New Roman" w:hAnsi="Times New Roman"/>
          <w:sz w:val="28"/>
          <w:szCs w:val="28"/>
        </w:rPr>
        <w:t>от 23 октября 2017 года                                                                                       № 892</w:t>
      </w:r>
    </w:p>
    <w:p w:rsidR="00EE3E30" w:rsidRPr="00EE3E30" w:rsidRDefault="00EE3E30" w:rsidP="00EE3E30">
      <w:pPr>
        <w:spacing w:after="0"/>
        <w:jc w:val="both"/>
        <w:rPr>
          <w:rFonts w:ascii="Times New Roman" w:hAnsi="Times New Roman"/>
          <w:sz w:val="28"/>
          <w:szCs w:val="28"/>
        </w:rPr>
      </w:pPr>
      <w:r w:rsidRPr="00EE3E30">
        <w:rPr>
          <w:rFonts w:ascii="Times New Roman" w:hAnsi="Times New Roman"/>
          <w:sz w:val="28"/>
          <w:szCs w:val="28"/>
        </w:rPr>
        <w:t>Республика Коми, Ижемский район, с. Ижма</w:t>
      </w:r>
      <w:r w:rsidRPr="00EE3E30">
        <w:rPr>
          <w:rFonts w:ascii="Times New Roman" w:hAnsi="Times New Roman"/>
          <w:sz w:val="28"/>
          <w:szCs w:val="28"/>
        </w:rPr>
        <w:tab/>
      </w:r>
      <w:r w:rsidRPr="00EE3E30">
        <w:rPr>
          <w:rFonts w:ascii="Times New Roman" w:hAnsi="Times New Roman"/>
          <w:sz w:val="28"/>
          <w:szCs w:val="28"/>
        </w:rPr>
        <w:tab/>
      </w:r>
      <w:r w:rsidRPr="00EE3E30">
        <w:rPr>
          <w:rFonts w:ascii="Times New Roman" w:hAnsi="Times New Roman"/>
          <w:sz w:val="28"/>
          <w:szCs w:val="28"/>
        </w:rPr>
        <w:tab/>
      </w:r>
      <w:r w:rsidRPr="00EE3E30">
        <w:rPr>
          <w:rFonts w:ascii="Times New Roman" w:hAnsi="Times New Roman"/>
          <w:sz w:val="28"/>
          <w:szCs w:val="28"/>
        </w:rPr>
        <w:tab/>
      </w:r>
      <w:r w:rsidRPr="00EE3E30">
        <w:rPr>
          <w:rFonts w:ascii="Times New Roman" w:hAnsi="Times New Roman"/>
          <w:sz w:val="28"/>
          <w:szCs w:val="28"/>
        </w:rPr>
        <w:tab/>
        <w:t xml:space="preserve">                  </w:t>
      </w:r>
    </w:p>
    <w:p w:rsidR="00EE3E30" w:rsidRPr="00EE3E30" w:rsidRDefault="00EE3E30" w:rsidP="00EE3E30">
      <w:pPr>
        <w:spacing w:after="0"/>
        <w:rPr>
          <w:rFonts w:ascii="Times New Roman" w:hAnsi="Times New Roman"/>
          <w:sz w:val="28"/>
          <w:szCs w:val="28"/>
        </w:rPr>
      </w:pPr>
    </w:p>
    <w:p w:rsidR="00EE3E30" w:rsidRPr="00EE3E30" w:rsidRDefault="00EE3E30" w:rsidP="00EE3E30">
      <w:pPr>
        <w:spacing w:after="0"/>
        <w:ind w:firstLine="709"/>
        <w:jc w:val="center"/>
        <w:rPr>
          <w:rFonts w:ascii="Times New Roman" w:hAnsi="Times New Roman"/>
          <w:sz w:val="28"/>
          <w:szCs w:val="28"/>
        </w:rPr>
      </w:pPr>
      <w:r w:rsidRPr="00EE3E30">
        <w:rPr>
          <w:rFonts w:ascii="Times New Roman" w:hAnsi="Times New Roman"/>
          <w:bCs/>
          <w:sz w:val="28"/>
          <w:szCs w:val="28"/>
        </w:rPr>
        <w:t>О внесении изменений в постановление администрации муниципального района «Ижемский» от 28 октября 2009 года № 226 «</w:t>
      </w:r>
      <w:r w:rsidRPr="00EE3E30">
        <w:rPr>
          <w:rFonts w:ascii="Times New Roman" w:hAnsi="Times New Roman"/>
          <w:sz w:val="28"/>
          <w:szCs w:val="28"/>
        </w:rPr>
        <w:t>Об оплате труда работников муниципальных учреждений физической культуры и спорта муниципального района «Ижемский»</w:t>
      </w:r>
    </w:p>
    <w:p w:rsidR="00EE3E30" w:rsidRPr="00EE3E30" w:rsidRDefault="00EE3E30" w:rsidP="00EE3E30">
      <w:pPr>
        <w:spacing w:after="0"/>
        <w:ind w:firstLine="709"/>
        <w:jc w:val="center"/>
        <w:rPr>
          <w:rFonts w:ascii="Times New Roman" w:hAnsi="Times New Roman"/>
          <w:sz w:val="28"/>
          <w:szCs w:val="28"/>
        </w:rPr>
      </w:pPr>
    </w:p>
    <w:p w:rsidR="00EE3E30" w:rsidRPr="00EE3E30" w:rsidRDefault="00EE3E30" w:rsidP="00EE3E30">
      <w:pPr>
        <w:spacing w:after="0"/>
        <w:ind w:firstLine="709"/>
        <w:jc w:val="both"/>
        <w:rPr>
          <w:rFonts w:ascii="Times New Roman" w:hAnsi="Times New Roman"/>
          <w:sz w:val="28"/>
          <w:szCs w:val="28"/>
        </w:rPr>
      </w:pPr>
      <w:r w:rsidRPr="00EE3E30">
        <w:rPr>
          <w:rFonts w:ascii="Times New Roman" w:hAnsi="Times New Roman"/>
          <w:sz w:val="28"/>
          <w:szCs w:val="28"/>
        </w:rPr>
        <w:t>Руководствуясь Постановлением Правительства Республики Коми от 06 сентября 2017 года  № 467 «О внесении изменения в постановление Правительства Республики Коми от 11 сентября 2008 года № 240 «Об оплате труда работников государственных учреждений физической культуры и спорта Республики Коми»,</w:t>
      </w:r>
    </w:p>
    <w:p w:rsidR="00EE3E30" w:rsidRPr="00EE3E30" w:rsidRDefault="00EE3E30" w:rsidP="00EE3E30">
      <w:pPr>
        <w:spacing w:after="0"/>
        <w:ind w:firstLine="709"/>
        <w:jc w:val="center"/>
        <w:rPr>
          <w:rFonts w:ascii="Times New Roman" w:hAnsi="Times New Roman"/>
          <w:sz w:val="28"/>
          <w:szCs w:val="28"/>
        </w:rPr>
      </w:pPr>
    </w:p>
    <w:p w:rsidR="00EE3E30" w:rsidRPr="00EE3E30" w:rsidRDefault="00EE3E30" w:rsidP="00EE3E30">
      <w:pPr>
        <w:spacing w:after="0"/>
        <w:jc w:val="center"/>
        <w:rPr>
          <w:rFonts w:ascii="Times New Roman" w:hAnsi="Times New Roman"/>
          <w:sz w:val="28"/>
          <w:szCs w:val="28"/>
        </w:rPr>
      </w:pPr>
      <w:r w:rsidRPr="00EE3E30">
        <w:rPr>
          <w:rFonts w:ascii="Times New Roman" w:hAnsi="Times New Roman"/>
          <w:sz w:val="28"/>
          <w:szCs w:val="28"/>
        </w:rPr>
        <w:t>администрация муниципального района «Ижемский»</w:t>
      </w:r>
    </w:p>
    <w:p w:rsidR="00EE3E30" w:rsidRPr="00EE3E30" w:rsidRDefault="00EE3E30" w:rsidP="00EE3E30">
      <w:pPr>
        <w:spacing w:after="0"/>
        <w:jc w:val="center"/>
        <w:rPr>
          <w:rFonts w:ascii="Times New Roman" w:hAnsi="Times New Roman"/>
          <w:sz w:val="28"/>
          <w:szCs w:val="28"/>
        </w:rPr>
      </w:pPr>
    </w:p>
    <w:p w:rsidR="00EE3E30" w:rsidRPr="00EE3E30" w:rsidRDefault="00EE3E30" w:rsidP="00EE3E30">
      <w:pPr>
        <w:spacing w:after="0"/>
        <w:jc w:val="center"/>
        <w:rPr>
          <w:rFonts w:ascii="Times New Roman" w:hAnsi="Times New Roman"/>
          <w:sz w:val="28"/>
          <w:szCs w:val="28"/>
        </w:rPr>
      </w:pPr>
      <w:r w:rsidRPr="00EE3E30">
        <w:rPr>
          <w:rFonts w:ascii="Times New Roman" w:hAnsi="Times New Roman"/>
          <w:sz w:val="28"/>
          <w:szCs w:val="28"/>
        </w:rPr>
        <w:t>П О С Т А Н О В Л Я Е Т:</w:t>
      </w:r>
    </w:p>
    <w:p w:rsidR="00EE3E30" w:rsidRPr="00EE3E30" w:rsidRDefault="00EE3E30" w:rsidP="00EE3E30">
      <w:pPr>
        <w:spacing w:after="0"/>
        <w:jc w:val="center"/>
        <w:rPr>
          <w:rFonts w:ascii="Times New Roman" w:hAnsi="Times New Roman"/>
          <w:sz w:val="28"/>
          <w:szCs w:val="28"/>
        </w:rPr>
      </w:pPr>
    </w:p>
    <w:p w:rsidR="00EE3E30" w:rsidRPr="00EE3E30" w:rsidRDefault="00EE3E30" w:rsidP="00A41F3F">
      <w:pPr>
        <w:numPr>
          <w:ilvl w:val="0"/>
          <w:numId w:val="3"/>
        </w:numPr>
        <w:spacing w:after="0" w:line="240" w:lineRule="auto"/>
        <w:ind w:left="0" w:firstLine="709"/>
        <w:jc w:val="both"/>
        <w:rPr>
          <w:rFonts w:ascii="Times New Roman" w:hAnsi="Times New Roman"/>
          <w:sz w:val="28"/>
          <w:szCs w:val="28"/>
        </w:rPr>
      </w:pPr>
      <w:r w:rsidRPr="00EE3E30">
        <w:rPr>
          <w:rFonts w:ascii="Times New Roman" w:hAnsi="Times New Roman"/>
          <w:sz w:val="28"/>
          <w:szCs w:val="28"/>
        </w:rPr>
        <w:t xml:space="preserve">Внести в </w:t>
      </w:r>
      <w:r w:rsidRPr="00EE3E30">
        <w:rPr>
          <w:rFonts w:ascii="Times New Roman" w:hAnsi="Times New Roman"/>
          <w:bCs/>
          <w:sz w:val="28"/>
          <w:szCs w:val="28"/>
        </w:rPr>
        <w:t>постановление администрации муниципального района «Ижемский» от 28 октября 2009 года № 226 «</w:t>
      </w:r>
      <w:r w:rsidRPr="00EE3E30">
        <w:rPr>
          <w:rFonts w:ascii="Times New Roman" w:hAnsi="Times New Roman"/>
          <w:sz w:val="28"/>
          <w:szCs w:val="28"/>
        </w:rPr>
        <w:t>Об оплате труда работников муниципальных учреждений физической культуры и спорта муниципального района «Ижемский» (далее – Постановление) следующее изменение:</w:t>
      </w:r>
    </w:p>
    <w:p w:rsidR="00EE3E30" w:rsidRPr="00EE3E30" w:rsidRDefault="00EE3E30" w:rsidP="00EE3E30">
      <w:pPr>
        <w:autoSpaceDE w:val="0"/>
        <w:autoSpaceDN w:val="0"/>
        <w:adjustRightInd w:val="0"/>
        <w:spacing w:after="0"/>
        <w:ind w:firstLine="709"/>
        <w:jc w:val="both"/>
        <w:rPr>
          <w:rFonts w:ascii="Times New Roman" w:hAnsi="Times New Roman"/>
          <w:sz w:val="28"/>
          <w:szCs w:val="28"/>
        </w:rPr>
      </w:pPr>
      <w:r w:rsidRPr="00EE3E30">
        <w:rPr>
          <w:rFonts w:ascii="Times New Roman" w:hAnsi="Times New Roman"/>
          <w:sz w:val="28"/>
          <w:szCs w:val="28"/>
        </w:rPr>
        <w:t xml:space="preserve">          Приложение  № 1 «Должностные оклады руководителей, специалистов и служащих муниципальных учреждений физической культуры и спорта </w:t>
      </w:r>
      <w:r w:rsidRPr="00EE3E30">
        <w:rPr>
          <w:rFonts w:ascii="Times New Roman" w:hAnsi="Times New Roman"/>
          <w:sz w:val="28"/>
          <w:szCs w:val="28"/>
        </w:rPr>
        <w:lastRenderedPageBreak/>
        <w:t>муниципального района «Ижемский»» Постановления изложить в новой редакции согласно приложению к настоящему постановлению.</w:t>
      </w:r>
    </w:p>
    <w:p w:rsidR="00EE3E30" w:rsidRPr="00EE3E30" w:rsidRDefault="00EE3E30" w:rsidP="00EE3E30">
      <w:pPr>
        <w:pStyle w:val="ConsPlusNormal"/>
        <w:ind w:firstLine="709"/>
        <w:jc w:val="both"/>
        <w:rPr>
          <w:rFonts w:ascii="Times New Roman" w:hAnsi="Times New Roman" w:cs="Times New Roman"/>
          <w:sz w:val="28"/>
          <w:szCs w:val="28"/>
        </w:rPr>
      </w:pPr>
      <w:r w:rsidRPr="00EE3E30">
        <w:rPr>
          <w:rFonts w:ascii="Times New Roman" w:hAnsi="Times New Roman" w:cs="Times New Roman"/>
          <w:sz w:val="28"/>
          <w:szCs w:val="28"/>
        </w:rPr>
        <w:t>2.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2018 года.</w:t>
      </w:r>
    </w:p>
    <w:p w:rsidR="00EE3E30" w:rsidRPr="00EE3E30" w:rsidRDefault="00EE3E30" w:rsidP="00EE3E30">
      <w:pPr>
        <w:pStyle w:val="ConsPlusNormal"/>
        <w:ind w:firstLine="0"/>
        <w:rPr>
          <w:rFonts w:ascii="Times New Roman" w:hAnsi="Times New Roman" w:cs="Times New Roman"/>
          <w:sz w:val="28"/>
          <w:szCs w:val="28"/>
        </w:rPr>
      </w:pPr>
    </w:p>
    <w:p w:rsidR="00EE3E30" w:rsidRPr="00EE3E30" w:rsidRDefault="00EE3E30" w:rsidP="00EE3E30">
      <w:pPr>
        <w:pStyle w:val="ConsPlusNormal"/>
        <w:ind w:firstLine="0"/>
        <w:rPr>
          <w:rFonts w:ascii="Times New Roman" w:hAnsi="Times New Roman" w:cs="Times New Roman"/>
          <w:sz w:val="28"/>
          <w:szCs w:val="28"/>
        </w:rPr>
      </w:pPr>
    </w:p>
    <w:p w:rsidR="00EE3E30" w:rsidRPr="00EE3E30" w:rsidRDefault="00EE3E30" w:rsidP="00EE3E30">
      <w:pPr>
        <w:pStyle w:val="ConsPlusNormal"/>
        <w:ind w:firstLine="0"/>
        <w:rPr>
          <w:rFonts w:ascii="Times New Roman" w:hAnsi="Times New Roman" w:cs="Times New Roman"/>
          <w:sz w:val="28"/>
          <w:szCs w:val="28"/>
        </w:rPr>
      </w:pPr>
    </w:p>
    <w:p w:rsidR="00EE3E30" w:rsidRPr="00EE3E30" w:rsidRDefault="00EE3E30" w:rsidP="00EE3E30">
      <w:pPr>
        <w:pStyle w:val="ConsPlusNormal"/>
        <w:ind w:firstLine="0"/>
        <w:rPr>
          <w:rFonts w:ascii="Times New Roman" w:hAnsi="Times New Roman" w:cs="Times New Roman"/>
          <w:sz w:val="28"/>
          <w:szCs w:val="28"/>
        </w:rPr>
      </w:pPr>
      <w:r w:rsidRPr="00EE3E30">
        <w:rPr>
          <w:rFonts w:ascii="Times New Roman" w:hAnsi="Times New Roman" w:cs="Times New Roman"/>
          <w:sz w:val="28"/>
          <w:szCs w:val="28"/>
        </w:rPr>
        <w:t xml:space="preserve">Руководитель администрации </w:t>
      </w:r>
    </w:p>
    <w:p w:rsidR="00EE3E30" w:rsidRPr="00EE3E30" w:rsidRDefault="00EE3E30" w:rsidP="00EE3E30">
      <w:pPr>
        <w:pStyle w:val="ConsPlusNormal"/>
        <w:ind w:firstLine="0"/>
        <w:rPr>
          <w:rFonts w:ascii="Times New Roman" w:hAnsi="Times New Roman" w:cs="Times New Roman"/>
          <w:sz w:val="28"/>
          <w:szCs w:val="28"/>
        </w:rPr>
      </w:pPr>
      <w:r w:rsidRPr="00EE3E30">
        <w:rPr>
          <w:rFonts w:ascii="Times New Roman" w:hAnsi="Times New Roman" w:cs="Times New Roman"/>
          <w:sz w:val="28"/>
          <w:szCs w:val="28"/>
        </w:rPr>
        <w:t>муниципального района «Ижемский»</w:t>
      </w:r>
      <w:r w:rsidRPr="00EE3E30">
        <w:rPr>
          <w:rFonts w:ascii="Times New Roman" w:hAnsi="Times New Roman" w:cs="Times New Roman"/>
          <w:sz w:val="28"/>
          <w:szCs w:val="28"/>
        </w:rPr>
        <w:tab/>
      </w:r>
      <w:r w:rsidRPr="00EE3E30">
        <w:rPr>
          <w:rFonts w:ascii="Times New Roman" w:hAnsi="Times New Roman" w:cs="Times New Roman"/>
          <w:sz w:val="28"/>
          <w:szCs w:val="28"/>
        </w:rPr>
        <w:tab/>
        <w:t xml:space="preserve"> </w:t>
      </w:r>
      <w:r w:rsidRPr="00EE3E30">
        <w:rPr>
          <w:rFonts w:ascii="Times New Roman" w:hAnsi="Times New Roman" w:cs="Times New Roman"/>
          <w:sz w:val="28"/>
          <w:szCs w:val="28"/>
        </w:rPr>
        <w:tab/>
        <w:t xml:space="preserve">              Л.И.Терентьева</w:t>
      </w:r>
    </w:p>
    <w:p w:rsidR="00EE3E30" w:rsidRPr="00EE3E30" w:rsidRDefault="00EE3E30" w:rsidP="00EE3E30">
      <w:pPr>
        <w:pStyle w:val="ConsPlusNormal"/>
        <w:ind w:firstLine="0"/>
        <w:rPr>
          <w:rFonts w:ascii="Times New Roman" w:hAnsi="Times New Roman" w:cs="Times New Roman"/>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Pr="00EE3E30" w:rsidRDefault="00EE3E30" w:rsidP="00EE3E30">
      <w:pPr>
        <w:autoSpaceDE w:val="0"/>
        <w:autoSpaceDN w:val="0"/>
        <w:adjustRightInd w:val="0"/>
        <w:spacing w:after="0"/>
        <w:jc w:val="right"/>
        <w:outlineLvl w:val="0"/>
        <w:rPr>
          <w:rFonts w:ascii="Times New Roman" w:hAnsi="Times New Roman"/>
          <w:color w:val="FF0000"/>
          <w:sz w:val="28"/>
          <w:szCs w:val="28"/>
        </w:rPr>
      </w:pPr>
    </w:p>
    <w:p w:rsidR="00EE3E30" w:rsidRPr="00EE3E30" w:rsidRDefault="00EE3E30" w:rsidP="00EE3E30">
      <w:pPr>
        <w:spacing w:after="0"/>
        <w:jc w:val="right"/>
        <w:rPr>
          <w:rFonts w:ascii="Times New Roman" w:hAnsi="Times New Roman"/>
          <w:sz w:val="28"/>
          <w:szCs w:val="28"/>
        </w:rPr>
      </w:pPr>
      <w:r w:rsidRPr="00EE3E30">
        <w:rPr>
          <w:rFonts w:ascii="Times New Roman" w:hAnsi="Times New Roman"/>
          <w:sz w:val="28"/>
          <w:szCs w:val="28"/>
        </w:rPr>
        <w:lastRenderedPageBreak/>
        <w:t xml:space="preserve">Приложение   </w:t>
      </w:r>
    </w:p>
    <w:p w:rsidR="00EE3E30" w:rsidRPr="00EE3E30" w:rsidRDefault="00EE3E30" w:rsidP="00EE3E30">
      <w:pPr>
        <w:spacing w:after="0"/>
        <w:jc w:val="right"/>
        <w:rPr>
          <w:rFonts w:ascii="Times New Roman" w:hAnsi="Times New Roman"/>
          <w:sz w:val="28"/>
          <w:szCs w:val="28"/>
        </w:rPr>
      </w:pPr>
      <w:r w:rsidRPr="00EE3E30">
        <w:rPr>
          <w:rFonts w:ascii="Times New Roman" w:hAnsi="Times New Roman"/>
          <w:sz w:val="28"/>
          <w:szCs w:val="28"/>
        </w:rPr>
        <w:t xml:space="preserve">к постановлению администрации </w:t>
      </w:r>
    </w:p>
    <w:p w:rsidR="00EE3E30" w:rsidRPr="00EE3E30" w:rsidRDefault="00EE3E30" w:rsidP="00EE3E30">
      <w:pPr>
        <w:spacing w:after="0"/>
        <w:jc w:val="right"/>
        <w:rPr>
          <w:rFonts w:ascii="Times New Roman" w:hAnsi="Times New Roman"/>
          <w:sz w:val="28"/>
          <w:szCs w:val="28"/>
        </w:rPr>
      </w:pPr>
      <w:r w:rsidRPr="00EE3E30">
        <w:rPr>
          <w:rFonts w:ascii="Times New Roman" w:hAnsi="Times New Roman"/>
          <w:sz w:val="28"/>
          <w:szCs w:val="28"/>
        </w:rPr>
        <w:t xml:space="preserve">муниципального района «Ижемский» </w:t>
      </w:r>
    </w:p>
    <w:p w:rsidR="00EE3E30" w:rsidRPr="00EE3E30" w:rsidRDefault="00EE3E30" w:rsidP="00EE3E30">
      <w:pPr>
        <w:pStyle w:val="ConsPlusNormal"/>
        <w:widowControl/>
        <w:ind w:firstLine="0"/>
        <w:jc w:val="right"/>
        <w:outlineLvl w:val="0"/>
        <w:rPr>
          <w:rFonts w:ascii="Times New Roman" w:hAnsi="Times New Roman" w:cs="Times New Roman"/>
          <w:sz w:val="28"/>
          <w:szCs w:val="28"/>
        </w:rPr>
      </w:pPr>
      <w:r w:rsidRPr="00EE3E30">
        <w:rPr>
          <w:rFonts w:ascii="Times New Roman" w:hAnsi="Times New Roman" w:cs="Times New Roman"/>
          <w:sz w:val="28"/>
          <w:szCs w:val="28"/>
        </w:rPr>
        <w:t xml:space="preserve">от 23 октября  2017 года № 892 </w:t>
      </w:r>
    </w:p>
    <w:p w:rsidR="00EE3E30" w:rsidRPr="00EE3E30" w:rsidRDefault="00EE3E30" w:rsidP="00EE3E30">
      <w:pPr>
        <w:autoSpaceDE w:val="0"/>
        <w:autoSpaceDN w:val="0"/>
        <w:adjustRightInd w:val="0"/>
        <w:spacing w:after="0"/>
        <w:rPr>
          <w:rFonts w:ascii="Times New Roman" w:hAnsi="Times New Roman"/>
          <w:sz w:val="28"/>
          <w:szCs w:val="28"/>
        </w:rPr>
      </w:pPr>
      <w:r w:rsidRPr="00EE3E30">
        <w:rPr>
          <w:rFonts w:ascii="Times New Roman" w:hAnsi="Times New Roman"/>
          <w:sz w:val="28"/>
          <w:szCs w:val="28"/>
        </w:rPr>
        <w:t xml:space="preserve">                                                                                             </w:t>
      </w:r>
    </w:p>
    <w:p w:rsidR="00EE3E30" w:rsidRPr="00EE3E30" w:rsidRDefault="00EE3E30" w:rsidP="00EE3E30">
      <w:pPr>
        <w:pStyle w:val="ConsPlusNormal"/>
        <w:widowControl/>
        <w:ind w:firstLine="0"/>
        <w:jc w:val="right"/>
        <w:outlineLvl w:val="0"/>
        <w:rPr>
          <w:rFonts w:ascii="Times New Roman" w:hAnsi="Times New Roman" w:cs="Times New Roman"/>
          <w:sz w:val="28"/>
          <w:szCs w:val="28"/>
        </w:rPr>
      </w:pPr>
      <w:r w:rsidRPr="00EE3E30">
        <w:rPr>
          <w:rFonts w:ascii="Times New Roman" w:hAnsi="Times New Roman" w:cs="Times New Roman"/>
          <w:sz w:val="28"/>
          <w:szCs w:val="28"/>
        </w:rPr>
        <w:t xml:space="preserve">  «Утверждены</w:t>
      </w:r>
    </w:p>
    <w:p w:rsidR="00EE3E30" w:rsidRPr="00EE3E30" w:rsidRDefault="00EE3E30" w:rsidP="00EE3E30">
      <w:pPr>
        <w:pStyle w:val="ConsPlusNormal"/>
        <w:widowControl/>
        <w:ind w:firstLine="0"/>
        <w:jc w:val="right"/>
        <w:rPr>
          <w:rFonts w:ascii="Times New Roman" w:hAnsi="Times New Roman" w:cs="Times New Roman"/>
          <w:sz w:val="28"/>
          <w:szCs w:val="28"/>
        </w:rPr>
      </w:pPr>
      <w:r w:rsidRPr="00EE3E30">
        <w:rPr>
          <w:rFonts w:ascii="Times New Roman" w:hAnsi="Times New Roman" w:cs="Times New Roman"/>
          <w:sz w:val="28"/>
          <w:szCs w:val="28"/>
        </w:rPr>
        <w:t xml:space="preserve">постановлением администрации </w:t>
      </w:r>
    </w:p>
    <w:p w:rsidR="00EE3E30" w:rsidRPr="00EE3E30" w:rsidRDefault="00EE3E30" w:rsidP="00EE3E30">
      <w:pPr>
        <w:pStyle w:val="ConsPlusNormal"/>
        <w:widowControl/>
        <w:ind w:firstLine="0"/>
        <w:jc w:val="right"/>
        <w:rPr>
          <w:rFonts w:ascii="Times New Roman" w:hAnsi="Times New Roman" w:cs="Times New Roman"/>
          <w:sz w:val="28"/>
          <w:szCs w:val="28"/>
        </w:rPr>
      </w:pPr>
      <w:r w:rsidRPr="00EE3E30">
        <w:rPr>
          <w:rFonts w:ascii="Times New Roman" w:hAnsi="Times New Roman" w:cs="Times New Roman"/>
          <w:sz w:val="28"/>
          <w:szCs w:val="28"/>
        </w:rPr>
        <w:t>муниципального района «Ижемский»</w:t>
      </w:r>
    </w:p>
    <w:p w:rsidR="00EE3E30" w:rsidRPr="00EE3E30" w:rsidRDefault="00EE3E30" w:rsidP="00EE3E30">
      <w:pPr>
        <w:pStyle w:val="ConsPlusNormal"/>
        <w:widowControl/>
        <w:ind w:firstLine="0"/>
        <w:jc w:val="right"/>
        <w:rPr>
          <w:rFonts w:ascii="Times New Roman" w:hAnsi="Times New Roman" w:cs="Times New Roman"/>
          <w:sz w:val="28"/>
          <w:szCs w:val="28"/>
        </w:rPr>
      </w:pPr>
      <w:r w:rsidRPr="00EE3E30">
        <w:rPr>
          <w:rFonts w:ascii="Times New Roman" w:hAnsi="Times New Roman" w:cs="Times New Roman"/>
          <w:sz w:val="28"/>
          <w:szCs w:val="28"/>
        </w:rPr>
        <w:t xml:space="preserve"> от 28 октября 2009 года № 226</w:t>
      </w:r>
    </w:p>
    <w:p w:rsidR="00EE3E30" w:rsidRPr="00EE3E30" w:rsidRDefault="00EE3E30" w:rsidP="00EE3E30">
      <w:pPr>
        <w:autoSpaceDE w:val="0"/>
        <w:autoSpaceDN w:val="0"/>
        <w:adjustRightInd w:val="0"/>
        <w:spacing w:after="0"/>
        <w:jc w:val="right"/>
        <w:rPr>
          <w:rFonts w:ascii="Times New Roman" w:hAnsi="Times New Roman"/>
          <w:sz w:val="28"/>
          <w:szCs w:val="28"/>
        </w:rPr>
      </w:pPr>
      <w:r w:rsidRPr="00EE3E30">
        <w:rPr>
          <w:rFonts w:ascii="Times New Roman" w:hAnsi="Times New Roman"/>
          <w:sz w:val="28"/>
          <w:szCs w:val="28"/>
        </w:rPr>
        <w:t xml:space="preserve"> (приложение № 1)</w:t>
      </w:r>
    </w:p>
    <w:p w:rsidR="00EE3E30" w:rsidRPr="00EE3E30" w:rsidRDefault="00EE3E30" w:rsidP="00EE3E30">
      <w:pPr>
        <w:pStyle w:val="ConsPlusNormal"/>
        <w:rPr>
          <w:rFonts w:ascii="Times New Roman" w:hAnsi="Times New Roman" w:cs="Times New Roman"/>
          <w:sz w:val="28"/>
          <w:szCs w:val="28"/>
        </w:rPr>
      </w:pPr>
    </w:p>
    <w:p w:rsidR="00EE3E30" w:rsidRPr="00EE3E30" w:rsidRDefault="00EE3E30" w:rsidP="00EE3E30">
      <w:pPr>
        <w:spacing w:after="0"/>
        <w:jc w:val="center"/>
        <w:rPr>
          <w:rFonts w:ascii="Times New Roman" w:hAnsi="Times New Roman"/>
          <w:b/>
          <w:sz w:val="28"/>
          <w:szCs w:val="28"/>
        </w:rPr>
      </w:pPr>
      <w:r w:rsidRPr="00EE3E30">
        <w:rPr>
          <w:rFonts w:ascii="Times New Roman" w:hAnsi="Times New Roman"/>
          <w:b/>
          <w:sz w:val="28"/>
          <w:szCs w:val="28"/>
        </w:rPr>
        <w:t>ДОЛЖНОСТНЫЕ ОКЛАДЫ</w:t>
      </w:r>
    </w:p>
    <w:p w:rsidR="00EE3E30" w:rsidRPr="00EE3E30" w:rsidRDefault="00EE3E30" w:rsidP="00EE3E30">
      <w:pPr>
        <w:spacing w:after="0"/>
        <w:jc w:val="center"/>
        <w:rPr>
          <w:rFonts w:ascii="Times New Roman" w:hAnsi="Times New Roman"/>
          <w:b/>
          <w:sz w:val="28"/>
          <w:szCs w:val="28"/>
        </w:rPr>
      </w:pPr>
      <w:r w:rsidRPr="00EE3E30">
        <w:rPr>
          <w:rFonts w:ascii="Times New Roman" w:hAnsi="Times New Roman"/>
          <w:b/>
          <w:sz w:val="28"/>
          <w:szCs w:val="28"/>
        </w:rPr>
        <w:t xml:space="preserve">руководителей, специалистов и служащих муниципальных учреждений физической культуры и спорта муниципального района «Ижемский» </w:t>
      </w:r>
    </w:p>
    <w:p w:rsidR="00EE3E30" w:rsidRPr="00EE3E30" w:rsidRDefault="00EE3E30" w:rsidP="00EE3E30">
      <w:pPr>
        <w:spacing w:after="0"/>
        <w:jc w:val="center"/>
        <w:rPr>
          <w:rFonts w:ascii="Times New Roman" w:hAnsi="Times New Roman"/>
          <w:sz w:val="28"/>
          <w:szCs w:val="28"/>
        </w:rPr>
      </w:pPr>
    </w:p>
    <w:p w:rsidR="00EE3E30" w:rsidRPr="00EE3E30" w:rsidRDefault="00EE3E30" w:rsidP="00A41F3F">
      <w:pPr>
        <w:numPr>
          <w:ilvl w:val="0"/>
          <w:numId w:val="60"/>
        </w:numPr>
        <w:spacing w:after="0" w:line="240" w:lineRule="auto"/>
        <w:ind w:left="0" w:hanging="567"/>
        <w:jc w:val="center"/>
        <w:rPr>
          <w:rFonts w:ascii="Times New Roman" w:hAnsi="Times New Roman"/>
          <w:sz w:val="28"/>
          <w:szCs w:val="28"/>
        </w:rPr>
      </w:pPr>
      <w:r w:rsidRPr="00EE3E30">
        <w:rPr>
          <w:rFonts w:ascii="Times New Roman" w:hAnsi="Times New Roman"/>
          <w:sz w:val="28"/>
          <w:szCs w:val="28"/>
        </w:rPr>
        <w:t>Должностные оклады руководителей, специалистов и служащих муниципальных учреждений физической культуры и спорта муниципального района «Ижемский»по профессиональным квалификационным группам</w:t>
      </w:r>
    </w:p>
    <w:p w:rsidR="00EE3E30" w:rsidRPr="00EE3E30" w:rsidRDefault="00EE3E30" w:rsidP="00EE3E30">
      <w:pPr>
        <w:spacing w:after="0"/>
        <w:ind w:firstLine="547"/>
        <w:jc w:val="center"/>
        <w:rPr>
          <w:rFonts w:ascii="Times New Roman" w:hAnsi="Times New Roman"/>
          <w:b/>
          <w:sz w:val="28"/>
          <w:szCs w:val="28"/>
        </w:rPr>
      </w:pPr>
    </w:p>
    <w:p w:rsidR="00EE3E30" w:rsidRPr="00EE3E30" w:rsidRDefault="00EE3E30" w:rsidP="00EE3E30">
      <w:pPr>
        <w:pStyle w:val="ConsPlusNormal"/>
        <w:jc w:val="center"/>
        <w:rPr>
          <w:rFonts w:ascii="Times New Roman" w:hAnsi="Times New Roman" w:cs="Times New Roman"/>
          <w:sz w:val="28"/>
          <w:szCs w:val="28"/>
        </w:rPr>
      </w:pPr>
      <w:r w:rsidRPr="00EE3E30">
        <w:rPr>
          <w:rFonts w:ascii="Times New Roman" w:hAnsi="Times New Roman" w:cs="Times New Roman"/>
          <w:sz w:val="28"/>
          <w:szCs w:val="28"/>
        </w:rPr>
        <w:t>1. Профессиональная квалификационная группа должностей</w:t>
      </w:r>
    </w:p>
    <w:p w:rsidR="00EE3E30" w:rsidRPr="00EE3E30" w:rsidRDefault="00EE3E30" w:rsidP="00EE3E30">
      <w:pPr>
        <w:pStyle w:val="ConsPlusNormal"/>
        <w:jc w:val="center"/>
        <w:rPr>
          <w:rFonts w:ascii="Times New Roman" w:hAnsi="Times New Roman" w:cs="Times New Roman"/>
          <w:sz w:val="28"/>
          <w:szCs w:val="28"/>
        </w:rPr>
      </w:pPr>
      <w:r w:rsidRPr="00EE3E30">
        <w:rPr>
          <w:rFonts w:ascii="Times New Roman" w:hAnsi="Times New Roman" w:cs="Times New Roman"/>
          <w:sz w:val="28"/>
          <w:szCs w:val="28"/>
        </w:rPr>
        <w:t>работников физической культуры и спорта первого уровня:</w:t>
      </w:r>
    </w:p>
    <w:p w:rsidR="00EE3E30" w:rsidRPr="00EE3E30" w:rsidRDefault="00EE3E30" w:rsidP="00EE3E30">
      <w:pPr>
        <w:spacing w:after="0"/>
        <w:ind w:firstLine="547"/>
        <w:jc w:val="center"/>
        <w:rPr>
          <w:rFonts w:ascii="Times New Roman" w:hAnsi="Times New Roman"/>
          <w:b/>
          <w:sz w:val="28"/>
          <w:szCs w:val="28"/>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2"/>
        <w:gridCol w:w="2410"/>
      </w:tblGrid>
      <w:tr w:rsidR="00EE3E30" w:rsidRPr="00EE3E30" w:rsidTr="00EE3E30">
        <w:tc>
          <w:tcPr>
            <w:tcW w:w="7372" w:type="dxa"/>
          </w:tcPr>
          <w:p w:rsidR="00EE3E30" w:rsidRPr="00EE3E30" w:rsidRDefault="00EE3E30" w:rsidP="00EE3E30">
            <w:pPr>
              <w:pStyle w:val="ConsPlusNormal"/>
              <w:jc w:val="center"/>
              <w:rPr>
                <w:rFonts w:ascii="Times New Roman" w:hAnsi="Times New Roman" w:cs="Times New Roman"/>
                <w:sz w:val="28"/>
                <w:szCs w:val="28"/>
              </w:rPr>
            </w:pPr>
            <w:r w:rsidRPr="00EE3E30">
              <w:rPr>
                <w:rFonts w:ascii="Times New Roman" w:hAnsi="Times New Roman" w:cs="Times New Roman"/>
                <w:sz w:val="28"/>
                <w:szCs w:val="28"/>
              </w:rPr>
              <w:t>Наименование должности</w:t>
            </w:r>
          </w:p>
        </w:tc>
        <w:tc>
          <w:tcPr>
            <w:tcW w:w="2410" w:type="dxa"/>
          </w:tcPr>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Должностной оклад, в рублях</w:t>
            </w:r>
          </w:p>
        </w:tc>
      </w:tr>
      <w:tr w:rsidR="00EE3E30" w:rsidRPr="00EE3E30" w:rsidTr="00EE3E30">
        <w:tc>
          <w:tcPr>
            <w:tcW w:w="9782" w:type="dxa"/>
            <w:gridSpan w:val="2"/>
          </w:tcPr>
          <w:p w:rsidR="00EE3E30" w:rsidRPr="00EE3E30" w:rsidRDefault="00EE3E30" w:rsidP="00EE3E30">
            <w:pPr>
              <w:pStyle w:val="ConsPlusNormal"/>
              <w:jc w:val="center"/>
              <w:rPr>
                <w:rFonts w:ascii="Times New Roman" w:hAnsi="Times New Roman" w:cs="Times New Roman"/>
                <w:b/>
                <w:sz w:val="28"/>
                <w:szCs w:val="28"/>
              </w:rPr>
            </w:pPr>
            <w:r w:rsidRPr="00EE3E30">
              <w:rPr>
                <w:rFonts w:ascii="Times New Roman" w:hAnsi="Times New Roman" w:cs="Times New Roman"/>
                <w:b/>
                <w:sz w:val="28"/>
                <w:szCs w:val="28"/>
              </w:rPr>
              <w:t>1 квалификационный уровень</w:t>
            </w:r>
          </w:p>
        </w:tc>
      </w:tr>
      <w:tr w:rsidR="00EE3E30" w:rsidRPr="00EE3E30" w:rsidTr="00EE3E30">
        <w:tc>
          <w:tcPr>
            <w:tcW w:w="7372" w:type="dxa"/>
          </w:tcPr>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Дежурный по спортивному залу</w:t>
            </w:r>
          </w:p>
        </w:tc>
        <w:tc>
          <w:tcPr>
            <w:tcW w:w="2410" w:type="dxa"/>
          </w:tcPr>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3710</w:t>
            </w:r>
          </w:p>
        </w:tc>
      </w:tr>
    </w:tbl>
    <w:p w:rsidR="00EE3E30" w:rsidRPr="00EE3E30" w:rsidRDefault="00EE3E30" w:rsidP="00EE3E30">
      <w:pPr>
        <w:spacing w:after="0"/>
        <w:ind w:firstLine="547"/>
        <w:jc w:val="center"/>
        <w:rPr>
          <w:rFonts w:ascii="Times New Roman" w:hAnsi="Times New Roman"/>
          <w:b/>
          <w:color w:val="FF0000"/>
          <w:sz w:val="28"/>
          <w:szCs w:val="28"/>
        </w:rPr>
      </w:pPr>
    </w:p>
    <w:p w:rsidR="00EE3E30" w:rsidRPr="00EE3E30" w:rsidRDefault="00EE3E30" w:rsidP="00EE3E30">
      <w:pPr>
        <w:pStyle w:val="ConsPlusNormal"/>
        <w:jc w:val="center"/>
        <w:rPr>
          <w:rFonts w:ascii="Times New Roman" w:hAnsi="Times New Roman" w:cs="Times New Roman"/>
          <w:sz w:val="28"/>
          <w:szCs w:val="28"/>
        </w:rPr>
      </w:pPr>
      <w:r w:rsidRPr="00EE3E30">
        <w:rPr>
          <w:rFonts w:ascii="Times New Roman" w:hAnsi="Times New Roman" w:cs="Times New Roman"/>
          <w:sz w:val="28"/>
          <w:szCs w:val="28"/>
        </w:rPr>
        <w:t>2. Профессиональная квалификационная группа должностей</w:t>
      </w:r>
    </w:p>
    <w:p w:rsidR="00EE3E30" w:rsidRPr="00EE3E30" w:rsidRDefault="00EE3E30" w:rsidP="00EE3E30">
      <w:pPr>
        <w:pStyle w:val="ConsPlusNormal"/>
        <w:jc w:val="center"/>
        <w:rPr>
          <w:rFonts w:ascii="Times New Roman" w:hAnsi="Times New Roman" w:cs="Times New Roman"/>
          <w:sz w:val="28"/>
          <w:szCs w:val="28"/>
        </w:rPr>
      </w:pPr>
      <w:r w:rsidRPr="00EE3E30">
        <w:rPr>
          <w:rFonts w:ascii="Times New Roman" w:hAnsi="Times New Roman" w:cs="Times New Roman"/>
          <w:sz w:val="28"/>
          <w:szCs w:val="28"/>
        </w:rPr>
        <w:t>работников физической культуры и спорта второго уровня:</w:t>
      </w:r>
    </w:p>
    <w:p w:rsidR="00EE3E30" w:rsidRPr="00EE3E30" w:rsidRDefault="00EE3E30" w:rsidP="00EE3E30">
      <w:pPr>
        <w:pStyle w:val="ConsPlusNormal"/>
        <w:rPr>
          <w:rFonts w:ascii="Times New Roman" w:hAnsi="Times New Roman" w:cs="Times New Roman"/>
          <w:sz w:val="28"/>
          <w:szCs w:val="28"/>
        </w:rPr>
      </w:pPr>
    </w:p>
    <w:tbl>
      <w:tblPr>
        <w:tblW w:w="978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2"/>
        <w:gridCol w:w="2410"/>
      </w:tblGrid>
      <w:tr w:rsidR="00EE3E30" w:rsidRPr="00EE3E30" w:rsidTr="00EE3E30">
        <w:trPr>
          <w:trHeight w:val="858"/>
        </w:trPr>
        <w:tc>
          <w:tcPr>
            <w:tcW w:w="7372" w:type="dxa"/>
          </w:tcPr>
          <w:p w:rsidR="00EE3E30" w:rsidRPr="00EE3E30" w:rsidRDefault="00EE3E30" w:rsidP="00EE3E30">
            <w:pPr>
              <w:pStyle w:val="ConsPlusNormal"/>
              <w:jc w:val="center"/>
              <w:rPr>
                <w:rFonts w:ascii="Times New Roman" w:hAnsi="Times New Roman" w:cs="Times New Roman"/>
                <w:sz w:val="28"/>
                <w:szCs w:val="28"/>
              </w:rPr>
            </w:pPr>
            <w:r w:rsidRPr="00EE3E30">
              <w:rPr>
                <w:rFonts w:ascii="Times New Roman" w:hAnsi="Times New Roman" w:cs="Times New Roman"/>
                <w:sz w:val="28"/>
                <w:szCs w:val="28"/>
              </w:rPr>
              <w:t>Наименование должности</w:t>
            </w:r>
          </w:p>
        </w:tc>
        <w:tc>
          <w:tcPr>
            <w:tcW w:w="2410" w:type="dxa"/>
          </w:tcPr>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Должностной оклад, в рублях</w:t>
            </w:r>
          </w:p>
        </w:tc>
      </w:tr>
      <w:tr w:rsidR="00EE3E30" w:rsidRPr="00EE3E30" w:rsidTr="00EE3E30">
        <w:tc>
          <w:tcPr>
            <w:tcW w:w="9782" w:type="dxa"/>
            <w:gridSpan w:val="2"/>
          </w:tcPr>
          <w:p w:rsidR="00EE3E30" w:rsidRPr="00EE3E30" w:rsidRDefault="00EE3E30" w:rsidP="00EE3E30">
            <w:pPr>
              <w:pStyle w:val="ConsPlusNormal"/>
              <w:jc w:val="center"/>
              <w:rPr>
                <w:rFonts w:ascii="Times New Roman" w:hAnsi="Times New Roman" w:cs="Times New Roman"/>
                <w:b/>
                <w:sz w:val="28"/>
                <w:szCs w:val="28"/>
              </w:rPr>
            </w:pPr>
            <w:r w:rsidRPr="00EE3E30">
              <w:rPr>
                <w:rFonts w:ascii="Times New Roman" w:hAnsi="Times New Roman" w:cs="Times New Roman"/>
                <w:b/>
                <w:sz w:val="28"/>
                <w:szCs w:val="28"/>
              </w:rPr>
              <w:t>1 квалификационный уровень</w:t>
            </w:r>
          </w:p>
        </w:tc>
      </w:tr>
      <w:tr w:rsidR="00EE3E30" w:rsidRPr="00EE3E30" w:rsidTr="00293829">
        <w:tc>
          <w:tcPr>
            <w:tcW w:w="7372" w:type="dxa"/>
          </w:tcPr>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Спортсмен-инструктор:</w:t>
            </w:r>
          </w:p>
        </w:tc>
        <w:tc>
          <w:tcPr>
            <w:tcW w:w="2410" w:type="dxa"/>
          </w:tcPr>
          <w:p w:rsidR="00EE3E30" w:rsidRPr="00EE3E30" w:rsidRDefault="00EE3E30" w:rsidP="00EE3E30">
            <w:pPr>
              <w:pStyle w:val="ConsPlusNormal"/>
              <w:rPr>
                <w:rFonts w:ascii="Times New Roman" w:hAnsi="Times New Roman" w:cs="Times New Roman"/>
                <w:sz w:val="28"/>
                <w:szCs w:val="28"/>
              </w:rPr>
            </w:pPr>
          </w:p>
        </w:tc>
      </w:tr>
      <w:tr w:rsidR="00EE3E30" w:rsidRPr="00EE3E30" w:rsidTr="00293829">
        <w:trPr>
          <w:trHeight w:val="607"/>
        </w:trPr>
        <w:tc>
          <w:tcPr>
            <w:tcW w:w="7372" w:type="dxa"/>
          </w:tcPr>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выполнение нормативных требований программы по виду спорта для присвоения спортивного разряда;</w:t>
            </w:r>
          </w:p>
        </w:tc>
        <w:tc>
          <w:tcPr>
            <w:tcW w:w="2410" w:type="dxa"/>
            <w:vMerge w:val="restart"/>
          </w:tcPr>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4170</w:t>
            </w:r>
          </w:p>
          <w:p w:rsidR="00EE3E30" w:rsidRPr="00EE3E30" w:rsidRDefault="00EE3E30" w:rsidP="00EE3E30">
            <w:pPr>
              <w:pStyle w:val="ConsPlusNormal"/>
              <w:ind w:firstLine="0"/>
              <w:jc w:val="center"/>
              <w:rPr>
                <w:rFonts w:ascii="Times New Roman" w:hAnsi="Times New Roman" w:cs="Times New Roman"/>
                <w:sz w:val="28"/>
                <w:szCs w:val="28"/>
              </w:rPr>
            </w:pPr>
          </w:p>
          <w:p w:rsidR="00EE3E30" w:rsidRPr="00EE3E30" w:rsidRDefault="00EE3E30" w:rsidP="00EE3E30">
            <w:pPr>
              <w:pStyle w:val="ConsPlusNormal"/>
              <w:ind w:firstLine="0"/>
              <w:jc w:val="center"/>
              <w:rPr>
                <w:rFonts w:ascii="Times New Roman" w:hAnsi="Times New Roman" w:cs="Times New Roman"/>
                <w:sz w:val="28"/>
                <w:szCs w:val="28"/>
              </w:rPr>
            </w:pPr>
          </w:p>
          <w:p w:rsidR="00EE3E30" w:rsidRPr="00EE3E30" w:rsidRDefault="00EE3E30" w:rsidP="00EE3E30">
            <w:pPr>
              <w:pStyle w:val="ConsPlusNormal"/>
              <w:ind w:firstLine="0"/>
              <w:jc w:val="center"/>
              <w:rPr>
                <w:rFonts w:ascii="Times New Roman" w:hAnsi="Times New Roman" w:cs="Times New Roman"/>
                <w:sz w:val="28"/>
                <w:szCs w:val="28"/>
                <w:lang w:val="en-US"/>
              </w:rPr>
            </w:pPr>
          </w:p>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4655</w:t>
            </w:r>
          </w:p>
          <w:p w:rsidR="00EE3E30" w:rsidRPr="00EE3E30" w:rsidRDefault="00EE3E30" w:rsidP="00EE3E30">
            <w:pPr>
              <w:pStyle w:val="ConsPlusNormal"/>
              <w:jc w:val="center"/>
              <w:rPr>
                <w:rFonts w:ascii="Times New Roman" w:hAnsi="Times New Roman" w:cs="Times New Roman"/>
                <w:sz w:val="28"/>
                <w:szCs w:val="28"/>
              </w:rPr>
            </w:pPr>
          </w:p>
          <w:p w:rsidR="00EE3E30" w:rsidRPr="00EE3E30" w:rsidRDefault="00EE3E30" w:rsidP="00EE3E30">
            <w:pPr>
              <w:pStyle w:val="ConsPlusNormal"/>
              <w:jc w:val="center"/>
              <w:rPr>
                <w:rFonts w:ascii="Times New Roman" w:hAnsi="Times New Roman" w:cs="Times New Roman"/>
                <w:sz w:val="28"/>
                <w:szCs w:val="28"/>
              </w:rPr>
            </w:pPr>
          </w:p>
          <w:p w:rsidR="00EE3E30" w:rsidRPr="00EE3E30" w:rsidRDefault="00EE3E30" w:rsidP="00EE3E30">
            <w:pPr>
              <w:pStyle w:val="ConsPlusNormal"/>
              <w:ind w:firstLine="0"/>
              <w:rPr>
                <w:rFonts w:ascii="Times New Roman" w:hAnsi="Times New Roman" w:cs="Times New Roman"/>
                <w:sz w:val="28"/>
                <w:szCs w:val="28"/>
              </w:rPr>
            </w:pPr>
          </w:p>
          <w:p w:rsidR="00EE3E30" w:rsidRPr="00EE3E30" w:rsidRDefault="00EE3E30" w:rsidP="00EE3E30">
            <w:pPr>
              <w:pStyle w:val="ConsPlusNormal"/>
              <w:ind w:firstLine="0"/>
              <w:jc w:val="center"/>
              <w:rPr>
                <w:rFonts w:ascii="Times New Roman" w:hAnsi="Times New Roman" w:cs="Times New Roman"/>
                <w:sz w:val="28"/>
                <w:szCs w:val="28"/>
              </w:rPr>
            </w:pPr>
          </w:p>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5345</w:t>
            </w:r>
          </w:p>
          <w:p w:rsidR="00EE3E30" w:rsidRPr="00EE3E30" w:rsidRDefault="00EE3E30" w:rsidP="00EE3E30">
            <w:pPr>
              <w:pStyle w:val="ConsPlusNormal"/>
              <w:ind w:firstLine="0"/>
              <w:jc w:val="center"/>
              <w:rPr>
                <w:rFonts w:ascii="Times New Roman" w:hAnsi="Times New Roman" w:cs="Times New Roman"/>
                <w:sz w:val="28"/>
                <w:szCs w:val="28"/>
              </w:rPr>
            </w:pPr>
          </w:p>
        </w:tc>
      </w:tr>
      <w:tr w:rsidR="00EE3E30" w:rsidRPr="00EE3E30" w:rsidTr="00293829">
        <w:tc>
          <w:tcPr>
            <w:tcW w:w="7372" w:type="dxa"/>
          </w:tcPr>
          <w:p w:rsidR="00EE3E30" w:rsidRPr="00EE3E30" w:rsidRDefault="00EE3E30" w:rsidP="00EE3E30">
            <w:pPr>
              <w:pStyle w:val="ConsPlusNormal"/>
              <w:rPr>
                <w:rFonts w:ascii="Times New Roman" w:hAnsi="Times New Roman" w:cs="Times New Roman"/>
                <w:sz w:val="28"/>
                <w:szCs w:val="28"/>
              </w:rPr>
            </w:pPr>
          </w:p>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выполнение нормативных требований программы по виду спорта для присвоения спортивного разряда «кандидат в мастера спорта»;</w:t>
            </w:r>
          </w:p>
          <w:p w:rsidR="00EE3E30" w:rsidRPr="00EE3E30" w:rsidRDefault="00EE3E30" w:rsidP="00EE3E30">
            <w:pPr>
              <w:pStyle w:val="ConsPlusNormal"/>
              <w:rPr>
                <w:rFonts w:ascii="Times New Roman" w:hAnsi="Times New Roman" w:cs="Times New Roman"/>
                <w:sz w:val="28"/>
                <w:szCs w:val="28"/>
              </w:rPr>
            </w:pPr>
          </w:p>
        </w:tc>
        <w:tc>
          <w:tcPr>
            <w:tcW w:w="2410" w:type="dxa"/>
            <w:vMerge/>
          </w:tcPr>
          <w:p w:rsidR="00EE3E30" w:rsidRPr="00EE3E30" w:rsidRDefault="00EE3E30" w:rsidP="00EE3E30">
            <w:pPr>
              <w:pStyle w:val="ConsPlusNormal"/>
              <w:jc w:val="center"/>
              <w:rPr>
                <w:rFonts w:ascii="Times New Roman" w:hAnsi="Times New Roman" w:cs="Times New Roman"/>
                <w:sz w:val="28"/>
                <w:szCs w:val="28"/>
              </w:rPr>
            </w:pPr>
          </w:p>
        </w:tc>
      </w:tr>
      <w:tr w:rsidR="00EE3E30" w:rsidRPr="00EE3E30" w:rsidTr="00293829">
        <w:tc>
          <w:tcPr>
            <w:tcW w:w="7372" w:type="dxa"/>
          </w:tcPr>
          <w:p w:rsidR="00EE3E30" w:rsidRPr="00EE3E30" w:rsidRDefault="00EE3E30" w:rsidP="00EE3E30">
            <w:pPr>
              <w:pStyle w:val="ConsPlusNormal"/>
              <w:ind w:firstLine="0"/>
              <w:rPr>
                <w:rFonts w:ascii="Times New Roman" w:hAnsi="Times New Roman" w:cs="Times New Roman"/>
                <w:sz w:val="28"/>
                <w:szCs w:val="28"/>
              </w:rPr>
            </w:pPr>
            <w:r w:rsidRPr="00EE3E30">
              <w:rPr>
                <w:rFonts w:ascii="Times New Roman" w:hAnsi="Times New Roman" w:cs="Times New Roman"/>
                <w:sz w:val="28"/>
                <w:szCs w:val="28"/>
              </w:rPr>
              <w:lastRenderedPageBreak/>
              <w:t xml:space="preserve">          выполнение нормативных требований программы по виду спорта для присвоения спортивного звания «мастер спорта России»;</w:t>
            </w:r>
          </w:p>
        </w:tc>
        <w:tc>
          <w:tcPr>
            <w:tcW w:w="2410" w:type="dxa"/>
            <w:vMerge/>
          </w:tcPr>
          <w:p w:rsidR="00EE3E30" w:rsidRPr="00EE3E30" w:rsidRDefault="00EE3E30" w:rsidP="00EE3E30">
            <w:pPr>
              <w:pStyle w:val="ConsPlusNormal"/>
              <w:ind w:firstLine="0"/>
              <w:jc w:val="center"/>
              <w:rPr>
                <w:rFonts w:ascii="Times New Roman" w:hAnsi="Times New Roman" w:cs="Times New Roman"/>
                <w:sz w:val="28"/>
                <w:szCs w:val="28"/>
              </w:rPr>
            </w:pPr>
          </w:p>
        </w:tc>
      </w:tr>
      <w:tr w:rsidR="00EE3E30" w:rsidRPr="00EE3E30" w:rsidTr="00293829">
        <w:tc>
          <w:tcPr>
            <w:tcW w:w="7372" w:type="dxa"/>
          </w:tcPr>
          <w:p w:rsidR="00EE3E30" w:rsidRPr="00EE3E30" w:rsidRDefault="000E4DA4" w:rsidP="00EE3E30">
            <w:pPr>
              <w:pStyle w:val="ConsPlusNormal"/>
              <w:rPr>
                <w:rFonts w:ascii="Times New Roman" w:hAnsi="Times New Roman" w:cs="Times New Roman"/>
                <w:sz w:val="28"/>
                <w:szCs w:val="28"/>
              </w:rPr>
            </w:pPr>
            <w:r>
              <w:rPr>
                <w:rFonts w:ascii="Times New Roman" w:hAnsi="Times New Roman" w:cs="Times New Roman"/>
                <w:noProof/>
                <w:sz w:val="28"/>
                <w:szCs w:val="28"/>
                <w:lang w:eastAsia="ru-RU"/>
              </w:rPr>
              <w:pict>
                <v:shape id="_x0000_s1042" type="#_x0000_t32" style="position:absolute;left:0;text-align:left;margin-left:-3.15pt;margin-top:18.65pt;width:487.5pt;height:.05pt;z-index:251678720;mso-position-horizontal-relative:text;mso-position-vertical-relative:text" o:connectortype="straight"/>
              </w:pict>
            </w:r>
            <w:r w:rsidR="00EE3E30" w:rsidRPr="00EE3E30">
              <w:rPr>
                <w:rFonts w:ascii="Times New Roman" w:hAnsi="Times New Roman" w:cs="Times New Roman"/>
                <w:sz w:val="28"/>
                <w:szCs w:val="28"/>
              </w:rPr>
              <w:t xml:space="preserve">выполнение нормативных требований программы по виду </w:t>
            </w:r>
            <w:r>
              <w:rPr>
                <w:rFonts w:ascii="Times New Roman" w:hAnsi="Times New Roman" w:cs="Times New Roman"/>
                <w:noProof/>
                <w:sz w:val="28"/>
                <w:szCs w:val="28"/>
                <w:lang w:eastAsia="ru-RU"/>
              </w:rPr>
              <w:pict>
                <v:shape id="_x0000_s1043" type="#_x0000_t32" style="position:absolute;left:0;text-align:left;margin-left:-3.15pt;margin-top:-4.65pt;width:487.5pt;height:.05pt;z-index:251679744;mso-position-horizontal-relative:text;mso-position-vertical-relative:text" o:connectortype="straight"/>
              </w:pict>
            </w:r>
            <w:r w:rsidR="00EE3E30" w:rsidRPr="00EE3E30">
              <w:rPr>
                <w:rFonts w:ascii="Times New Roman" w:hAnsi="Times New Roman" w:cs="Times New Roman"/>
                <w:sz w:val="28"/>
                <w:szCs w:val="28"/>
              </w:rPr>
              <w:t>спорта для присвоения спортивного звания «мастер спорта России международного класса»;</w:t>
            </w:r>
          </w:p>
        </w:tc>
        <w:tc>
          <w:tcPr>
            <w:tcW w:w="2410" w:type="dxa"/>
          </w:tcPr>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6175</w:t>
            </w:r>
          </w:p>
        </w:tc>
      </w:tr>
      <w:tr w:rsidR="00EE3E30" w:rsidRPr="00EE3E30" w:rsidTr="00293829">
        <w:tc>
          <w:tcPr>
            <w:tcW w:w="7372" w:type="dxa"/>
          </w:tcPr>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«мастер спорта России международного класса» - призер всероссийских соревнований;</w:t>
            </w:r>
          </w:p>
        </w:tc>
        <w:tc>
          <w:tcPr>
            <w:tcW w:w="2410" w:type="dxa"/>
          </w:tcPr>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7005</w:t>
            </w:r>
          </w:p>
        </w:tc>
      </w:tr>
      <w:tr w:rsidR="00EE3E30" w:rsidRPr="00EE3E30" w:rsidTr="00293829">
        <w:tc>
          <w:tcPr>
            <w:tcW w:w="7372" w:type="dxa"/>
          </w:tcPr>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«мастер спорта России международного класса» - призер международных соревнований</w:t>
            </w:r>
          </w:p>
        </w:tc>
        <w:tc>
          <w:tcPr>
            <w:tcW w:w="2410" w:type="dxa"/>
          </w:tcPr>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7895</w:t>
            </w:r>
          </w:p>
        </w:tc>
      </w:tr>
      <w:tr w:rsidR="00EE3E30" w:rsidRPr="00EE3E30" w:rsidTr="00293829">
        <w:tc>
          <w:tcPr>
            <w:tcW w:w="7372" w:type="dxa"/>
          </w:tcPr>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Инструктор по спорту</w:t>
            </w:r>
          </w:p>
        </w:tc>
        <w:tc>
          <w:tcPr>
            <w:tcW w:w="2410" w:type="dxa"/>
          </w:tcPr>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4995</w:t>
            </w:r>
          </w:p>
        </w:tc>
      </w:tr>
      <w:tr w:rsidR="00EE3E30" w:rsidRPr="00EE3E30" w:rsidTr="00EE3E30">
        <w:tc>
          <w:tcPr>
            <w:tcW w:w="9782" w:type="dxa"/>
            <w:gridSpan w:val="2"/>
          </w:tcPr>
          <w:p w:rsidR="00EE3E30" w:rsidRPr="00EE3E30" w:rsidRDefault="00EE3E30" w:rsidP="00EE3E30">
            <w:pPr>
              <w:pStyle w:val="ConsPlusNormal"/>
              <w:jc w:val="center"/>
              <w:rPr>
                <w:rFonts w:ascii="Times New Roman" w:hAnsi="Times New Roman" w:cs="Times New Roman"/>
                <w:b/>
                <w:sz w:val="28"/>
                <w:szCs w:val="28"/>
              </w:rPr>
            </w:pPr>
            <w:r w:rsidRPr="00EE3E30">
              <w:rPr>
                <w:rFonts w:ascii="Times New Roman" w:hAnsi="Times New Roman" w:cs="Times New Roman"/>
                <w:b/>
                <w:sz w:val="28"/>
                <w:szCs w:val="28"/>
              </w:rPr>
              <w:t>2 квалификационный уровень</w:t>
            </w:r>
          </w:p>
        </w:tc>
      </w:tr>
      <w:tr w:rsidR="00EE3E30" w:rsidRPr="00EE3E30" w:rsidTr="00EE3E30">
        <w:tc>
          <w:tcPr>
            <w:tcW w:w="7372" w:type="dxa"/>
          </w:tcPr>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Инструктор-методист физкультурно-спортивных организаций</w:t>
            </w:r>
          </w:p>
        </w:tc>
        <w:tc>
          <w:tcPr>
            <w:tcW w:w="2410" w:type="dxa"/>
          </w:tcPr>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6860</w:t>
            </w:r>
          </w:p>
          <w:p w:rsidR="00EE3E30" w:rsidRPr="00EE3E30" w:rsidRDefault="00EE3E30" w:rsidP="00EE3E30">
            <w:pPr>
              <w:pStyle w:val="ConsPlusNormal"/>
              <w:ind w:firstLine="0"/>
              <w:jc w:val="center"/>
              <w:rPr>
                <w:rFonts w:ascii="Times New Roman" w:hAnsi="Times New Roman" w:cs="Times New Roman"/>
                <w:sz w:val="28"/>
                <w:szCs w:val="28"/>
              </w:rPr>
            </w:pPr>
          </w:p>
        </w:tc>
      </w:tr>
      <w:tr w:rsidR="00EE3E30" w:rsidRPr="00EE3E30" w:rsidTr="00EE3E30">
        <w:tc>
          <w:tcPr>
            <w:tcW w:w="7372" w:type="dxa"/>
          </w:tcPr>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Инструктор-методист по адаптивной физической культуре</w:t>
            </w:r>
          </w:p>
        </w:tc>
        <w:tc>
          <w:tcPr>
            <w:tcW w:w="2410" w:type="dxa"/>
          </w:tcPr>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6860</w:t>
            </w:r>
          </w:p>
          <w:p w:rsidR="00EE3E30" w:rsidRPr="00EE3E30" w:rsidRDefault="00EE3E30" w:rsidP="00EE3E30">
            <w:pPr>
              <w:pStyle w:val="ConsPlusNormal"/>
              <w:ind w:firstLine="0"/>
              <w:jc w:val="center"/>
              <w:rPr>
                <w:rFonts w:ascii="Times New Roman" w:hAnsi="Times New Roman" w:cs="Times New Roman"/>
                <w:sz w:val="28"/>
                <w:szCs w:val="28"/>
              </w:rPr>
            </w:pPr>
          </w:p>
        </w:tc>
      </w:tr>
      <w:tr w:rsidR="00EE3E30" w:rsidRPr="00EE3E30" w:rsidTr="00EE3E30">
        <w:tc>
          <w:tcPr>
            <w:tcW w:w="7372" w:type="dxa"/>
          </w:tcPr>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Тренер</w:t>
            </w:r>
          </w:p>
        </w:tc>
        <w:tc>
          <w:tcPr>
            <w:tcW w:w="2410" w:type="dxa"/>
          </w:tcPr>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6860</w:t>
            </w:r>
          </w:p>
        </w:tc>
      </w:tr>
      <w:tr w:rsidR="00EE3E30" w:rsidRPr="00EE3E30" w:rsidTr="00EE3E30">
        <w:tc>
          <w:tcPr>
            <w:tcW w:w="9782" w:type="dxa"/>
            <w:gridSpan w:val="2"/>
          </w:tcPr>
          <w:p w:rsidR="00EE3E30" w:rsidRPr="00EE3E30" w:rsidRDefault="00EE3E30" w:rsidP="00EE3E30">
            <w:pPr>
              <w:pStyle w:val="ConsPlusNormal"/>
              <w:jc w:val="center"/>
              <w:rPr>
                <w:rFonts w:ascii="Times New Roman" w:hAnsi="Times New Roman" w:cs="Times New Roman"/>
                <w:b/>
                <w:sz w:val="28"/>
                <w:szCs w:val="28"/>
              </w:rPr>
            </w:pPr>
            <w:r w:rsidRPr="00EE3E30">
              <w:rPr>
                <w:rFonts w:ascii="Times New Roman" w:hAnsi="Times New Roman" w:cs="Times New Roman"/>
                <w:b/>
                <w:sz w:val="28"/>
                <w:szCs w:val="28"/>
              </w:rPr>
              <w:t>3 квалификационный уровень</w:t>
            </w:r>
          </w:p>
        </w:tc>
      </w:tr>
      <w:tr w:rsidR="00EE3E30" w:rsidRPr="00EE3E30" w:rsidTr="00EE3E30">
        <w:tc>
          <w:tcPr>
            <w:tcW w:w="7372" w:type="dxa"/>
          </w:tcPr>
          <w:p w:rsidR="00EE3E30" w:rsidRPr="00EE3E30" w:rsidRDefault="00EE3E30" w:rsidP="00EE3E30">
            <w:pPr>
              <w:pStyle w:val="ConsPlusNormal"/>
              <w:rPr>
                <w:rFonts w:ascii="Times New Roman" w:hAnsi="Times New Roman" w:cs="Times New Roman"/>
                <w:sz w:val="28"/>
                <w:szCs w:val="28"/>
              </w:rPr>
            </w:pPr>
            <w:r w:rsidRPr="00EE3E30">
              <w:rPr>
                <w:rFonts w:ascii="Times New Roman" w:hAnsi="Times New Roman" w:cs="Times New Roman"/>
                <w:sz w:val="28"/>
                <w:szCs w:val="28"/>
              </w:rPr>
              <w:t>Старшие: инструктор-методист по адаптивной физической культуре, инструктор-методист физкультурно-спортивных организаций</w:t>
            </w:r>
          </w:p>
        </w:tc>
        <w:tc>
          <w:tcPr>
            <w:tcW w:w="2410" w:type="dxa"/>
          </w:tcPr>
          <w:p w:rsidR="00EE3E30" w:rsidRPr="00EE3E30" w:rsidRDefault="00EE3E30" w:rsidP="00EE3E30">
            <w:pPr>
              <w:pStyle w:val="ConsPlusNormal"/>
              <w:ind w:firstLine="0"/>
              <w:jc w:val="center"/>
              <w:rPr>
                <w:rFonts w:ascii="Times New Roman" w:hAnsi="Times New Roman" w:cs="Times New Roman"/>
                <w:sz w:val="28"/>
                <w:szCs w:val="28"/>
              </w:rPr>
            </w:pPr>
            <w:r w:rsidRPr="00EE3E30">
              <w:rPr>
                <w:rFonts w:ascii="Times New Roman" w:hAnsi="Times New Roman" w:cs="Times New Roman"/>
                <w:sz w:val="28"/>
                <w:szCs w:val="28"/>
              </w:rPr>
              <w:t>6860</w:t>
            </w:r>
          </w:p>
        </w:tc>
      </w:tr>
    </w:tbl>
    <w:p w:rsidR="00EE3E30" w:rsidRPr="00EE3E30" w:rsidRDefault="00EE3E30" w:rsidP="00EE3E30">
      <w:pPr>
        <w:spacing w:after="0"/>
        <w:ind w:firstLine="547"/>
        <w:jc w:val="center"/>
        <w:rPr>
          <w:rFonts w:ascii="Times New Roman" w:hAnsi="Times New Roman"/>
          <w:b/>
          <w:color w:val="FF0000"/>
          <w:sz w:val="28"/>
          <w:szCs w:val="28"/>
        </w:rPr>
      </w:pPr>
    </w:p>
    <w:p w:rsidR="00EE3E30" w:rsidRPr="00EE3E30" w:rsidRDefault="00EE3E30" w:rsidP="00EE3E30">
      <w:pPr>
        <w:pStyle w:val="ConsPlusNormal"/>
        <w:ind w:firstLine="540"/>
        <w:jc w:val="both"/>
        <w:rPr>
          <w:rFonts w:ascii="Times New Roman" w:hAnsi="Times New Roman" w:cs="Times New Roman"/>
          <w:sz w:val="28"/>
          <w:szCs w:val="28"/>
        </w:rPr>
      </w:pPr>
      <w:r w:rsidRPr="00EE3E30">
        <w:rPr>
          <w:rFonts w:ascii="Times New Roman" w:hAnsi="Times New Roman" w:cs="Times New Roman"/>
          <w:sz w:val="28"/>
          <w:szCs w:val="28"/>
        </w:rPr>
        <w:t>3. Заместителям руководителей структурных подразделений учреждений физической культуры и спорта муниципального района «Ижемский» устанавливается должностной оклад на 10 - 30 процентов ниже должностного оклада, предусмотренного по должности соответствующего руководителя.».</w:t>
      </w:r>
    </w:p>
    <w:p w:rsidR="00EE3E30" w:rsidRPr="00EE3E30" w:rsidRDefault="00EE3E30" w:rsidP="00EE3E30">
      <w:pPr>
        <w:spacing w:after="0"/>
        <w:ind w:firstLine="547"/>
        <w:jc w:val="center"/>
        <w:rPr>
          <w:rFonts w:ascii="Times New Roman" w:hAnsi="Times New Roman"/>
          <w:b/>
          <w:color w:val="FF0000"/>
          <w:sz w:val="28"/>
          <w:szCs w:val="28"/>
        </w:rPr>
      </w:pPr>
    </w:p>
    <w:p w:rsidR="00F222E9" w:rsidRPr="00EE3E30" w:rsidRDefault="00F222E9" w:rsidP="00EE3E30">
      <w:pPr>
        <w:tabs>
          <w:tab w:val="left" w:pos="540"/>
        </w:tabs>
        <w:spacing w:after="0"/>
        <w:jc w:val="right"/>
        <w:rPr>
          <w:rFonts w:ascii="Times New Roman" w:hAnsi="Times New Roman"/>
          <w:sz w:val="28"/>
          <w:szCs w:val="28"/>
        </w:rPr>
        <w:sectPr w:rsidR="00F222E9" w:rsidRPr="00EE3E30" w:rsidSect="002E7048">
          <w:pgSz w:w="11907" w:h="16840" w:code="9"/>
          <w:pgMar w:top="720" w:right="720" w:bottom="720" w:left="720" w:header="720" w:footer="720" w:gutter="0"/>
          <w:cols w:space="720"/>
          <w:noEndnote/>
          <w:docGrid w:linePitch="299"/>
        </w:sectPr>
      </w:pPr>
    </w:p>
    <w:p w:rsidR="00EE3E30" w:rsidRPr="00EE3E30" w:rsidRDefault="00EE3E30" w:rsidP="00EE3E30">
      <w:pPr>
        <w:autoSpaceDE w:val="0"/>
        <w:autoSpaceDN w:val="0"/>
        <w:adjustRightInd w:val="0"/>
        <w:spacing w:after="0" w:line="240" w:lineRule="auto"/>
        <w:ind w:firstLine="540"/>
        <w:jc w:val="both"/>
        <w:outlineLvl w:val="1"/>
        <w:rPr>
          <w:rFonts w:ascii="Times New Roman" w:hAnsi="Times New Roman"/>
          <w:sz w:val="24"/>
          <w:szCs w:val="24"/>
        </w:rPr>
      </w:pPr>
    </w:p>
    <w:tbl>
      <w:tblPr>
        <w:tblW w:w="9592" w:type="dxa"/>
        <w:tblInd w:w="-34" w:type="dxa"/>
        <w:tblLayout w:type="fixed"/>
        <w:tblLook w:val="04A0"/>
      </w:tblPr>
      <w:tblGrid>
        <w:gridCol w:w="3828"/>
        <w:gridCol w:w="1984"/>
        <w:gridCol w:w="3780"/>
      </w:tblGrid>
      <w:tr w:rsidR="00EE3E30" w:rsidRPr="00EE3E30" w:rsidTr="00EE3E30">
        <w:trPr>
          <w:cantSplit/>
        </w:trPr>
        <w:tc>
          <w:tcPr>
            <w:tcW w:w="3828" w:type="dxa"/>
          </w:tcPr>
          <w:p w:rsidR="00EE3E30" w:rsidRPr="00EE3E30" w:rsidRDefault="00EE3E30" w:rsidP="00EE3E30">
            <w:pPr>
              <w:spacing w:after="0"/>
              <w:jc w:val="center"/>
              <w:rPr>
                <w:rFonts w:ascii="Times New Roman" w:hAnsi="Times New Roman"/>
                <w:b/>
                <w:bCs/>
                <w:sz w:val="28"/>
                <w:szCs w:val="28"/>
              </w:rPr>
            </w:pPr>
          </w:p>
          <w:p w:rsidR="00EE3E30" w:rsidRPr="00EE3E30" w:rsidRDefault="00EE3E30" w:rsidP="00EE3E30">
            <w:pPr>
              <w:spacing w:after="0"/>
              <w:jc w:val="center"/>
              <w:rPr>
                <w:rFonts w:ascii="Times New Roman" w:hAnsi="Times New Roman"/>
                <w:b/>
                <w:bCs/>
                <w:sz w:val="28"/>
                <w:szCs w:val="28"/>
              </w:rPr>
            </w:pPr>
            <w:r w:rsidRPr="00EE3E30">
              <w:rPr>
                <w:rFonts w:ascii="Times New Roman" w:hAnsi="Times New Roman"/>
                <w:b/>
                <w:bCs/>
                <w:sz w:val="28"/>
                <w:szCs w:val="28"/>
              </w:rPr>
              <w:t>«Изьва»</w:t>
            </w:r>
          </w:p>
          <w:p w:rsidR="00EE3E30" w:rsidRPr="00EE3E30" w:rsidRDefault="00EE3E30" w:rsidP="00EE3E30">
            <w:pPr>
              <w:spacing w:after="0"/>
              <w:jc w:val="center"/>
              <w:rPr>
                <w:rFonts w:ascii="Times New Roman" w:hAnsi="Times New Roman"/>
                <w:b/>
                <w:bCs/>
                <w:sz w:val="28"/>
                <w:szCs w:val="28"/>
              </w:rPr>
            </w:pPr>
            <w:r w:rsidRPr="00EE3E30">
              <w:rPr>
                <w:rFonts w:ascii="Times New Roman" w:hAnsi="Times New Roman"/>
                <w:b/>
                <w:bCs/>
                <w:sz w:val="28"/>
                <w:szCs w:val="28"/>
              </w:rPr>
              <w:t>муниципальнöй районса</w:t>
            </w:r>
          </w:p>
          <w:p w:rsidR="00EE3E30" w:rsidRPr="00EE3E30" w:rsidRDefault="00EE3E30" w:rsidP="00EE3E30">
            <w:pPr>
              <w:spacing w:after="0"/>
              <w:jc w:val="center"/>
              <w:rPr>
                <w:rFonts w:ascii="Times New Roman" w:hAnsi="Times New Roman"/>
                <w:sz w:val="28"/>
                <w:szCs w:val="28"/>
              </w:rPr>
            </w:pPr>
            <w:r w:rsidRPr="00EE3E30">
              <w:rPr>
                <w:rFonts w:ascii="Times New Roman" w:hAnsi="Times New Roman"/>
                <w:b/>
                <w:bCs/>
                <w:sz w:val="28"/>
                <w:szCs w:val="28"/>
              </w:rPr>
              <w:t>администрация</w:t>
            </w:r>
          </w:p>
        </w:tc>
        <w:tc>
          <w:tcPr>
            <w:tcW w:w="1984" w:type="dxa"/>
          </w:tcPr>
          <w:p w:rsidR="00EE3E30" w:rsidRPr="00EE3E30" w:rsidRDefault="00EE3E30" w:rsidP="00EE3E30">
            <w:pPr>
              <w:spacing w:after="0"/>
              <w:jc w:val="center"/>
              <w:rPr>
                <w:rFonts w:ascii="Times New Roman" w:hAnsi="Times New Roman"/>
                <w:b/>
                <w:bCs/>
                <w:sz w:val="28"/>
                <w:szCs w:val="28"/>
              </w:rPr>
            </w:pPr>
            <w:r w:rsidRPr="00EE3E30">
              <w:rPr>
                <w:rFonts w:ascii="Times New Roman" w:hAnsi="Times New Roman"/>
                <w:b/>
                <w:noProof/>
                <w:sz w:val="28"/>
                <w:szCs w:val="28"/>
                <w:lang w:eastAsia="ru-RU"/>
              </w:rPr>
              <w:drawing>
                <wp:inline distT="0" distB="0" distL="0" distR="0">
                  <wp:extent cx="712470" cy="871855"/>
                  <wp:effectExtent l="19050" t="0" r="0" b="0"/>
                  <wp:docPr id="4"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7" cstate="print"/>
                          <a:srcRect/>
                          <a:stretch>
                            <a:fillRect/>
                          </a:stretch>
                        </pic:blipFill>
                        <pic:spPr bwMode="auto">
                          <a:xfrm>
                            <a:off x="0" y="0"/>
                            <a:ext cx="712470" cy="871855"/>
                          </a:xfrm>
                          <a:prstGeom prst="rect">
                            <a:avLst/>
                          </a:prstGeom>
                          <a:noFill/>
                          <a:ln w="9525">
                            <a:noFill/>
                            <a:miter lim="800000"/>
                            <a:headEnd/>
                            <a:tailEnd/>
                          </a:ln>
                        </pic:spPr>
                      </pic:pic>
                    </a:graphicData>
                  </a:graphic>
                </wp:inline>
              </w:drawing>
            </w:r>
          </w:p>
        </w:tc>
        <w:tc>
          <w:tcPr>
            <w:tcW w:w="3780" w:type="dxa"/>
          </w:tcPr>
          <w:p w:rsidR="00EE3E30" w:rsidRPr="00EE3E30" w:rsidRDefault="00EE3E30" w:rsidP="00EE3E30">
            <w:pPr>
              <w:spacing w:after="0"/>
              <w:jc w:val="center"/>
              <w:rPr>
                <w:rFonts w:ascii="Times New Roman" w:hAnsi="Times New Roman"/>
                <w:b/>
                <w:bCs/>
                <w:sz w:val="28"/>
                <w:szCs w:val="28"/>
              </w:rPr>
            </w:pPr>
          </w:p>
          <w:p w:rsidR="00EE3E30" w:rsidRPr="00EE3E30" w:rsidRDefault="00EE3E30" w:rsidP="00EE3E30">
            <w:pPr>
              <w:spacing w:after="0"/>
              <w:jc w:val="center"/>
              <w:rPr>
                <w:rFonts w:ascii="Times New Roman" w:hAnsi="Times New Roman"/>
                <w:b/>
                <w:bCs/>
                <w:sz w:val="28"/>
                <w:szCs w:val="28"/>
              </w:rPr>
            </w:pPr>
            <w:r w:rsidRPr="00EE3E30">
              <w:rPr>
                <w:rFonts w:ascii="Times New Roman" w:hAnsi="Times New Roman"/>
                <w:b/>
                <w:bCs/>
                <w:sz w:val="28"/>
                <w:szCs w:val="28"/>
              </w:rPr>
              <w:t>Администрация</w:t>
            </w:r>
          </w:p>
          <w:p w:rsidR="00EE3E30" w:rsidRPr="00EE3E30" w:rsidRDefault="00EE3E30" w:rsidP="00EE3E30">
            <w:pPr>
              <w:spacing w:after="0"/>
              <w:jc w:val="center"/>
              <w:rPr>
                <w:rFonts w:ascii="Times New Roman" w:hAnsi="Times New Roman"/>
                <w:b/>
                <w:bCs/>
                <w:sz w:val="28"/>
                <w:szCs w:val="28"/>
              </w:rPr>
            </w:pPr>
            <w:r w:rsidRPr="00EE3E30">
              <w:rPr>
                <w:rFonts w:ascii="Times New Roman" w:hAnsi="Times New Roman"/>
                <w:b/>
                <w:bCs/>
                <w:sz w:val="28"/>
                <w:szCs w:val="28"/>
              </w:rPr>
              <w:t>муниципального района</w:t>
            </w:r>
          </w:p>
          <w:p w:rsidR="00EE3E30" w:rsidRPr="00EE3E30" w:rsidRDefault="00EE3E30" w:rsidP="00EE3E30">
            <w:pPr>
              <w:spacing w:after="0"/>
              <w:jc w:val="center"/>
              <w:rPr>
                <w:rFonts w:ascii="Times New Roman" w:hAnsi="Times New Roman"/>
                <w:b/>
                <w:bCs/>
                <w:sz w:val="28"/>
                <w:szCs w:val="28"/>
              </w:rPr>
            </w:pPr>
            <w:r w:rsidRPr="00EE3E30">
              <w:rPr>
                <w:rFonts w:ascii="Times New Roman" w:hAnsi="Times New Roman"/>
                <w:b/>
                <w:bCs/>
                <w:sz w:val="28"/>
                <w:szCs w:val="28"/>
              </w:rPr>
              <w:t>«Ижемский»</w:t>
            </w:r>
          </w:p>
        </w:tc>
      </w:tr>
    </w:tbl>
    <w:p w:rsidR="00EE3E30" w:rsidRPr="00EE3E30" w:rsidRDefault="00EE3E30" w:rsidP="00EE3E30">
      <w:pPr>
        <w:keepNext/>
        <w:spacing w:after="0"/>
        <w:jc w:val="center"/>
        <w:outlineLvl w:val="0"/>
        <w:rPr>
          <w:rFonts w:ascii="Times New Roman" w:hAnsi="Times New Roman"/>
          <w:sz w:val="28"/>
          <w:szCs w:val="28"/>
        </w:rPr>
      </w:pPr>
    </w:p>
    <w:p w:rsidR="00EE3E30" w:rsidRPr="00EE3E30" w:rsidRDefault="00EE3E30" w:rsidP="00EE3E30">
      <w:pPr>
        <w:keepNext/>
        <w:spacing w:after="0"/>
        <w:jc w:val="center"/>
        <w:outlineLvl w:val="0"/>
        <w:rPr>
          <w:rFonts w:ascii="Times New Roman" w:hAnsi="Times New Roman"/>
          <w:b/>
          <w:bCs/>
          <w:sz w:val="28"/>
          <w:szCs w:val="28"/>
        </w:rPr>
      </w:pPr>
      <w:r w:rsidRPr="00EE3E30">
        <w:rPr>
          <w:rFonts w:ascii="Times New Roman" w:hAnsi="Times New Roman"/>
          <w:sz w:val="28"/>
          <w:szCs w:val="28"/>
        </w:rPr>
        <w:t xml:space="preserve"> </w:t>
      </w:r>
      <w:r w:rsidRPr="00EE3E30">
        <w:rPr>
          <w:rFonts w:ascii="Times New Roman" w:hAnsi="Times New Roman"/>
          <w:b/>
          <w:bCs/>
          <w:sz w:val="28"/>
          <w:szCs w:val="28"/>
        </w:rPr>
        <w:t>Ш У Ö М</w:t>
      </w:r>
    </w:p>
    <w:p w:rsidR="00EE3E30" w:rsidRPr="00EE3E30" w:rsidRDefault="00EE3E30" w:rsidP="00EE3E30">
      <w:pPr>
        <w:spacing w:after="0"/>
        <w:jc w:val="center"/>
        <w:rPr>
          <w:rFonts w:ascii="Times New Roman" w:hAnsi="Times New Roman"/>
          <w:b/>
          <w:bCs/>
          <w:i/>
          <w:sz w:val="26"/>
          <w:szCs w:val="26"/>
          <w:u w:val="single"/>
        </w:rPr>
      </w:pPr>
    </w:p>
    <w:p w:rsidR="00EE3E30" w:rsidRPr="00EE3E30" w:rsidRDefault="00EE3E30" w:rsidP="00EE3E30">
      <w:pPr>
        <w:spacing w:after="0"/>
        <w:jc w:val="center"/>
        <w:rPr>
          <w:rFonts w:ascii="Times New Roman" w:hAnsi="Times New Roman"/>
          <w:b/>
          <w:bCs/>
          <w:sz w:val="28"/>
          <w:szCs w:val="28"/>
        </w:rPr>
      </w:pPr>
      <w:r w:rsidRPr="00EE3E30">
        <w:rPr>
          <w:rFonts w:ascii="Times New Roman" w:hAnsi="Times New Roman"/>
          <w:b/>
          <w:bCs/>
          <w:sz w:val="28"/>
          <w:szCs w:val="28"/>
        </w:rPr>
        <w:t>П О С Т А Н О В Л Е Н И Е</w:t>
      </w:r>
    </w:p>
    <w:p w:rsidR="00EE3E30" w:rsidRPr="00EE3E30" w:rsidRDefault="00EE3E30" w:rsidP="00EE3E30">
      <w:pPr>
        <w:spacing w:after="0"/>
        <w:jc w:val="center"/>
        <w:rPr>
          <w:rFonts w:ascii="Times New Roman" w:hAnsi="Times New Roman"/>
          <w:b/>
          <w:bCs/>
          <w:sz w:val="26"/>
          <w:szCs w:val="26"/>
        </w:rPr>
      </w:pPr>
    </w:p>
    <w:p w:rsidR="00EE3E30" w:rsidRPr="00EE3E30" w:rsidRDefault="00EE3E30" w:rsidP="00EE3E30">
      <w:pPr>
        <w:spacing w:after="0"/>
        <w:rPr>
          <w:rFonts w:ascii="Times New Roman" w:hAnsi="Times New Roman"/>
          <w:sz w:val="26"/>
          <w:szCs w:val="26"/>
        </w:rPr>
      </w:pPr>
      <w:r w:rsidRPr="00EE3E30">
        <w:rPr>
          <w:rFonts w:ascii="Times New Roman" w:hAnsi="Times New Roman"/>
          <w:sz w:val="26"/>
          <w:szCs w:val="26"/>
        </w:rPr>
        <w:t xml:space="preserve">от  24 октября  2017 года                                                             </w:t>
      </w:r>
      <w:r w:rsidR="007F7168">
        <w:rPr>
          <w:rFonts w:ascii="Times New Roman" w:hAnsi="Times New Roman"/>
          <w:sz w:val="26"/>
          <w:szCs w:val="26"/>
        </w:rPr>
        <w:t xml:space="preserve">                           </w:t>
      </w:r>
      <w:r w:rsidRPr="00EE3E30">
        <w:rPr>
          <w:rFonts w:ascii="Times New Roman" w:hAnsi="Times New Roman"/>
          <w:sz w:val="26"/>
          <w:szCs w:val="26"/>
        </w:rPr>
        <w:t xml:space="preserve"> №  894</w:t>
      </w:r>
    </w:p>
    <w:p w:rsidR="00EE3E30" w:rsidRPr="00EE3E30" w:rsidRDefault="00EE3E30" w:rsidP="00EE3E30">
      <w:pPr>
        <w:autoSpaceDN w:val="0"/>
        <w:spacing w:after="0" w:line="240" w:lineRule="auto"/>
        <w:rPr>
          <w:rFonts w:ascii="Times New Roman" w:eastAsia="Times New Roman" w:hAnsi="Times New Roman"/>
          <w:sz w:val="26"/>
          <w:szCs w:val="26"/>
          <w:lang w:eastAsia="ru-RU"/>
        </w:rPr>
      </w:pPr>
      <w:r w:rsidRPr="00EE3E30">
        <w:rPr>
          <w:rFonts w:ascii="Times New Roman" w:eastAsia="Times New Roman" w:hAnsi="Times New Roman"/>
          <w:sz w:val="26"/>
          <w:szCs w:val="26"/>
          <w:lang w:eastAsia="ru-RU"/>
        </w:rPr>
        <w:t>Республика Коми, Ижемский район, с. Ижма</w:t>
      </w:r>
      <w:r w:rsidRPr="00EE3E30">
        <w:rPr>
          <w:rFonts w:ascii="Times New Roman" w:eastAsia="Times New Roman" w:hAnsi="Times New Roman"/>
          <w:sz w:val="26"/>
          <w:szCs w:val="26"/>
          <w:lang w:eastAsia="ru-RU"/>
        </w:rPr>
        <w:tab/>
      </w:r>
      <w:r w:rsidRPr="00EE3E30">
        <w:rPr>
          <w:rFonts w:ascii="Times New Roman" w:eastAsia="Times New Roman" w:hAnsi="Times New Roman"/>
          <w:sz w:val="26"/>
          <w:szCs w:val="26"/>
          <w:lang w:eastAsia="ru-RU"/>
        </w:rPr>
        <w:tab/>
      </w:r>
      <w:r w:rsidRPr="00EE3E30">
        <w:rPr>
          <w:rFonts w:ascii="Times New Roman" w:eastAsia="Times New Roman" w:hAnsi="Times New Roman"/>
          <w:sz w:val="26"/>
          <w:szCs w:val="26"/>
          <w:lang w:eastAsia="ru-RU"/>
        </w:rPr>
        <w:tab/>
      </w:r>
      <w:r w:rsidRPr="00EE3E30">
        <w:rPr>
          <w:rFonts w:ascii="Times New Roman" w:eastAsia="Times New Roman" w:hAnsi="Times New Roman"/>
          <w:sz w:val="26"/>
          <w:szCs w:val="26"/>
          <w:lang w:eastAsia="ru-RU"/>
        </w:rPr>
        <w:tab/>
      </w:r>
      <w:r w:rsidRPr="00EE3E30">
        <w:rPr>
          <w:rFonts w:ascii="Times New Roman" w:eastAsia="Times New Roman" w:hAnsi="Times New Roman"/>
          <w:sz w:val="26"/>
          <w:szCs w:val="26"/>
          <w:lang w:eastAsia="ru-RU"/>
        </w:rPr>
        <w:tab/>
        <w:t xml:space="preserve">                         </w:t>
      </w:r>
    </w:p>
    <w:p w:rsidR="00EE3E30" w:rsidRPr="00EE3E30" w:rsidRDefault="00EE3E30" w:rsidP="00EE3E30">
      <w:pPr>
        <w:spacing w:after="0"/>
        <w:jc w:val="center"/>
        <w:rPr>
          <w:rFonts w:ascii="Times New Roman" w:hAnsi="Times New Roman"/>
          <w:b/>
          <w:bCs/>
          <w:sz w:val="26"/>
          <w:szCs w:val="26"/>
        </w:rPr>
      </w:pPr>
    </w:p>
    <w:p w:rsidR="00EE3E30" w:rsidRPr="00EE3E30" w:rsidRDefault="00EE3E30" w:rsidP="00EE3E30">
      <w:pPr>
        <w:spacing w:after="0" w:line="240" w:lineRule="auto"/>
        <w:jc w:val="center"/>
        <w:rPr>
          <w:rFonts w:ascii="Times New Roman" w:hAnsi="Times New Roman"/>
          <w:bCs/>
          <w:sz w:val="26"/>
          <w:szCs w:val="26"/>
        </w:rPr>
      </w:pPr>
      <w:r w:rsidRPr="00EE3E30">
        <w:rPr>
          <w:rFonts w:ascii="Times New Roman" w:hAnsi="Times New Roman"/>
          <w:bCs/>
          <w:sz w:val="26"/>
          <w:szCs w:val="26"/>
        </w:rPr>
        <w:t>О внесении изменений в постановление администрации муниципального района «Ижемский» от 12 января 2017 года № 5 «Об утверждении порядка оказания финансовой поддержки (субсидирования) организациям, крестьянским (фермерским) хозяйствам в муниципальном  районе «Ижемский»</w:t>
      </w:r>
    </w:p>
    <w:p w:rsidR="00EE3E30" w:rsidRPr="00EE3E30" w:rsidRDefault="00EE3E30" w:rsidP="00EE3E30">
      <w:pPr>
        <w:spacing w:after="0" w:line="240" w:lineRule="auto"/>
        <w:jc w:val="center"/>
        <w:rPr>
          <w:rFonts w:ascii="Times New Roman" w:hAnsi="Times New Roman"/>
          <w:bCs/>
          <w:sz w:val="26"/>
          <w:szCs w:val="26"/>
        </w:rPr>
      </w:pPr>
    </w:p>
    <w:p w:rsidR="00EE3E30" w:rsidRPr="00EE3E30" w:rsidRDefault="00EE3E30" w:rsidP="00EE3E30">
      <w:pPr>
        <w:widowControl w:val="0"/>
        <w:suppressAutoHyphens/>
        <w:autoSpaceDE w:val="0"/>
        <w:spacing w:after="0" w:line="240" w:lineRule="auto"/>
        <w:ind w:firstLine="540"/>
        <w:jc w:val="center"/>
        <w:rPr>
          <w:rFonts w:ascii="Times New Roman" w:eastAsia="MS Mincho" w:hAnsi="Times New Roman"/>
          <w:sz w:val="26"/>
          <w:szCs w:val="26"/>
          <w:lang w:eastAsia="ar-SA"/>
        </w:rPr>
      </w:pPr>
      <w:r w:rsidRPr="00EE3E30">
        <w:rPr>
          <w:rFonts w:ascii="Times New Roman" w:eastAsia="MS Mincho" w:hAnsi="Times New Roman"/>
          <w:bCs/>
          <w:sz w:val="26"/>
          <w:szCs w:val="26"/>
          <w:lang w:eastAsia="ar-SA"/>
        </w:rPr>
        <w:t>Руководствуясь</w:t>
      </w:r>
      <w:r w:rsidRPr="00EE3E30">
        <w:rPr>
          <w:rFonts w:ascii="Times New Roman" w:eastAsia="MS Mincho" w:hAnsi="Times New Roman"/>
          <w:sz w:val="26"/>
          <w:szCs w:val="26"/>
          <w:lang w:eastAsia="ar-SA"/>
        </w:rPr>
        <w:t xml:space="preserve"> Федеральным </w:t>
      </w:r>
      <w:hyperlink r:id="rId68" w:history="1">
        <w:r w:rsidRPr="00EE3E30">
          <w:rPr>
            <w:rFonts w:ascii="Times New Roman" w:eastAsia="MS Mincho" w:hAnsi="Times New Roman"/>
            <w:color w:val="0000FF"/>
            <w:sz w:val="26"/>
            <w:szCs w:val="26"/>
            <w:lang w:eastAsia="ar-SA"/>
          </w:rPr>
          <w:t>законом</w:t>
        </w:r>
      </w:hyperlink>
      <w:r w:rsidRPr="00EE3E30">
        <w:rPr>
          <w:rFonts w:ascii="Times New Roman" w:eastAsia="MS Mincho" w:hAnsi="Times New Roman"/>
          <w:sz w:val="26"/>
          <w:szCs w:val="26"/>
          <w:lang w:eastAsia="ar-SA"/>
        </w:rPr>
        <w:t xml:space="preserve"> от 29 декабря 2006 года № 264-ФЗ «О развитии сельского хозяйства», постановлением Правительства Российской Федерации от 6 сентября 2016 года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и услуг» и в целях реализации подпрограммы 2 «Развитие агропромышленного комплекса в Ижемском районе» муниципальной </w:t>
      </w:r>
      <w:hyperlink r:id="rId69" w:tooltip="Постановление администрации муниципального района &quot;Прилузский&quot; от 30.12.2013 N 2434 &quot;Об утверждении муниципальной программы муниципального образования муниципального района &quot;Прилузский&quot; &quot;Развитие экономики&quot;{КонсультантПлюс}" w:history="1">
        <w:r w:rsidRPr="00EE3E30">
          <w:rPr>
            <w:rFonts w:ascii="Times New Roman" w:eastAsia="MS Mincho" w:hAnsi="Times New Roman"/>
            <w:color w:val="0000FF"/>
            <w:sz w:val="26"/>
            <w:szCs w:val="26"/>
            <w:lang w:eastAsia="ar-SA"/>
          </w:rPr>
          <w:t>программы</w:t>
        </w:r>
      </w:hyperlink>
      <w:r w:rsidRPr="00EE3E30">
        <w:rPr>
          <w:rFonts w:ascii="Times New Roman" w:eastAsia="MS Mincho" w:hAnsi="Times New Roman"/>
          <w:sz w:val="26"/>
          <w:szCs w:val="26"/>
          <w:lang w:eastAsia="ar-SA"/>
        </w:rPr>
        <w:t xml:space="preserve"> муниципального образования муниципального района «Ижемский» «Развитие экономики», утвержденной постановлением администрации муниципального района «Ижемский» от  30 декабря 2014 года № 1261,</w:t>
      </w:r>
    </w:p>
    <w:p w:rsidR="00EE3E30" w:rsidRPr="00EE3E30" w:rsidRDefault="00EE3E30" w:rsidP="00EE3E30">
      <w:pPr>
        <w:spacing w:after="0"/>
        <w:rPr>
          <w:rFonts w:ascii="Times New Roman" w:hAnsi="Times New Roman"/>
          <w:b/>
          <w:bCs/>
          <w:sz w:val="26"/>
          <w:szCs w:val="26"/>
        </w:rPr>
      </w:pPr>
    </w:p>
    <w:p w:rsidR="00EE3E30" w:rsidRPr="00EE3E30" w:rsidRDefault="00EE3E30" w:rsidP="00EE3E30">
      <w:pPr>
        <w:spacing w:after="0" w:line="240" w:lineRule="auto"/>
        <w:jc w:val="center"/>
        <w:rPr>
          <w:rFonts w:ascii="Times New Roman" w:hAnsi="Times New Roman"/>
          <w:sz w:val="26"/>
          <w:szCs w:val="26"/>
        </w:rPr>
      </w:pPr>
      <w:r w:rsidRPr="00EE3E30">
        <w:rPr>
          <w:rFonts w:ascii="Times New Roman" w:hAnsi="Times New Roman"/>
          <w:sz w:val="26"/>
          <w:szCs w:val="26"/>
        </w:rPr>
        <w:t>администрация муниципального района «Ижемский»</w:t>
      </w:r>
    </w:p>
    <w:p w:rsidR="00EE3E30" w:rsidRPr="00EE3E30" w:rsidRDefault="00EE3E30" w:rsidP="00EE3E30">
      <w:pPr>
        <w:spacing w:after="0"/>
        <w:jc w:val="center"/>
        <w:rPr>
          <w:rFonts w:ascii="Times New Roman" w:hAnsi="Times New Roman"/>
          <w:sz w:val="26"/>
          <w:szCs w:val="26"/>
        </w:rPr>
      </w:pPr>
      <w:r w:rsidRPr="00EE3E30">
        <w:rPr>
          <w:rFonts w:ascii="Times New Roman" w:hAnsi="Times New Roman"/>
          <w:sz w:val="26"/>
          <w:szCs w:val="26"/>
        </w:rPr>
        <w:t>П О С Т А Н О В Л Я Е Т</w:t>
      </w:r>
    </w:p>
    <w:p w:rsidR="00EE3E30" w:rsidRPr="00EE3E30" w:rsidRDefault="00EE3E30" w:rsidP="00EE3E30">
      <w:pPr>
        <w:spacing w:after="0" w:line="240" w:lineRule="auto"/>
        <w:jc w:val="both"/>
        <w:rPr>
          <w:rFonts w:ascii="Times New Roman" w:hAnsi="Times New Roman"/>
          <w:sz w:val="26"/>
          <w:szCs w:val="26"/>
        </w:rPr>
      </w:pPr>
      <w:r w:rsidRPr="00EE3E30">
        <w:rPr>
          <w:rFonts w:ascii="Times New Roman" w:hAnsi="Times New Roman"/>
          <w:sz w:val="26"/>
          <w:szCs w:val="26"/>
        </w:rPr>
        <w:t xml:space="preserve">         1. Внести в постановление администрации муниципального района «Ижемский» от 12 января 2017 года № 5 «</w:t>
      </w:r>
      <w:r w:rsidRPr="00EE3E30">
        <w:rPr>
          <w:rFonts w:ascii="Times New Roman" w:hAnsi="Times New Roman"/>
          <w:bCs/>
          <w:sz w:val="26"/>
          <w:szCs w:val="26"/>
        </w:rPr>
        <w:t xml:space="preserve">Об утверждении порядка оказания финансовой поддержки (субсидирования) организациям, крестьянским (фермерским) хозяйствам в муниципальном  районе «Ижемский» (далее - Постановление) </w:t>
      </w:r>
      <w:r w:rsidRPr="00EE3E30">
        <w:rPr>
          <w:rFonts w:ascii="Times New Roman" w:hAnsi="Times New Roman"/>
          <w:sz w:val="26"/>
          <w:szCs w:val="26"/>
        </w:rPr>
        <w:t>следующие изменения:</w:t>
      </w:r>
    </w:p>
    <w:p w:rsidR="00EE3E30" w:rsidRPr="00EE3E30" w:rsidRDefault="00EE3E30" w:rsidP="00EE3E30">
      <w:pPr>
        <w:autoSpaceDE w:val="0"/>
        <w:autoSpaceDN w:val="0"/>
        <w:adjustRightInd w:val="0"/>
        <w:spacing w:after="0" w:line="240" w:lineRule="auto"/>
        <w:rPr>
          <w:rFonts w:ascii="Times New Roman" w:hAnsi="Times New Roman"/>
          <w:sz w:val="26"/>
          <w:szCs w:val="26"/>
          <w:lang w:eastAsia="ru-RU"/>
        </w:rPr>
      </w:pPr>
      <w:r w:rsidRPr="00EE3E30">
        <w:rPr>
          <w:rFonts w:ascii="Times New Roman" w:hAnsi="Times New Roman"/>
          <w:bCs/>
          <w:sz w:val="26"/>
          <w:szCs w:val="26"/>
        </w:rPr>
        <w:t xml:space="preserve">         1)  Пункт 2.3. раздела 2 «</w:t>
      </w:r>
      <w:r w:rsidRPr="00EE3E30">
        <w:rPr>
          <w:rFonts w:ascii="Times New Roman" w:hAnsi="Times New Roman"/>
          <w:sz w:val="26"/>
          <w:szCs w:val="26"/>
          <w:lang w:eastAsia="ru-RU"/>
        </w:rPr>
        <w:t>Условия и порядок предоставления субсидии</w:t>
      </w:r>
      <w:r w:rsidRPr="00EE3E30">
        <w:rPr>
          <w:rFonts w:ascii="Times New Roman" w:hAnsi="Times New Roman"/>
          <w:bCs/>
          <w:sz w:val="26"/>
          <w:szCs w:val="26"/>
        </w:rPr>
        <w:t xml:space="preserve"> Приложения 1 Постановления  изложить в новой редакции:</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bCs/>
          <w:sz w:val="26"/>
          <w:szCs w:val="26"/>
        </w:rPr>
        <w:t>«</w:t>
      </w:r>
      <w:r w:rsidRPr="00EE3E30">
        <w:rPr>
          <w:rFonts w:ascii="Times New Roman" w:hAnsi="Times New Roman"/>
          <w:sz w:val="26"/>
          <w:szCs w:val="26"/>
        </w:rPr>
        <w:t>2.3. Для получения субсидии получатель субсидии, представляет в Администрацию следующие документы:</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bookmarkStart w:id="31" w:name="Par19"/>
      <w:bookmarkEnd w:id="31"/>
      <w:r w:rsidRPr="00EE3E30">
        <w:rPr>
          <w:rFonts w:ascii="Times New Roman" w:hAnsi="Times New Roman"/>
          <w:sz w:val="26"/>
          <w:szCs w:val="26"/>
        </w:rPr>
        <w:t xml:space="preserve">1) </w:t>
      </w:r>
      <w:hyperlink r:id="rId70" w:history="1">
        <w:r w:rsidRPr="00EE3E30">
          <w:rPr>
            <w:rFonts w:ascii="Times New Roman" w:hAnsi="Times New Roman"/>
            <w:color w:val="0000FF"/>
            <w:sz w:val="26"/>
            <w:szCs w:val="26"/>
          </w:rPr>
          <w:t>заявка</w:t>
        </w:r>
      </w:hyperlink>
      <w:r w:rsidRPr="00EE3E30">
        <w:rPr>
          <w:rFonts w:ascii="Times New Roman" w:hAnsi="Times New Roman"/>
          <w:sz w:val="26"/>
          <w:szCs w:val="26"/>
        </w:rPr>
        <w:t xml:space="preserve"> на получение субсидии по форме, согласно приложению  1 к настоящему Порядку (далее - заявка), содержащая:</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а) сведения о среднесписочной численности работников за предшествующий календарный год;</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 xml:space="preserve">б) сведения о доходе, полученном от осуществления предпринимательской деятельности; </w:t>
      </w:r>
    </w:p>
    <w:p w:rsidR="00EE3E30" w:rsidRPr="00EE3E30" w:rsidRDefault="00EE3E30" w:rsidP="00EE3E30">
      <w:pPr>
        <w:autoSpaceDE w:val="0"/>
        <w:autoSpaceDN w:val="0"/>
        <w:adjustRightInd w:val="0"/>
        <w:spacing w:after="0" w:line="240" w:lineRule="auto"/>
        <w:jc w:val="both"/>
        <w:rPr>
          <w:rFonts w:ascii="Times New Roman" w:hAnsi="Times New Roman"/>
          <w:sz w:val="26"/>
          <w:szCs w:val="26"/>
        </w:rPr>
      </w:pPr>
      <w:r w:rsidRPr="00EE3E30">
        <w:rPr>
          <w:rFonts w:ascii="Times New Roman" w:hAnsi="Times New Roman"/>
          <w:sz w:val="26"/>
          <w:szCs w:val="26"/>
        </w:rPr>
        <w:lastRenderedPageBreak/>
        <w:t xml:space="preserve">         в) сведения об отсутствии задолженности по заработной плате более одного месяца;</w:t>
      </w:r>
    </w:p>
    <w:p w:rsidR="00EE3E30" w:rsidRPr="00EE3E30" w:rsidRDefault="00EE3E30" w:rsidP="00EE3E30">
      <w:pPr>
        <w:autoSpaceDE w:val="0"/>
        <w:autoSpaceDN w:val="0"/>
        <w:adjustRightInd w:val="0"/>
        <w:spacing w:after="0" w:line="240" w:lineRule="auto"/>
        <w:jc w:val="both"/>
        <w:rPr>
          <w:rFonts w:ascii="Times New Roman" w:hAnsi="Times New Roman"/>
          <w:sz w:val="26"/>
          <w:szCs w:val="26"/>
        </w:rPr>
      </w:pPr>
      <w:bookmarkStart w:id="32" w:name="Par23"/>
      <w:bookmarkEnd w:id="32"/>
      <w:r w:rsidRPr="00EE3E30">
        <w:rPr>
          <w:rFonts w:ascii="Times New Roman" w:hAnsi="Times New Roman"/>
          <w:sz w:val="26"/>
          <w:szCs w:val="26"/>
        </w:rPr>
        <w:t xml:space="preserve">     2) бизнес-план по строительству (реконструкции) животноводческих помещений для содержания крупного рогатого скота, прошедший конкурсный отбор, осуществляемый Министерством сельского хозяйства и продовольствия Республики Коми;</w:t>
      </w:r>
    </w:p>
    <w:p w:rsidR="00EE3E30" w:rsidRPr="00EE3E30" w:rsidRDefault="00EE3E30" w:rsidP="00EE3E30">
      <w:pPr>
        <w:autoSpaceDE w:val="0"/>
        <w:autoSpaceDN w:val="0"/>
        <w:adjustRightInd w:val="0"/>
        <w:spacing w:after="0" w:line="240" w:lineRule="auto"/>
        <w:jc w:val="both"/>
        <w:rPr>
          <w:rFonts w:ascii="Times New Roman" w:hAnsi="Times New Roman"/>
          <w:sz w:val="26"/>
          <w:szCs w:val="26"/>
        </w:rPr>
      </w:pPr>
      <w:r w:rsidRPr="00EE3E30">
        <w:rPr>
          <w:rFonts w:ascii="Times New Roman" w:hAnsi="Times New Roman"/>
          <w:sz w:val="26"/>
          <w:szCs w:val="26"/>
        </w:rPr>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EE3E30" w:rsidRPr="00EE3E30" w:rsidRDefault="00EE3E30" w:rsidP="00EE3E30">
      <w:pPr>
        <w:autoSpaceDE w:val="0"/>
        <w:autoSpaceDN w:val="0"/>
        <w:adjustRightInd w:val="0"/>
        <w:spacing w:after="0" w:line="240" w:lineRule="auto"/>
        <w:jc w:val="both"/>
        <w:rPr>
          <w:rFonts w:ascii="Times New Roman" w:hAnsi="Times New Roman"/>
          <w:sz w:val="26"/>
          <w:szCs w:val="26"/>
        </w:rPr>
      </w:pPr>
      <w:r w:rsidRPr="00EE3E30">
        <w:rPr>
          <w:rFonts w:ascii="Times New Roman" w:hAnsi="Times New Roman"/>
          <w:sz w:val="26"/>
          <w:szCs w:val="26"/>
        </w:rPr>
        <w:t xml:space="preserve">     4)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EE3E30" w:rsidRPr="00EE3E30" w:rsidRDefault="00EE3E30" w:rsidP="00EE3E30">
      <w:pPr>
        <w:autoSpaceDE w:val="0"/>
        <w:autoSpaceDN w:val="0"/>
        <w:adjustRightInd w:val="0"/>
        <w:spacing w:after="0" w:line="240" w:lineRule="auto"/>
        <w:jc w:val="both"/>
        <w:rPr>
          <w:rFonts w:ascii="Times New Roman" w:hAnsi="Times New Roman"/>
          <w:color w:val="0D0D0D"/>
          <w:sz w:val="26"/>
          <w:szCs w:val="26"/>
        </w:rPr>
      </w:pPr>
      <w:bookmarkStart w:id="33" w:name="Par28"/>
      <w:bookmarkStart w:id="34" w:name="Par29"/>
      <w:bookmarkEnd w:id="33"/>
      <w:bookmarkEnd w:id="34"/>
      <w:r w:rsidRPr="00EE3E30">
        <w:rPr>
          <w:rFonts w:ascii="Times New Roman" w:hAnsi="Times New Roman"/>
          <w:sz w:val="26"/>
          <w:szCs w:val="26"/>
        </w:rPr>
        <w:t xml:space="preserve">     5</w:t>
      </w:r>
      <w:r w:rsidRPr="00EE3E30">
        <w:rPr>
          <w:rFonts w:ascii="Times New Roman" w:hAnsi="Times New Roman"/>
          <w:color w:val="0D0D0D"/>
          <w:sz w:val="26"/>
          <w:szCs w:val="26"/>
        </w:rPr>
        <w:t xml:space="preserve">) копии документов, заверенные в установленном порядке или с предъявлением оригиналов на цели, предусмотренные </w:t>
      </w:r>
      <w:r w:rsidRPr="00EE3E30">
        <w:rPr>
          <w:rFonts w:ascii="Times New Roman" w:hAnsi="Times New Roman"/>
          <w:sz w:val="26"/>
          <w:szCs w:val="26"/>
        </w:rPr>
        <w:t xml:space="preserve">пунктом 2.2 </w:t>
      </w:r>
      <w:r w:rsidRPr="00EE3E30">
        <w:rPr>
          <w:rFonts w:ascii="Times New Roman" w:hAnsi="Times New Roman"/>
          <w:color w:val="0D0D0D"/>
          <w:sz w:val="26"/>
          <w:szCs w:val="26"/>
        </w:rPr>
        <w:t>настоящего Порядка, подтверждающие стоимость расходов.</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 xml:space="preserve">Документы, указанные в </w:t>
      </w:r>
      <w:hyperlink w:anchor="Par19" w:history="1">
        <w:r w:rsidRPr="00EE3E30">
          <w:rPr>
            <w:rFonts w:ascii="Times New Roman" w:hAnsi="Times New Roman"/>
            <w:color w:val="0000FF"/>
            <w:sz w:val="26"/>
            <w:szCs w:val="26"/>
          </w:rPr>
          <w:t>подпунктах 1</w:t>
        </w:r>
      </w:hyperlink>
      <w:r w:rsidRPr="00EE3E30">
        <w:rPr>
          <w:rFonts w:ascii="Times New Roman" w:hAnsi="Times New Roman"/>
          <w:sz w:val="26"/>
          <w:szCs w:val="26"/>
        </w:rPr>
        <w:t xml:space="preserve">,2 и </w:t>
      </w:r>
      <w:hyperlink w:anchor="Par29" w:history="1">
        <w:r w:rsidRPr="00EE3E30">
          <w:rPr>
            <w:rFonts w:ascii="Times New Roman" w:hAnsi="Times New Roman"/>
            <w:color w:val="0000FF"/>
            <w:sz w:val="26"/>
            <w:szCs w:val="26"/>
          </w:rPr>
          <w:t>5</w:t>
        </w:r>
      </w:hyperlink>
      <w:r w:rsidRPr="00EE3E30">
        <w:rPr>
          <w:rFonts w:ascii="Times New Roman" w:hAnsi="Times New Roman"/>
          <w:sz w:val="26"/>
          <w:szCs w:val="26"/>
        </w:rPr>
        <w:t xml:space="preserve"> настоящего пункта, предоставляются получателю субсидии  в Администрацию самостоятельно.</w:t>
      </w:r>
    </w:p>
    <w:p w:rsidR="00EE3E30" w:rsidRPr="00EE3E30" w:rsidRDefault="00EE3E30" w:rsidP="00EE3E30">
      <w:pPr>
        <w:autoSpaceDE w:val="0"/>
        <w:autoSpaceDN w:val="0"/>
        <w:adjustRightInd w:val="0"/>
        <w:spacing w:after="0" w:line="240" w:lineRule="auto"/>
        <w:ind w:firstLine="540"/>
        <w:jc w:val="both"/>
        <w:outlineLvl w:val="1"/>
        <w:rPr>
          <w:rFonts w:ascii="Times New Roman" w:hAnsi="Times New Roman"/>
          <w:sz w:val="26"/>
          <w:szCs w:val="26"/>
        </w:rPr>
      </w:pPr>
      <w:r w:rsidRPr="00EE3E30">
        <w:rPr>
          <w:rFonts w:ascii="Times New Roman" w:hAnsi="Times New Roman"/>
          <w:sz w:val="26"/>
          <w:szCs w:val="26"/>
        </w:rPr>
        <w:t xml:space="preserve">Сведения, содержащиеся в документах, указанных в пунктах </w:t>
      </w:r>
      <w:hyperlink r:id="rId71" w:history="1">
        <w:r w:rsidRPr="00EE3E30">
          <w:rPr>
            <w:rFonts w:ascii="Times New Roman" w:hAnsi="Times New Roman"/>
            <w:color w:val="0000FF"/>
            <w:sz w:val="26"/>
            <w:szCs w:val="26"/>
          </w:rPr>
          <w:t>3</w:t>
        </w:r>
      </w:hyperlink>
      <w:r w:rsidRPr="00EE3E30">
        <w:rPr>
          <w:rFonts w:ascii="Times New Roman" w:hAnsi="Times New Roman"/>
          <w:sz w:val="26"/>
          <w:szCs w:val="26"/>
        </w:rPr>
        <w:t xml:space="preserve"> и 4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представила документы, указанные в пунктах </w:t>
      </w:r>
      <w:hyperlink r:id="rId72" w:history="1">
        <w:r w:rsidRPr="00EE3E30">
          <w:rPr>
            <w:rFonts w:ascii="Times New Roman" w:hAnsi="Times New Roman"/>
            <w:color w:val="0000FF"/>
            <w:sz w:val="26"/>
            <w:szCs w:val="26"/>
          </w:rPr>
          <w:t>3</w:t>
        </w:r>
      </w:hyperlink>
      <w:r w:rsidRPr="00EE3E30">
        <w:rPr>
          <w:rFonts w:ascii="Times New Roman" w:hAnsi="Times New Roman"/>
          <w:sz w:val="26"/>
          <w:szCs w:val="26"/>
        </w:rPr>
        <w:t xml:space="preserve"> - 4 настоящего пункта, самостоятельно.</w:t>
      </w:r>
    </w:p>
    <w:p w:rsidR="00EE3E30" w:rsidRPr="00EE3E30" w:rsidRDefault="00EE3E30" w:rsidP="00A41F3F">
      <w:pPr>
        <w:numPr>
          <w:ilvl w:val="0"/>
          <w:numId w:val="61"/>
        </w:numPr>
        <w:autoSpaceDE w:val="0"/>
        <w:autoSpaceDN w:val="0"/>
        <w:adjustRightInd w:val="0"/>
        <w:spacing w:after="0" w:line="240" w:lineRule="auto"/>
        <w:ind w:left="0"/>
        <w:contextualSpacing/>
        <w:jc w:val="both"/>
        <w:rPr>
          <w:rFonts w:ascii="Times New Roman" w:hAnsi="Times New Roman"/>
          <w:bCs/>
          <w:sz w:val="26"/>
          <w:szCs w:val="26"/>
        </w:rPr>
      </w:pPr>
      <w:r w:rsidRPr="00EE3E30">
        <w:rPr>
          <w:rFonts w:ascii="Times New Roman" w:hAnsi="Times New Roman"/>
          <w:bCs/>
          <w:sz w:val="26"/>
          <w:szCs w:val="26"/>
        </w:rPr>
        <w:t xml:space="preserve">         2) Пункт 2.5. раздела 2 «</w:t>
      </w:r>
      <w:r w:rsidRPr="00EE3E30">
        <w:rPr>
          <w:rFonts w:ascii="Times New Roman" w:hAnsi="Times New Roman"/>
          <w:sz w:val="26"/>
          <w:szCs w:val="26"/>
          <w:lang w:eastAsia="ru-RU"/>
        </w:rPr>
        <w:t>Условия и порядок предоставления субсидии»</w:t>
      </w:r>
      <w:r w:rsidRPr="00EE3E30">
        <w:rPr>
          <w:rFonts w:ascii="Times New Roman" w:hAnsi="Times New Roman"/>
          <w:bCs/>
          <w:sz w:val="26"/>
          <w:szCs w:val="26"/>
        </w:rPr>
        <w:t xml:space="preserve"> Приложения 2  Постановления изложить в новой редакции:</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«2.5. Для получения субсидии получатель субсидии представляет в администрацию муниципального района «Ижемский» (далее - Администрация) следующие документы:</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 xml:space="preserve">1) </w:t>
      </w:r>
      <w:hyperlink r:id="rId73" w:history="1">
        <w:r w:rsidRPr="00EE3E30">
          <w:rPr>
            <w:rFonts w:ascii="Times New Roman" w:hAnsi="Times New Roman"/>
            <w:color w:val="0000FF"/>
            <w:sz w:val="26"/>
            <w:szCs w:val="26"/>
          </w:rPr>
          <w:t>заявка</w:t>
        </w:r>
      </w:hyperlink>
      <w:r w:rsidRPr="00EE3E30">
        <w:rPr>
          <w:rFonts w:ascii="Times New Roman" w:hAnsi="Times New Roman"/>
          <w:sz w:val="26"/>
          <w:szCs w:val="26"/>
        </w:rPr>
        <w:t xml:space="preserve"> на получение субсидии по форме, согласно приложению  1 к настоящему Порядку (далее - заявка), содержащая:</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а) сведения о среднесписочной численности работников за предшествующий календарный год;</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 xml:space="preserve">б) сведения о доходе, полученном от осуществления предпринимательской деятельности; </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в) сведения об отсутствии задолженности по заработной плате более одного месяца;</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lastRenderedPageBreak/>
        <w:t>2)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3)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EE3E30" w:rsidRPr="00EE3E30" w:rsidRDefault="00EE3E30" w:rsidP="00EE3E30">
      <w:pPr>
        <w:tabs>
          <w:tab w:val="left" w:pos="426"/>
        </w:tabs>
        <w:spacing w:after="0"/>
        <w:jc w:val="both"/>
        <w:rPr>
          <w:rFonts w:ascii="Times New Roman" w:hAnsi="Times New Roman"/>
          <w:color w:val="000000"/>
          <w:sz w:val="26"/>
          <w:szCs w:val="26"/>
          <w:shd w:val="clear" w:color="auto" w:fill="FFFFFF"/>
        </w:rPr>
      </w:pPr>
      <w:r w:rsidRPr="00EE3E30">
        <w:rPr>
          <w:rFonts w:ascii="Times New Roman" w:hAnsi="Times New Roman"/>
          <w:sz w:val="26"/>
          <w:szCs w:val="26"/>
        </w:rPr>
        <w:t xml:space="preserve">        4) справка о наличии поголовья крупного рогатого скота на момент подачи заявки либо выписка из протокола заседания комиссии Минсельхозпрода РК по вопросам государственной поддержки сельского хозяйства</w:t>
      </w:r>
      <w:r w:rsidRPr="00EE3E30">
        <w:rPr>
          <w:rFonts w:ascii="Times New Roman" w:hAnsi="Times New Roman"/>
          <w:color w:val="000000"/>
          <w:sz w:val="26"/>
          <w:szCs w:val="26"/>
          <w:shd w:val="clear" w:color="auto" w:fill="FFFFFF"/>
        </w:rPr>
        <w:t>;</w:t>
      </w:r>
    </w:p>
    <w:p w:rsidR="00EE3E30" w:rsidRPr="00EE3E30" w:rsidRDefault="00EE3E30" w:rsidP="00EE3E30">
      <w:pPr>
        <w:tabs>
          <w:tab w:val="left" w:pos="426"/>
        </w:tabs>
        <w:spacing w:after="0"/>
        <w:jc w:val="both"/>
        <w:rPr>
          <w:rFonts w:ascii="Times New Roman" w:hAnsi="Times New Roman"/>
          <w:sz w:val="26"/>
          <w:szCs w:val="26"/>
        </w:rPr>
      </w:pPr>
      <w:r w:rsidRPr="00EE3E30">
        <w:rPr>
          <w:rFonts w:ascii="Times New Roman" w:hAnsi="Times New Roman"/>
          <w:sz w:val="26"/>
          <w:szCs w:val="26"/>
        </w:rPr>
        <w:t xml:space="preserve">         5) копия свидетельства регистрации предприятия поставщика племенного молодняка в государственном племенном регистре;</w:t>
      </w:r>
    </w:p>
    <w:p w:rsidR="00EE3E30" w:rsidRPr="00EE3E30" w:rsidRDefault="00EE3E30" w:rsidP="00EE3E30">
      <w:pPr>
        <w:spacing w:after="0" w:line="240" w:lineRule="auto"/>
        <w:ind w:firstLine="376"/>
        <w:jc w:val="both"/>
        <w:rPr>
          <w:rFonts w:ascii="Times New Roman" w:hAnsi="Times New Roman"/>
          <w:sz w:val="26"/>
          <w:szCs w:val="26"/>
        </w:rPr>
      </w:pPr>
      <w:r w:rsidRPr="00EE3E30">
        <w:rPr>
          <w:rFonts w:ascii="Times New Roman" w:hAnsi="Times New Roman"/>
          <w:sz w:val="26"/>
          <w:szCs w:val="26"/>
        </w:rPr>
        <w:t xml:space="preserve">   6) пояснительная записка, содержащая подробное разъяснение о необходимости проведения расходов (технико-экономическое обоснование);</w:t>
      </w:r>
    </w:p>
    <w:p w:rsidR="00EE3E30" w:rsidRPr="00EE3E30" w:rsidRDefault="00EE3E30" w:rsidP="00EE3E30">
      <w:pPr>
        <w:spacing w:after="0" w:line="240" w:lineRule="auto"/>
        <w:ind w:firstLine="376"/>
        <w:jc w:val="both"/>
        <w:rPr>
          <w:rFonts w:ascii="Times New Roman" w:hAnsi="Times New Roman"/>
          <w:sz w:val="26"/>
          <w:szCs w:val="26"/>
        </w:rPr>
      </w:pPr>
      <w:r w:rsidRPr="00EE3E30">
        <w:rPr>
          <w:rFonts w:ascii="Times New Roman" w:hAnsi="Times New Roman"/>
          <w:sz w:val="26"/>
          <w:szCs w:val="26"/>
        </w:rPr>
        <w:t xml:space="preserve">   7) справка о фактически произведенных расходах на приобретение племенного молодняка с приложением  копии документов, предусмотренные пунктом 3 настоящего Порядка, подтверждающие стоимость расходов:  </w:t>
      </w:r>
    </w:p>
    <w:p w:rsidR="00EE3E30" w:rsidRPr="00EE3E30" w:rsidRDefault="00EE3E30" w:rsidP="00EE3E30">
      <w:pPr>
        <w:spacing w:after="0" w:line="240" w:lineRule="auto"/>
        <w:ind w:firstLine="376"/>
        <w:jc w:val="both"/>
        <w:rPr>
          <w:rFonts w:ascii="Times New Roman" w:hAnsi="Times New Roman"/>
          <w:sz w:val="26"/>
          <w:szCs w:val="26"/>
        </w:rPr>
      </w:pPr>
      <w:r w:rsidRPr="00EE3E30">
        <w:rPr>
          <w:rFonts w:ascii="Times New Roman" w:hAnsi="Times New Roman"/>
          <w:sz w:val="26"/>
          <w:szCs w:val="26"/>
        </w:rPr>
        <w:t xml:space="preserve">а) копия договора на поставку товара (договора купли-продажи), </w:t>
      </w:r>
    </w:p>
    <w:p w:rsidR="00EE3E30" w:rsidRPr="00EE3E30" w:rsidRDefault="00EE3E30" w:rsidP="00EE3E30">
      <w:pPr>
        <w:spacing w:after="0" w:line="240" w:lineRule="auto"/>
        <w:ind w:firstLine="376"/>
        <w:jc w:val="both"/>
        <w:rPr>
          <w:rFonts w:ascii="Times New Roman" w:hAnsi="Times New Roman"/>
          <w:sz w:val="26"/>
          <w:szCs w:val="26"/>
        </w:rPr>
      </w:pPr>
      <w:r w:rsidRPr="00EE3E30">
        <w:rPr>
          <w:rFonts w:ascii="Times New Roman" w:hAnsi="Times New Roman"/>
          <w:sz w:val="26"/>
          <w:szCs w:val="26"/>
        </w:rPr>
        <w:t>б) копия товарной накладной или акта приема приема-передачи товара;</w:t>
      </w:r>
    </w:p>
    <w:p w:rsidR="00EE3E30" w:rsidRPr="00EE3E30" w:rsidRDefault="00EE3E30" w:rsidP="00EE3E30">
      <w:pPr>
        <w:autoSpaceDE w:val="0"/>
        <w:spacing w:after="0" w:line="240" w:lineRule="auto"/>
        <w:ind w:firstLine="376"/>
        <w:jc w:val="both"/>
        <w:rPr>
          <w:rFonts w:ascii="Times New Roman" w:hAnsi="Times New Roman"/>
          <w:sz w:val="26"/>
          <w:szCs w:val="26"/>
        </w:rPr>
      </w:pPr>
      <w:r w:rsidRPr="00EE3E30">
        <w:rPr>
          <w:rFonts w:ascii="Times New Roman" w:hAnsi="Times New Roman"/>
          <w:sz w:val="26"/>
          <w:szCs w:val="26"/>
        </w:rPr>
        <w:t>в) копии счетов (счетов-фактур) на оплату товара;</w:t>
      </w:r>
    </w:p>
    <w:p w:rsidR="00EE3E30" w:rsidRPr="00EE3E30" w:rsidRDefault="00EE3E30" w:rsidP="00EE3E30">
      <w:pPr>
        <w:autoSpaceDE w:val="0"/>
        <w:spacing w:after="0" w:line="240" w:lineRule="auto"/>
        <w:ind w:firstLine="376"/>
        <w:jc w:val="both"/>
        <w:rPr>
          <w:rFonts w:ascii="Times New Roman" w:hAnsi="Times New Roman"/>
          <w:sz w:val="26"/>
          <w:szCs w:val="26"/>
        </w:rPr>
      </w:pPr>
      <w:r w:rsidRPr="00EE3E30">
        <w:rPr>
          <w:rFonts w:ascii="Times New Roman" w:hAnsi="Times New Roman"/>
          <w:sz w:val="26"/>
          <w:szCs w:val="26"/>
        </w:rPr>
        <w:t>г) копия счета на оплату товара – в случае, когда в платежном поручении счет на оплату товара указан как основание для оплаты;</w:t>
      </w:r>
    </w:p>
    <w:p w:rsidR="00EE3E30" w:rsidRPr="00EE3E30" w:rsidRDefault="00EE3E30" w:rsidP="00EE3E30">
      <w:pPr>
        <w:autoSpaceDE w:val="0"/>
        <w:autoSpaceDN w:val="0"/>
        <w:adjustRightInd w:val="0"/>
        <w:spacing w:after="0" w:line="240" w:lineRule="auto"/>
        <w:jc w:val="both"/>
        <w:rPr>
          <w:rFonts w:ascii="Times New Roman" w:hAnsi="Times New Roman"/>
          <w:sz w:val="26"/>
          <w:szCs w:val="26"/>
        </w:rPr>
      </w:pPr>
      <w:r w:rsidRPr="00EE3E30">
        <w:rPr>
          <w:rFonts w:ascii="Times New Roman" w:hAnsi="Times New Roman"/>
          <w:sz w:val="26"/>
          <w:szCs w:val="26"/>
        </w:rPr>
        <w:t xml:space="preserve">      д) копии платежных поручений заверенные банком с отметкой банка о проведении платежа, кассовые чеки, квитанции к приходным кассовым ордерам, подтверждающих оплату по договорам купли-продажи.</w:t>
      </w:r>
    </w:p>
    <w:p w:rsidR="00EE3E30" w:rsidRPr="00EE3E30" w:rsidRDefault="00EE3E30" w:rsidP="00EE3E30">
      <w:pPr>
        <w:tabs>
          <w:tab w:val="left" w:pos="426"/>
        </w:tabs>
        <w:spacing w:after="0" w:line="240" w:lineRule="auto"/>
        <w:jc w:val="both"/>
        <w:rPr>
          <w:rFonts w:ascii="Times New Roman" w:hAnsi="Times New Roman"/>
          <w:sz w:val="26"/>
          <w:szCs w:val="26"/>
        </w:rPr>
      </w:pPr>
      <w:r w:rsidRPr="00EE3E30">
        <w:rPr>
          <w:rFonts w:ascii="Times New Roman" w:hAnsi="Times New Roman"/>
          <w:sz w:val="26"/>
          <w:szCs w:val="26"/>
        </w:rPr>
        <w:t xml:space="preserve">        Копии документов, заверенные получателем субсидии, предоставляются в Администрацию с оригиналом. После сличения копий с оригиналом  документы возвращается получателю субсидии.</w:t>
      </w:r>
    </w:p>
    <w:p w:rsidR="00EE3E30" w:rsidRPr="00EE3E30" w:rsidRDefault="00EE3E30" w:rsidP="00EE3E30">
      <w:pPr>
        <w:autoSpaceDE w:val="0"/>
        <w:autoSpaceDN w:val="0"/>
        <w:adjustRightInd w:val="0"/>
        <w:spacing w:after="0" w:line="240" w:lineRule="auto"/>
        <w:jc w:val="both"/>
        <w:rPr>
          <w:rFonts w:ascii="Times New Roman" w:hAnsi="Times New Roman"/>
          <w:sz w:val="26"/>
          <w:szCs w:val="26"/>
        </w:rPr>
      </w:pPr>
      <w:r w:rsidRPr="00EE3E30">
        <w:rPr>
          <w:rFonts w:ascii="Times New Roman" w:hAnsi="Times New Roman"/>
          <w:sz w:val="26"/>
          <w:szCs w:val="26"/>
        </w:rPr>
        <w:t xml:space="preserve">       Документы, указанные в </w:t>
      </w:r>
      <w:hyperlink w:anchor="Par19" w:history="1">
        <w:r w:rsidRPr="00EE3E30">
          <w:rPr>
            <w:rFonts w:ascii="Times New Roman" w:hAnsi="Times New Roman"/>
            <w:color w:val="0000FF"/>
            <w:sz w:val="26"/>
            <w:szCs w:val="26"/>
          </w:rPr>
          <w:t>подпунктах 1</w:t>
        </w:r>
      </w:hyperlink>
      <w:r w:rsidRPr="00EE3E30">
        <w:rPr>
          <w:rFonts w:ascii="Times New Roman" w:hAnsi="Times New Roman"/>
          <w:sz w:val="26"/>
          <w:szCs w:val="26"/>
        </w:rPr>
        <w:t xml:space="preserve"> и 5-7 настоящего пункта, предоставляются организациями в Администрацию самостоятельно.</w:t>
      </w:r>
    </w:p>
    <w:p w:rsidR="00EE3E30" w:rsidRPr="00EE3E30" w:rsidRDefault="00EE3E30" w:rsidP="00EE3E30">
      <w:pPr>
        <w:autoSpaceDE w:val="0"/>
        <w:autoSpaceDN w:val="0"/>
        <w:adjustRightInd w:val="0"/>
        <w:spacing w:after="0" w:line="240" w:lineRule="auto"/>
        <w:ind w:firstLine="540"/>
        <w:jc w:val="both"/>
        <w:outlineLvl w:val="1"/>
        <w:rPr>
          <w:rFonts w:ascii="Times New Roman" w:hAnsi="Times New Roman"/>
          <w:sz w:val="26"/>
          <w:szCs w:val="26"/>
        </w:rPr>
      </w:pPr>
      <w:r w:rsidRPr="00EE3E30">
        <w:rPr>
          <w:rFonts w:ascii="Times New Roman" w:hAnsi="Times New Roman"/>
          <w:sz w:val="26"/>
          <w:szCs w:val="26"/>
        </w:rPr>
        <w:t xml:space="preserve">Сведения, содержащиеся в документах, указанных в пунктах </w:t>
      </w:r>
      <w:hyperlink r:id="rId74" w:history="1">
        <w:r w:rsidRPr="00EE3E30">
          <w:rPr>
            <w:rFonts w:ascii="Times New Roman" w:hAnsi="Times New Roman"/>
            <w:color w:val="0000FF"/>
            <w:sz w:val="26"/>
            <w:szCs w:val="26"/>
          </w:rPr>
          <w:t>2</w:t>
        </w:r>
      </w:hyperlink>
      <w:r w:rsidRPr="00EE3E30">
        <w:rPr>
          <w:rFonts w:ascii="Times New Roman" w:hAnsi="Times New Roman"/>
          <w:sz w:val="26"/>
          <w:szCs w:val="26"/>
        </w:rPr>
        <w:t xml:space="preserve"> и 3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представила документы, указанные в пунктах </w:t>
      </w:r>
      <w:hyperlink r:id="rId75" w:history="1">
        <w:r w:rsidRPr="00EE3E30">
          <w:rPr>
            <w:rFonts w:ascii="Times New Roman" w:hAnsi="Times New Roman"/>
            <w:color w:val="0000FF"/>
            <w:sz w:val="26"/>
            <w:szCs w:val="26"/>
          </w:rPr>
          <w:t>2</w:t>
        </w:r>
      </w:hyperlink>
      <w:r w:rsidRPr="00EE3E30">
        <w:rPr>
          <w:rFonts w:ascii="Times New Roman" w:hAnsi="Times New Roman"/>
          <w:sz w:val="26"/>
          <w:szCs w:val="26"/>
        </w:rPr>
        <w:t xml:space="preserve"> и 3 настоящего пункта, самостоятельно.».</w:t>
      </w:r>
    </w:p>
    <w:p w:rsidR="00EE3E30" w:rsidRPr="00EE3E30" w:rsidRDefault="00EE3E30" w:rsidP="00EE3E30">
      <w:pPr>
        <w:spacing w:after="0" w:line="240" w:lineRule="auto"/>
        <w:jc w:val="both"/>
        <w:rPr>
          <w:rFonts w:ascii="Times New Roman" w:hAnsi="Times New Roman"/>
          <w:bCs/>
          <w:sz w:val="26"/>
          <w:szCs w:val="26"/>
        </w:rPr>
      </w:pPr>
      <w:r w:rsidRPr="00EE3E30">
        <w:rPr>
          <w:rFonts w:ascii="Times New Roman" w:hAnsi="Times New Roman"/>
          <w:bCs/>
          <w:sz w:val="26"/>
          <w:szCs w:val="26"/>
        </w:rPr>
        <w:t xml:space="preserve">          3) пункта 2.4. раздела 2 «</w:t>
      </w:r>
      <w:r w:rsidRPr="00EE3E30">
        <w:rPr>
          <w:rFonts w:ascii="Times New Roman" w:hAnsi="Times New Roman"/>
          <w:sz w:val="26"/>
          <w:szCs w:val="26"/>
          <w:lang w:eastAsia="ru-RU"/>
        </w:rPr>
        <w:t>Условия и порядок предоставления субсидии»</w:t>
      </w:r>
      <w:r w:rsidRPr="00EE3E30">
        <w:rPr>
          <w:rFonts w:ascii="Times New Roman" w:hAnsi="Times New Roman"/>
          <w:bCs/>
          <w:sz w:val="26"/>
          <w:szCs w:val="26"/>
        </w:rPr>
        <w:t xml:space="preserve"> Приложения 3 Постановления изложить в новой редакции: </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lastRenderedPageBreak/>
        <w:t>«2.4. Для получения субсидии организация, представляет в администрацию муниципального района «Ижемский» (далее - Администрация) следующие документы:</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 xml:space="preserve">1) </w:t>
      </w:r>
      <w:hyperlink r:id="rId76" w:history="1">
        <w:r w:rsidRPr="00EE3E30">
          <w:rPr>
            <w:rFonts w:ascii="Times New Roman" w:hAnsi="Times New Roman"/>
            <w:color w:val="0000FF"/>
            <w:sz w:val="26"/>
            <w:szCs w:val="26"/>
          </w:rPr>
          <w:t>заявка</w:t>
        </w:r>
      </w:hyperlink>
      <w:r w:rsidRPr="00EE3E30">
        <w:rPr>
          <w:rFonts w:ascii="Times New Roman" w:hAnsi="Times New Roman"/>
          <w:sz w:val="26"/>
          <w:szCs w:val="26"/>
        </w:rPr>
        <w:t xml:space="preserve"> на получение субсидии по форме, согласно приложению  1 к настоящему Порядку (далее - заявка), содержащая:</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а) сведения о среднесписочной численности работников за предшествующий календарный год;</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б) сведения о доходе, полученном от осуществления предпринимательской деятельности  за предшествующий календарный год;</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в) сведения об отсутствии задолженности по заработной плате более одного месяца;</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2)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3)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EE3E30" w:rsidRPr="00EE3E30" w:rsidRDefault="00EE3E30" w:rsidP="00EE3E30">
      <w:pPr>
        <w:spacing w:after="0" w:line="240" w:lineRule="auto"/>
        <w:ind w:firstLine="376"/>
        <w:jc w:val="both"/>
        <w:rPr>
          <w:rFonts w:ascii="Times New Roman" w:hAnsi="Times New Roman"/>
          <w:sz w:val="26"/>
          <w:szCs w:val="26"/>
        </w:rPr>
      </w:pPr>
      <w:r w:rsidRPr="00EE3E30">
        <w:rPr>
          <w:rFonts w:ascii="Times New Roman" w:hAnsi="Times New Roman"/>
          <w:sz w:val="26"/>
          <w:szCs w:val="26"/>
        </w:rPr>
        <w:t xml:space="preserve">  4) справка о фактически произведенных расходах на приобретение основных средств с приложением  копии документов, предусмотренные пунктом 3 настоящего Порядка, подтверждающие стоимость расходов:  </w:t>
      </w:r>
    </w:p>
    <w:p w:rsidR="00EE3E30" w:rsidRPr="00EE3E30" w:rsidRDefault="00EE3E30" w:rsidP="00EE3E30">
      <w:pPr>
        <w:spacing w:after="0" w:line="240" w:lineRule="auto"/>
        <w:ind w:firstLine="376"/>
        <w:jc w:val="both"/>
        <w:rPr>
          <w:rFonts w:ascii="Times New Roman" w:hAnsi="Times New Roman"/>
          <w:sz w:val="26"/>
          <w:szCs w:val="26"/>
        </w:rPr>
      </w:pPr>
      <w:r w:rsidRPr="00EE3E30">
        <w:rPr>
          <w:rFonts w:ascii="Times New Roman" w:hAnsi="Times New Roman"/>
          <w:sz w:val="26"/>
          <w:szCs w:val="26"/>
        </w:rPr>
        <w:t xml:space="preserve">а) копия договора на поставку товара (договора купли-продажи), </w:t>
      </w:r>
    </w:p>
    <w:p w:rsidR="00EE3E30" w:rsidRPr="00EE3E30" w:rsidRDefault="00EE3E30" w:rsidP="00EE3E30">
      <w:pPr>
        <w:spacing w:after="0" w:line="240" w:lineRule="auto"/>
        <w:ind w:firstLine="376"/>
        <w:jc w:val="both"/>
        <w:rPr>
          <w:rFonts w:ascii="Times New Roman" w:hAnsi="Times New Roman"/>
          <w:sz w:val="26"/>
          <w:szCs w:val="26"/>
        </w:rPr>
      </w:pPr>
      <w:r w:rsidRPr="00EE3E30">
        <w:rPr>
          <w:rFonts w:ascii="Times New Roman" w:hAnsi="Times New Roman"/>
          <w:sz w:val="26"/>
          <w:szCs w:val="26"/>
        </w:rPr>
        <w:t>б) копия товарной накладной или акта приема приема-передачи товара;</w:t>
      </w:r>
    </w:p>
    <w:p w:rsidR="00EE3E30" w:rsidRPr="00EE3E30" w:rsidRDefault="00EE3E30" w:rsidP="00EE3E30">
      <w:pPr>
        <w:autoSpaceDE w:val="0"/>
        <w:spacing w:after="0" w:line="240" w:lineRule="auto"/>
        <w:ind w:firstLine="376"/>
        <w:jc w:val="both"/>
        <w:rPr>
          <w:rFonts w:ascii="Times New Roman" w:hAnsi="Times New Roman"/>
          <w:sz w:val="26"/>
          <w:szCs w:val="26"/>
        </w:rPr>
      </w:pPr>
      <w:r w:rsidRPr="00EE3E30">
        <w:rPr>
          <w:rFonts w:ascii="Times New Roman" w:hAnsi="Times New Roman"/>
          <w:sz w:val="26"/>
          <w:szCs w:val="26"/>
        </w:rPr>
        <w:t>в) копии счетов (счетов-фактур) на оплату товара;</w:t>
      </w:r>
    </w:p>
    <w:p w:rsidR="00EE3E30" w:rsidRPr="00EE3E30" w:rsidRDefault="00EE3E30" w:rsidP="00EE3E30">
      <w:pPr>
        <w:autoSpaceDE w:val="0"/>
        <w:spacing w:after="0" w:line="240" w:lineRule="auto"/>
        <w:ind w:firstLine="376"/>
        <w:jc w:val="both"/>
        <w:rPr>
          <w:rFonts w:ascii="Times New Roman" w:hAnsi="Times New Roman"/>
          <w:sz w:val="26"/>
          <w:szCs w:val="26"/>
        </w:rPr>
      </w:pPr>
      <w:r w:rsidRPr="00EE3E30">
        <w:rPr>
          <w:rFonts w:ascii="Times New Roman" w:hAnsi="Times New Roman"/>
          <w:sz w:val="26"/>
          <w:szCs w:val="26"/>
        </w:rPr>
        <w:t>г) копия счета на оплату товара – в случае, когда в платежном поручении счет на оплату оборудования указан как основание для оплаты;</w:t>
      </w:r>
    </w:p>
    <w:p w:rsidR="00EE3E30" w:rsidRPr="00EE3E30" w:rsidRDefault="00EE3E30" w:rsidP="00EE3E30">
      <w:pPr>
        <w:autoSpaceDE w:val="0"/>
        <w:autoSpaceDN w:val="0"/>
        <w:adjustRightInd w:val="0"/>
        <w:spacing w:after="0" w:line="240" w:lineRule="auto"/>
        <w:ind w:firstLine="376"/>
        <w:jc w:val="both"/>
        <w:outlineLvl w:val="1"/>
        <w:rPr>
          <w:rFonts w:ascii="Times New Roman" w:hAnsi="Times New Roman"/>
          <w:sz w:val="26"/>
          <w:szCs w:val="26"/>
        </w:rPr>
      </w:pPr>
      <w:r w:rsidRPr="00EE3E30">
        <w:rPr>
          <w:rFonts w:ascii="Times New Roman" w:hAnsi="Times New Roman"/>
          <w:sz w:val="26"/>
          <w:szCs w:val="26"/>
        </w:rPr>
        <w:t xml:space="preserve">д)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 подтверждающих оплату по договорам купли-продажи;  </w:t>
      </w:r>
    </w:p>
    <w:p w:rsidR="00EE3E30" w:rsidRPr="00EE3E30" w:rsidRDefault="00EE3E30" w:rsidP="00EE3E30">
      <w:pPr>
        <w:autoSpaceDE w:val="0"/>
        <w:autoSpaceDN w:val="0"/>
        <w:adjustRightInd w:val="0"/>
        <w:spacing w:after="0" w:line="240" w:lineRule="auto"/>
        <w:ind w:firstLine="376"/>
        <w:jc w:val="both"/>
        <w:outlineLvl w:val="1"/>
        <w:rPr>
          <w:rFonts w:ascii="Times New Roman" w:hAnsi="Times New Roman"/>
          <w:sz w:val="26"/>
          <w:szCs w:val="26"/>
        </w:rPr>
      </w:pPr>
      <w:r w:rsidRPr="00EE3E30">
        <w:rPr>
          <w:rFonts w:ascii="Times New Roman" w:hAnsi="Times New Roman"/>
          <w:sz w:val="26"/>
          <w:szCs w:val="26"/>
        </w:rPr>
        <w:t>е) гарантийное обязательство о неотчуждении машин и оборудования по форме согласно приложению 2 к настоящему Порядку.</w:t>
      </w:r>
    </w:p>
    <w:p w:rsidR="00EE3E30" w:rsidRPr="00EE3E30" w:rsidRDefault="00EE3E30" w:rsidP="00EE3E30">
      <w:pPr>
        <w:spacing w:after="0" w:line="240" w:lineRule="auto"/>
        <w:ind w:firstLine="376"/>
        <w:jc w:val="both"/>
        <w:rPr>
          <w:rFonts w:ascii="Times New Roman" w:hAnsi="Times New Roman"/>
          <w:sz w:val="26"/>
          <w:szCs w:val="26"/>
        </w:rPr>
      </w:pPr>
      <w:r w:rsidRPr="00EE3E30">
        <w:rPr>
          <w:rFonts w:ascii="Times New Roman" w:hAnsi="Times New Roman"/>
          <w:sz w:val="26"/>
          <w:szCs w:val="26"/>
        </w:rPr>
        <w:t>5) пояснительная записка, содержащая подробное разъяснение о необходимости проведения расходов (технико-экономическое обоснование).</w:t>
      </w:r>
    </w:p>
    <w:p w:rsidR="00EE3E30" w:rsidRPr="00EE3E30" w:rsidRDefault="00EE3E30" w:rsidP="00EE3E30">
      <w:pPr>
        <w:tabs>
          <w:tab w:val="left" w:pos="426"/>
        </w:tabs>
        <w:spacing w:after="0" w:line="240" w:lineRule="auto"/>
        <w:jc w:val="both"/>
        <w:rPr>
          <w:rFonts w:ascii="Times New Roman" w:hAnsi="Times New Roman"/>
          <w:sz w:val="26"/>
          <w:szCs w:val="26"/>
        </w:rPr>
      </w:pPr>
      <w:r w:rsidRPr="00EE3E30">
        <w:rPr>
          <w:rFonts w:ascii="Times New Roman" w:hAnsi="Times New Roman"/>
          <w:sz w:val="26"/>
          <w:szCs w:val="26"/>
        </w:rPr>
        <w:t xml:space="preserve">        Копии документов, заверенные получателем субсидии, предоставляются в Администрацию с оригиналом. После сличения копий с оригиналом  документы возвращается организации.</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 xml:space="preserve">Документы, указанные в </w:t>
      </w:r>
      <w:hyperlink w:anchor="Par19" w:history="1">
        <w:r w:rsidRPr="00EE3E30">
          <w:rPr>
            <w:rFonts w:ascii="Times New Roman" w:hAnsi="Times New Roman"/>
            <w:color w:val="0000FF"/>
            <w:sz w:val="26"/>
            <w:szCs w:val="26"/>
          </w:rPr>
          <w:t>подпунктах 1</w:t>
        </w:r>
      </w:hyperlink>
      <w:r w:rsidRPr="00EE3E30">
        <w:rPr>
          <w:rFonts w:ascii="Times New Roman" w:hAnsi="Times New Roman"/>
          <w:sz w:val="26"/>
          <w:szCs w:val="26"/>
        </w:rPr>
        <w:t xml:space="preserve"> и 5, настоящего пункта, предоставляются организациями в Администрацию самостоятельно.</w:t>
      </w:r>
    </w:p>
    <w:p w:rsidR="00EE3E30" w:rsidRPr="00EE3E30" w:rsidRDefault="00EE3E30" w:rsidP="00EE3E30">
      <w:pPr>
        <w:autoSpaceDE w:val="0"/>
        <w:autoSpaceDN w:val="0"/>
        <w:adjustRightInd w:val="0"/>
        <w:spacing w:after="0" w:line="240" w:lineRule="auto"/>
        <w:ind w:firstLine="540"/>
        <w:jc w:val="both"/>
        <w:outlineLvl w:val="1"/>
        <w:rPr>
          <w:rFonts w:ascii="Times New Roman" w:hAnsi="Times New Roman"/>
          <w:sz w:val="26"/>
          <w:szCs w:val="26"/>
        </w:rPr>
      </w:pPr>
      <w:r w:rsidRPr="00EE3E30">
        <w:rPr>
          <w:rFonts w:ascii="Times New Roman" w:hAnsi="Times New Roman"/>
          <w:sz w:val="26"/>
          <w:szCs w:val="26"/>
        </w:rPr>
        <w:t xml:space="preserve">Сведения, содержащиеся в документах, указанных в пунктах </w:t>
      </w:r>
      <w:hyperlink r:id="rId77" w:history="1">
        <w:r w:rsidRPr="00EE3E30">
          <w:rPr>
            <w:rFonts w:ascii="Times New Roman" w:hAnsi="Times New Roman"/>
            <w:color w:val="0000FF"/>
            <w:sz w:val="26"/>
            <w:szCs w:val="26"/>
          </w:rPr>
          <w:t>2</w:t>
        </w:r>
      </w:hyperlink>
      <w:r w:rsidRPr="00EE3E30">
        <w:rPr>
          <w:rFonts w:ascii="Times New Roman" w:hAnsi="Times New Roman"/>
          <w:sz w:val="26"/>
          <w:szCs w:val="26"/>
        </w:rPr>
        <w:t xml:space="preserve"> и </w:t>
      </w:r>
      <w:hyperlink r:id="rId78" w:history="1">
        <w:r w:rsidRPr="00EE3E30">
          <w:rPr>
            <w:rFonts w:ascii="Times New Roman" w:hAnsi="Times New Roman"/>
            <w:color w:val="0000FF"/>
            <w:sz w:val="26"/>
            <w:szCs w:val="26"/>
          </w:rPr>
          <w:t>3</w:t>
        </w:r>
      </w:hyperlink>
      <w:r w:rsidRPr="00EE3E30">
        <w:rPr>
          <w:rFonts w:ascii="Times New Roman" w:hAnsi="Times New Roman"/>
          <w:sz w:val="26"/>
          <w:szCs w:val="26"/>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w:t>
      </w:r>
      <w:r w:rsidRPr="00EE3E30">
        <w:rPr>
          <w:rFonts w:ascii="Times New Roman" w:hAnsi="Times New Roman"/>
          <w:sz w:val="26"/>
          <w:szCs w:val="26"/>
        </w:rPr>
        <w:lastRenderedPageBreak/>
        <w:t xml:space="preserve">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представила документы, указанные в пунктах </w:t>
      </w:r>
      <w:hyperlink r:id="rId79" w:history="1">
        <w:r w:rsidRPr="00EE3E30">
          <w:rPr>
            <w:rFonts w:ascii="Times New Roman" w:hAnsi="Times New Roman"/>
            <w:color w:val="0000FF"/>
            <w:sz w:val="26"/>
            <w:szCs w:val="26"/>
          </w:rPr>
          <w:t>2</w:t>
        </w:r>
      </w:hyperlink>
      <w:r w:rsidRPr="00EE3E30">
        <w:rPr>
          <w:rFonts w:ascii="Times New Roman" w:hAnsi="Times New Roman"/>
          <w:sz w:val="26"/>
          <w:szCs w:val="26"/>
        </w:rPr>
        <w:t xml:space="preserve"> и </w:t>
      </w:r>
      <w:hyperlink r:id="rId80" w:history="1">
        <w:r w:rsidRPr="00EE3E30">
          <w:rPr>
            <w:rFonts w:ascii="Times New Roman" w:hAnsi="Times New Roman"/>
            <w:color w:val="0000FF"/>
            <w:sz w:val="26"/>
            <w:szCs w:val="26"/>
          </w:rPr>
          <w:t>3</w:t>
        </w:r>
      </w:hyperlink>
      <w:r w:rsidRPr="00EE3E30">
        <w:rPr>
          <w:rFonts w:ascii="Times New Roman" w:hAnsi="Times New Roman"/>
          <w:sz w:val="26"/>
          <w:szCs w:val="26"/>
        </w:rPr>
        <w:t xml:space="preserve"> настоящего пункта, самостоятельно.».</w:t>
      </w:r>
    </w:p>
    <w:p w:rsidR="00EE3E30" w:rsidRPr="00EE3E30" w:rsidRDefault="00EE3E30" w:rsidP="00EE3E30">
      <w:pPr>
        <w:spacing w:after="0" w:line="240" w:lineRule="auto"/>
        <w:jc w:val="both"/>
        <w:rPr>
          <w:rFonts w:ascii="Times New Roman" w:hAnsi="Times New Roman"/>
          <w:bCs/>
          <w:sz w:val="26"/>
          <w:szCs w:val="26"/>
        </w:rPr>
      </w:pPr>
      <w:r w:rsidRPr="00EE3E30">
        <w:rPr>
          <w:rFonts w:ascii="Times New Roman" w:hAnsi="Times New Roman"/>
          <w:bCs/>
          <w:sz w:val="26"/>
          <w:szCs w:val="26"/>
        </w:rPr>
        <w:t xml:space="preserve">     4) Пункт 2.3. раздела 2«</w:t>
      </w:r>
      <w:r w:rsidRPr="00EE3E30">
        <w:rPr>
          <w:rFonts w:ascii="Times New Roman" w:hAnsi="Times New Roman"/>
          <w:sz w:val="26"/>
          <w:szCs w:val="26"/>
          <w:lang w:eastAsia="ru-RU"/>
        </w:rPr>
        <w:t>Условия и порядок предоставления субсидии»</w:t>
      </w:r>
      <w:r w:rsidRPr="00EE3E30">
        <w:rPr>
          <w:rFonts w:ascii="Times New Roman" w:hAnsi="Times New Roman"/>
          <w:bCs/>
          <w:sz w:val="26"/>
          <w:szCs w:val="26"/>
        </w:rPr>
        <w:t xml:space="preserve">  Приложения 4 Постановления изложить в новой редакции:</w:t>
      </w:r>
    </w:p>
    <w:p w:rsidR="00EE3E30" w:rsidRPr="00EE3E30" w:rsidRDefault="00EE3E30" w:rsidP="00EE3E30">
      <w:pPr>
        <w:autoSpaceDE w:val="0"/>
        <w:autoSpaceDN w:val="0"/>
        <w:adjustRightInd w:val="0"/>
        <w:spacing w:after="0" w:line="240" w:lineRule="auto"/>
        <w:jc w:val="both"/>
        <w:rPr>
          <w:rFonts w:ascii="Times New Roman" w:hAnsi="Times New Roman"/>
          <w:sz w:val="26"/>
          <w:szCs w:val="26"/>
        </w:rPr>
      </w:pPr>
      <w:r w:rsidRPr="00EE3E30">
        <w:rPr>
          <w:rFonts w:ascii="Times New Roman" w:hAnsi="Times New Roman"/>
          <w:bCs/>
          <w:sz w:val="26"/>
          <w:szCs w:val="26"/>
        </w:rPr>
        <w:t xml:space="preserve">   </w:t>
      </w:r>
      <w:r w:rsidRPr="00EE3E30">
        <w:rPr>
          <w:rFonts w:ascii="Times New Roman" w:hAnsi="Times New Roman"/>
          <w:sz w:val="26"/>
          <w:szCs w:val="26"/>
        </w:rPr>
        <w:t xml:space="preserve">     «  2.3. Субъекты прошедшие отбор народных проектов, соответствующих критериям, предъявленным к проекту «Народный бюджет», в порядке, утвержденном приложением № 2 к постановлению Правительства Республики Коми от 20 мая 2016 года № 252 «</w:t>
      </w:r>
      <w:r w:rsidRPr="00EE3E30">
        <w:rPr>
          <w:rFonts w:ascii="Times New Roman" w:hAnsi="Times New Roman"/>
          <w:sz w:val="26"/>
          <w:szCs w:val="26"/>
          <w:lang w:eastAsia="ru-RU"/>
        </w:rPr>
        <w:t>О мерах по реализации указа главы республики коми от 13 мая 2016 г. №  66 «О проекте «Народный бюджет» в Республике Коми»</w:t>
      </w:r>
      <w:r w:rsidRPr="00EE3E30">
        <w:rPr>
          <w:rFonts w:ascii="Times New Roman" w:hAnsi="Times New Roman"/>
          <w:sz w:val="26"/>
          <w:szCs w:val="26"/>
        </w:rPr>
        <w:t>, представляют в Администрацию документы в течение 30 дней со дня утверждения Администрацией Главы Республики Коми:</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 xml:space="preserve">1) </w:t>
      </w:r>
      <w:hyperlink r:id="rId81" w:history="1">
        <w:r w:rsidRPr="00EE3E30">
          <w:rPr>
            <w:rFonts w:ascii="Times New Roman" w:hAnsi="Times New Roman"/>
            <w:color w:val="0000FF"/>
            <w:sz w:val="26"/>
            <w:szCs w:val="26"/>
          </w:rPr>
          <w:t>заявку</w:t>
        </w:r>
      </w:hyperlink>
      <w:r w:rsidRPr="00EE3E30">
        <w:rPr>
          <w:rFonts w:ascii="Times New Roman" w:hAnsi="Times New Roman"/>
          <w:sz w:val="26"/>
          <w:szCs w:val="26"/>
        </w:rPr>
        <w:t xml:space="preserve"> на получение субсидии по форме, согласно приложению  1 к настоящему Порядку (далее - заявка), содержащую:</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а) сведения о среднесписочной численности работников за предшествующий календарный год;</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б) сведения о доходе, полученном от осуществления предпринимательской деятельности за предшествующий календарный год;</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в) сведения об отсутствии задолженности по заработной плате более одного месяца;</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2) описание народного проекта (с обязательным приложением сметы расходов, предполагаемых источников финансирования, поэтапного плана реализации народного проекта) со сроком реализации не позднее 01 октября текущего финансового года;</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 </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4)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EE3E30" w:rsidRPr="00EE3E30" w:rsidRDefault="00EE3E30" w:rsidP="00EE3E30">
      <w:pPr>
        <w:autoSpaceDE w:val="0"/>
        <w:autoSpaceDN w:val="0"/>
        <w:adjustRightInd w:val="0"/>
        <w:spacing w:after="0"/>
        <w:ind w:firstLine="540"/>
        <w:jc w:val="both"/>
        <w:rPr>
          <w:rFonts w:ascii="Times New Roman" w:hAnsi="Times New Roman"/>
          <w:sz w:val="26"/>
          <w:szCs w:val="26"/>
        </w:rPr>
      </w:pPr>
      <w:r w:rsidRPr="00EE3E30">
        <w:rPr>
          <w:rFonts w:ascii="Times New Roman" w:hAnsi="Times New Roman"/>
          <w:sz w:val="26"/>
          <w:szCs w:val="26"/>
        </w:rPr>
        <w:t>5) документ,  подтверждающий объем средств (денежных, материальных) на реализацию народного проекта, в том числе фактически вложенных, должен составлять не менее 20 процентов стоимости народного проекта;</w:t>
      </w:r>
    </w:p>
    <w:p w:rsidR="00EE3E30" w:rsidRPr="00EE3E30" w:rsidRDefault="00EE3E30" w:rsidP="00EE3E30">
      <w:pPr>
        <w:widowControl w:val="0"/>
        <w:suppressAutoHyphens/>
        <w:autoSpaceDE w:val="0"/>
        <w:spacing w:after="0" w:line="240" w:lineRule="auto"/>
        <w:ind w:firstLine="567"/>
        <w:jc w:val="both"/>
        <w:rPr>
          <w:rFonts w:ascii="Times New Roman" w:eastAsia="MS Mincho" w:hAnsi="Times New Roman"/>
          <w:sz w:val="26"/>
          <w:szCs w:val="26"/>
          <w:lang w:eastAsia="ar-SA"/>
        </w:rPr>
      </w:pPr>
      <w:r w:rsidRPr="00EE3E30">
        <w:rPr>
          <w:rFonts w:ascii="Times New Roman" w:eastAsia="MS Mincho" w:hAnsi="Times New Roman"/>
          <w:sz w:val="26"/>
          <w:szCs w:val="26"/>
          <w:lang w:eastAsia="ar-SA"/>
        </w:rPr>
        <w:t xml:space="preserve">6) обязательство о создании дополнительных рабочих мест, составленное в произвольной форме, содержащее информацию о количестве планируемых к созданию дополнительных рабочих мест, которое определяется по формуле: </w:t>
      </w:r>
    </w:p>
    <w:p w:rsidR="00EE3E30" w:rsidRPr="00EE3E30" w:rsidRDefault="00EE3E30" w:rsidP="00EE3E30">
      <w:pPr>
        <w:widowControl w:val="0"/>
        <w:suppressAutoHyphens/>
        <w:autoSpaceDE w:val="0"/>
        <w:spacing w:after="0" w:line="240" w:lineRule="auto"/>
        <w:ind w:firstLine="567"/>
        <w:jc w:val="both"/>
        <w:rPr>
          <w:rFonts w:ascii="Times New Roman" w:eastAsia="MS Mincho" w:hAnsi="Times New Roman"/>
          <w:sz w:val="26"/>
          <w:szCs w:val="26"/>
          <w:lang w:eastAsia="ar-SA"/>
        </w:rPr>
      </w:pPr>
      <w:r w:rsidRPr="00EE3E30">
        <w:rPr>
          <w:rFonts w:ascii="Times New Roman" w:eastAsia="MS Mincho" w:hAnsi="Times New Roman"/>
          <w:sz w:val="26"/>
          <w:szCs w:val="26"/>
          <w:lang w:eastAsia="ar-SA"/>
        </w:rPr>
        <w:tab/>
      </w:r>
      <w:r w:rsidRPr="00EE3E30">
        <w:rPr>
          <w:rFonts w:ascii="Times New Roman" w:eastAsia="MS Mincho" w:hAnsi="Times New Roman"/>
          <w:sz w:val="26"/>
          <w:szCs w:val="26"/>
          <w:lang w:eastAsia="ar-SA"/>
        </w:rPr>
        <w:tab/>
      </w:r>
      <w:r w:rsidRPr="00EE3E30">
        <w:rPr>
          <w:rFonts w:ascii="Times New Roman" w:eastAsia="MS Mincho" w:hAnsi="Times New Roman"/>
          <w:sz w:val="26"/>
          <w:szCs w:val="26"/>
          <w:lang w:eastAsia="ar-SA"/>
        </w:rPr>
        <w:tab/>
      </w:r>
      <w:r w:rsidRPr="00EE3E30">
        <w:rPr>
          <w:rFonts w:ascii="Times New Roman" w:eastAsia="MS Mincho" w:hAnsi="Times New Roman"/>
          <w:sz w:val="26"/>
          <w:szCs w:val="26"/>
          <w:lang w:eastAsia="ar-SA"/>
        </w:rPr>
        <w:tab/>
      </w:r>
      <w:r w:rsidRPr="00EE3E30">
        <w:rPr>
          <w:rFonts w:ascii="Times New Roman" w:eastAsia="MS Mincho" w:hAnsi="Times New Roman"/>
          <w:sz w:val="26"/>
          <w:szCs w:val="26"/>
          <w:lang w:val="en-US" w:eastAsia="ar-SA"/>
        </w:rPr>
        <w:t>K</w:t>
      </w:r>
      <w:r w:rsidRPr="00EE3E30">
        <w:rPr>
          <w:rFonts w:ascii="Times New Roman" w:eastAsia="MS Mincho" w:hAnsi="Times New Roman"/>
          <w:sz w:val="26"/>
          <w:szCs w:val="26"/>
          <w:lang w:eastAsia="ar-SA"/>
        </w:rPr>
        <w:t xml:space="preserve"> = </w:t>
      </w:r>
      <w:r w:rsidRPr="00EE3E30">
        <w:rPr>
          <w:rFonts w:ascii="Times New Roman" w:eastAsia="MS Mincho" w:hAnsi="Times New Roman"/>
          <w:sz w:val="26"/>
          <w:szCs w:val="26"/>
          <w:lang w:val="en-US" w:eastAsia="ar-SA"/>
        </w:rPr>
        <w:t>Ci</w:t>
      </w:r>
      <w:r w:rsidRPr="00EE3E30">
        <w:rPr>
          <w:rFonts w:ascii="Times New Roman" w:eastAsia="MS Mincho" w:hAnsi="Times New Roman"/>
          <w:sz w:val="26"/>
          <w:szCs w:val="26"/>
          <w:lang w:eastAsia="ar-SA"/>
        </w:rPr>
        <w:t xml:space="preserve"> / 500 тыс. рублей,</w:t>
      </w:r>
    </w:p>
    <w:p w:rsidR="00EE3E30" w:rsidRPr="00EE3E30" w:rsidRDefault="00EE3E30" w:rsidP="00EE3E30">
      <w:pPr>
        <w:widowControl w:val="0"/>
        <w:suppressAutoHyphens/>
        <w:autoSpaceDE w:val="0"/>
        <w:spacing w:after="0" w:line="240" w:lineRule="auto"/>
        <w:ind w:firstLine="567"/>
        <w:jc w:val="both"/>
        <w:rPr>
          <w:rFonts w:ascii="Times New Roman" w:eastAsia="MS Mincho" w:hAnsi="Times New Roman"/>
          <w:sz w:val="26"/>
          <w:szCs w:val="26"/>
          <w:lang w:eastAsia="ar-SA"/>
        </w:rPr>
      </w:pPr>
      <w:r w:rsidRPr="00EE3E30">
        <w:rPr>
          <w:rFonts w:ascii="Times New Roman" w:eastAsia="MS Mincho" w:hAnsi="Times New Roman"/>
          <w:sz w:val="26"/>
          <w:szCs w:val="26"/>
          <w:lang w:eastAsia="ar-SA"/>
        </w:rPr>
        <w:t>где:</w:t>
      </w:r>
    </w:p>
    <w:p w:rsidR="00EE3E30" w:rsidRPr="00EE3E30" w:rsidRDefault="00EE3E30" w:rsidP="00EE3E30">
      <w:pPr>
        <w:widowControl w:val="0"/>
        <w:suppressAutoHyphens/>
        <w:autoSpaceDE w:val="0"/>
        <w:spacing w:after="0" w:line="240" w:lineRule="auto"/>
        <w:ind w:firstLine="567"/>
        <w:jc w:val="both"/>
        <w:rPr>
          <w:rFonts w:ascii="Times New Roman" w:eastAsia="MS Mincho" w:hAnsi="Times New Roman"/>
          <w:sz w:val="26"/>
          <w:szCs w:val="26"/>
          <w:lang w:eastAsia="ar-SA"/>
        </w:rPr>
      </w:pPr>
      <w:r w:rsidRPr="00EE3E30">
        <w:rPr>
          <w:rFonts w:ascii="Times New Roman" w:eastAsia="MS Mincho" w:hAnsi="Times New Roman"/>
          <w:sz w:val="26"/>
          <w:szCs w:val="26"/>
          <w:lang w:val="en-US" w:eastAsia="ar-SA"/>
        </w:rPr>
        <w:t>K</w:t>
      </w:r>
      <w:r w:rsidRPr="00EE3E30">
        <w:rPr>
          <w:rFonts w:ascii="Times New Roman" w:eastAsia="MS Mincho" w:hAnsi="Times New Roman"/>
          <w:sz w:val="26"/>
          <w:szCs w:val="26"/>
          <w:lang w:eastAsia="ar-SA"/>
        </w:rPr>
        <w:t xml:space="preserve"> – количество дополнительных рабочих мест (ед.);</w:t>
      </w:r>
    </w:p>
    <w:p w:rsidR="00EE3E30" w:rsidRPr="00EE3E30" w:rsidRDefault="00EE3E30" w:rsidP="00EE3E30">
      <w:pPr>
        <w:widowControl w:val="0"/>
        <w:suppressAutoHyphens/>
        <w:autoSpaceDE w:val="0"/>
        <w:spacing w:after="0" w:line="240" w:lineRule="auto"/>
        <w:ind w:firstLine="567"/>
        <w:jc w:val="both"/>
        <w:rPr>
          <w:rFonts w:ascii="Times New Roman" w:eastAsia="MS Mincho" w:hAnsi="Times New Roman"/>
          <w:sz w:val="26"/>
          <w:szCs w:val="26"/>
          <w:lang w:eastAsia="ar-SA"/>
        </w:rPr>
      </w:pPr>
      <w:r w:rsidRPr="00EE3E30">
        <w:rPr>
          <w:rFonts w:ascii="Times New Roman" w:eastAsia="MS Mincho" w:hAnsi="Times New Roman"/>
          <w:sz w:val="26"/>
          <w:szCs w:val="26"/>
          <w:lang w:val="en-US" w:eastAsia="ar-SA"/>
        </w:rPr>
        <w:lastRenderedPageBreak/>
        <w:t>Ci</w:t>
      </w:r>
      <w:r w:rsidRPr="00EE3E30">
        <w:rPr>
          <w:rFonts w:ascii="Times New Roman" w:eastAsia="MS Mincho" w:hAnsi="Times New Roman"/>
          <w:sz w:val="26"/>
          <w:szCs w:val="26"/>
          <w:lang w:eastAsia="ar-SA"/>
        </w:rPr>
        <w:t xml:space="preserve"> – размер субсидии, предоставляемой субъекту малого и среднего предпринимательства (тыс. рублей). </w:t>
      </w:r>
    </w:p>
    <w:p w:rsidR="00EE3E30" w:rsidRPr="00EE3E30" w:rsidRDefault="00EE3E30" w:rsidP="00EE3E30">
      <w:pPr>
        <w:widowControl w:val="0"/>
        <w:suppressAutoHyphens/>
        <w:autoSpaceDE w:val="0"/>
        <w:spacing w:after="0" w:line="240" w:lineRule="auto"/>
        <w:ind w:firstLine="567"/>
        <w:jc w:val="both"/>
        <w:rPr>
          <w:rFonts w:ascii="Times New Roman" w:eastAsia="MS Mincho" w:hAnsi="Times New Roman"/>
          <w:sz w:val="26"/>
          <w:szCs w:val="26"/>
          <w:lang w:eastAsia="ar-SA"/>
        </w:rPr>
      </w:pPr>
      <w:r w:rsidRPr="00EE3E30">
        <w:rPr>
          <w:rFonts w:ascii="Times New Roman" w:eastAsia="MS Mincho" w:hAnsi="Times New Roman"/>
          <w:sz w:val="26"/>
          <w:szCs w:val="26"/>
          <w:lang w:eastAsia="ar-SA"/>
        </w:rPr>
        <w:t xml:space="preserve">При расчете показателя </w:t>
      </w:r>
      <w:r w:rsidRPr="00EE3E30">
        <w:rPr>
          <w:rFonts w:ascii="Times New Roman" w:eastAsia="MS Mincho" w:hAnsi="Times New Roman"/>
          <w:sz w:val="26"/>
          <w:szCs w:val="26"/>
          <w:lang w:val="en-US" w:eastAsia="ar-SA"/>
        </w:rPr>
        <w:t>K</w:t>
      </w:r>
      <w:r w:rsidRPr="00EE3E30">
        <w:rPr>
          <w:rFonts w:ascii="Times New Roman" w:eastAsia="MS Mincho" w:hAnsi="Times New Roman"/>
          <w:sz w:val="26"/>
          <w:szCs w:val="26"/>
          <w:lang w:eastAsia="ar-SA"/>
        </w:rPr>
        <w:t xml:space="preserve">  производится округление значения в большую сторону до целого числа. </w:t>
      </w:r>
    </w:p>
    <w:p w:rsidR="00EE3E30" w:rsidRPr="00EE3E30" w:rsidRDefault="00EE3E30" w:rsidP="00EE3E30">
      <w:pPr>
        <w:autoSpaceDE w:val="0"/>
        <w:autoSpaceDN w:val="0"/>
        <w:adjustRightInd w:val="0"/>
        <w:spacing w:after="0" w:line="240" w:lineRule="auto"/>
        <w:ind w:firstLine="540"/>
        <w:jc w:val="both"/>
        <w:rPr>
          <w:rFonts w:ascii="Times New Roman" w:hAnsi="Times New Roman"/>
          <w:sz w:val="26"/>
          <w:szCs w:val="26"/>
        </w:rPr>
      </w:pPr>
      <w:r w:rsidRPr="00EE3E30">
        <w:rPr>
          <w:rFonts w:ascii="Times New Roman" w:hAnsi="Times New Roman"/>
          <w:sz w:val="26"/>
          <w:szCs w:val="26"/>
        </w:rPr>
        <w:t xml:space="preserve">Документы, указанные в </w:t>
      </w:r>
      <w:hyperlink w:anchor="Par19" w:history="1">
        <w:r w:rsidRPr="00EE3E30">
          <w:rPr>
            <w:rFonts w:ascii="Times New Roman" w:hAnsi="Times New Roman"/>
            <w:color w:val="0000FF"/>
            <w:sz w:val="26"/>
            <w:szCs w:val="26"/>
          </w:rPr>
          <w:t>подпунктах 1</w:t>
        </w:r>
      </w:hyperlink>
      <w:r w:rsidRPr="00EE3E30">
        <w:rPr>
          <w:rFonts w:ascii="Times New Roman" w:hAnsi="Times New Roman"/>
          <w:sz w:val="26"/>
          <w:szCs w:val="26"/>
        </w:rPr>
        <w:t>,2 и 6 настоящего пункта, предоставляются получателем субсидии  в Администрацию самостоятельно.</w:t>
      </w:r>
    </w:p>
    <w:p w:rsidR="00EE3E30" w:rsidRPr="00EE3E30" w:rsidRDefault="00EE3E30" w:rsidP="00EE3E30">
      <w:pPr>
        <w:autoSpaceDE w:val="0"/>
        <w:autoSpaceDN w:val="0"/>
        <w:adjustRightInd w:val="0"/>
        <w:spacing w:after="0" w:line="240" w:lineRule="auto"/>
        <w:ind w:firstLine="540"/>
        <w:jc w:val="both"/>
        <w:outlineLvl w:val="1"/>
        <w:rPr>
          <w:rFonts w:ascii="Times New Roman" w:hAnsi="Times New Roman"/>
          <w:sz w:val="26"/>
          <w:szCs w:val="26"/>
        </w:rPr>
      </w:pPr>
      <w:r w:rsidRPr="00EE3E30">
        <w:rPr>
          <w:rFonts w:ascii="Times New Roman" w:hAnsi="Times New Roman"/>
          <w:sz w:val="26"/>
          <w:szCs w:val="26"/>
        </w:rPr>
        <w:t xml:space="preserve">Сведения, содержащиеся в документах, указанных в пунктах </w:t>
      </w:r>
      <w:hyperlink r:id="rId82" w:history="1">
        <w:r w:rsidRPr="00EE3E30">
          <w:rPr>
            <w:rFonts w:ascii="Times New Roman" w:hAnsi="Times New Roman"/>
            <w:color w:val="0000FF"/>
            <w:sz w:val="26"/>
            <w:szCs w:val="26"/>
          </w:rPr>
          <w:t>3</w:t>
        </w:r>
      </w:hyperlink>
      <w:r w:rsidRPr="00EE3E30">
        <w:rPr>
          <w:rFonts w:ascii="Times New Roman" w:hAnsi="Times New Roman"/>
          <w:sz w:val="26"/>
          <w:szCs w:val="26"/>
        </w:rPr>
        <w:t xml:space="preserve"> и</w:t>
      </w:r>
      <w:hyperlink r:id="rId83" w:history="1"/>
      <w:r w:rsidRPr="00EE3E30">
        <w:rPr>
          <w:rFonts w:ascii="Times New Roman" w:hAnsi="Times New Roman"/>
          <w:sz w:val="26"/>
          <w:szCs w:val="26"/>
        </w:rPr>
        <w:t xml:space="preserve"> 4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документы, указанные в пунктах </w:t>
      </w:r>
      <w:hyperlink r:id="rId84" w:history="1">
        <w:r w:rsidRPr="00EE3E30">
          <w:rPr>
            <w:rFonts w:ascii="Times New Roman" w:hAnsi="Times New Roman"/>
            <w:color w:val="0000FF"/>
            <w:sz w:val="26"/>
            <w:szCs w:val="26"/>
          </w:rPr>
          <w:t>3</w:t>
        </w:r>
      </w:hyperlink>
      <w:r w:rsidRPr="00EE3E30">
        <w:rPr>
          <w:rFonts w:ascii="Times New Roman" w:hAnsi="Times New Roman"/>
          <w:sz w:val="26"/>
          <w:szCs w:val="26"/>
        </w:rPr>
        <w:t xml:space="preserve"> и 4 настоящего пункта, самостоятельно.».</w:t>
      </w:r>
    </w:p>
    <w:p w:rsidR="00EE3E30" w:rsidRPr="00EE3E30" w:rsidRDefault="00EE3E30" w:rsidP="00EE3E30">
      <w:pPr>
        <w:autoSpaceDE w:val="0"/>
        <w:autoSpaceDN w:val="0"/>
        <w:adjustRightInd w:val="0"/>
        <w:spacing w:after="0" w:line="240" w:lineRule="auto"/>
        <w:jc w:val="both"/>
        <w:rPr>
          <w:rFonts w:ascii="Times New Roman" w:hAnsi="Times New Roman"/>
          <w:sz w:val="26"/>
          <w:szCs w:val="26"/>
        </w:rPr>
      </w:pPr>
      <w:r w:rsidRPr="00EE3E30">
        <w:rPr>
          <w:rFonts w:ascii="Times New Roman" w:hAnsi="Times New Roman"/>
          <w:sz w:val="26"/>
          <w:szCs w:val="26"/>
        </w:rPr>
        <w:t xml:space="preserve"> </w:t>
      </w:r>
      <w:r w:rsidRPr="00EE3E30">
        <w:rPr>
          <w:rFonts w:ascii="Times New Roman" w:hAnsi="Times New Roman"/>
          <w:bCs/>
          <w:sz w:val="26"/>
          <w:szCs w:val="26"/>
        </w:rPr>
        <w:t xml:space="preserve">        5) Пункт 2.8.</w:t>
      </w:r>
      <w:r w:rsidRPr="00EE3E30">
        <w:rPr>
          <w:rFonts w:ascii="Times New Roman" w:hAnsi="Times New Roman"/>
          <w:sz w:val="26"/>
          <w:szCs w:val="26"/>
        </w:rPr>
        <w:t xml:space="preserve"> раздел 2 </w:t>
      </w:r>
      <w:r w:rsidRPr="00EE3E30">
        <w:rPr>
          <w:rFonts w:ascii="Times New Roman" w:hAnsi="Times New Roman"/>
          <w:bCs/>
          <w:sz w:val="26"/>
          <w:szCs w:val="26"/>
        </w:rPr>
        <w:t>«</w:t>
      </w:r>
      <w:r w:rsidRPr="00EE3E30">
        <w:rPr>
          <w:rFonts w:ascii="Times New Roman" w:hAnsi="Times New Roman"/>
          <w:sz w:val="26"/>
          <w:szCs w:val="26"/>
          <w:lang w:eastAsia="ru-RU"/>
        </w:rPr>
        <w:t>Условия и порядок предоставления субсидии»</w:t>
      </w:r>
      <w:r w:rsidRPr="00EE3E30">
        <w:rPr>
          <w:rFonts w:ascii="Times New Roman" w:hAnsi="Times New Roman"/>
          <w:sz w:val="26"/>
          <w:szCs w:val="26"/>
        </w:rPr>
        <w:t xml:space="preserve">  Приложения 1 Постановления,</w:t>
      </w:r>
      <w:r w:rsidRPr="00EE3E30">
        <w:rPr>
          <w:rFonts w:ascii="Times New Roman" w:hAnsi="Times New Roman"/>
          <w:bCs/>
          <w:sz w:val="26"/>
          <w:szCs w:val="26"/>
        </w:rPr>
        <w:t xml:space="preserve"> пункт 2.10.</w:t>
      </w:r>
      <w:r w:rsidRPr="00EE3E30">
        <w:rPr>
          <w:rFonts w:ascii="Times New Roman" w:hAnsi="Times New Roman"/>
          <w:sz w:val="26"/>
          <w:szCs w:val="26"/>
        </w:rPr>
        <w:t xml:space="preserve"> раздел 2</w:t>
      </w:r>
      <w:r w:rsidRPr="00EE3E30">
        <w:rPr>
          <w:rFonts w:ascii="Times New Roman" w:hAnsi="Times New Roman"/>
          <w:bCs/>
          <w:sz w:val="26"/>
          <w:szCs w:val="26"/>
        </w:rPr>
        <w:t>«</w:t>
      </w:r>
      <w:r w:rsidRPr="00EE3E30">
        <w:rPr>
          <w:rFonts w:ascii="Times New Roman" w:hAnsi="Times New Roman"/>
          <w:sz w:val="26"/>
          <w:szCs w:val="26"/>
          <w:lang w:eastAsia="ru-RU"/>
        </w:rPr>
        <w:t>Условия и порядок предоставления субсидии»</w:t>
      </w:r>
      <w:r w:rsidRPr="00EE3E30">
        <w:rPr>
          <w:rFonts w:ascii="Times New Roman" w:hAnsi="Times New Roman"/>
          <w:sz w:val="26"/>
          <w:szCs w:val="26"/>
        </w:rPr>
        <w:t xml:space="preserve"> Приложения 2 Постановления, </w:t>
      </w:r>
      <w:r w:rsidRPr="00EE3E30">
        <w:rPr>
          <w:rFonts w:ascii="Times New Roman" w:hAnsi="Times New Roman"/>
          <w:bCs/>
          <w:sz w:val="26"/>
          <w:szCs w:val="26"/>
        </w:rPr>
        <w:t>пункт 2.9.</w:t>
      </w:r>
      <w:r w:rsidRPr="00EE3E30">
        <w:rPr>
          <w:rFonts w:ascii="Times New Roman" w:hAnsi="Times New Roman"/>
          <w:sz w:val="26"/>
          <w:szCs w:val="26"/>
        </w:rPr>
        <w:t xml:space="preserve"> раздел 2 </w:t>
      </w:r>
      <w:r w:rsidRPr="00EE3E30">
        <w:rPr>
          <w:rFonts w:ascii="Times New Roman" w:hAnsi="Times New Roman"/>
          <w:bCs/>
          <w:sz w:val="26"/>
          <w:szCs w:val="26"/>
        </w:rPr>
        <w:t>«</w:t>
      </w:r>
      <w:r w:rsidRPr="00EE3E30">
        <w:rPr>
          <w:rFonts w:ascii="Times New Roman" w:hAnsi="Times New Roman"/>
          <w:sz w:val="26"/>
          <w:szCs w:val="26"/>
          <w:lang w:eastAsia="ru-RU"/>
        </w:rPr>
        <w:t>Условия и порядок предоставления субсидии»</w:t>
      </w:r>
      <w:r w:rsidRPr="00EE3E30">
        <w:rPr>
          <w:rFonts w:ascii="Times New Roman" w:hAnsi="Times New Roman"/>
          <w:sz w:val="26"/>
          <w:szCs w:val="26"/>
        </w:rPr>
        <w:t xml:space="preserve">  Приложения 3 Постановления,</w:t>
      </w:r>
      <w:r w:rsidRPr="00EE3E30">
        <w:rPr>
          <w:rFonts w:ascii="Times New Roman" w:hAnsi="Times New Roman"/>
          <w:bCs/>
          <w:sz w:val="26"/>
          <w:szCs w:val="26"/>
        </w:rPr>
        <w:t xml:space="preserve"> пункт 2.9.</w:t>
      </w:r>
      <w:r w:rsidRPr="00EE3E30">
        <w:rPr>
          <w:rFonts w:ascii="Times New Roman" w:hAnsi="Times New Roman"/>
          <w:sz w:val="26"/>
          <w:szCs w:val="26"/>
        </w:rPr>
        <w:t xml:space="preserve"> раздел 2 </w:t>
      </w:r>
      <w:r w:rsidRPr="00EE3E30">
        <w:rPr>
          <w:rFonts w:ascii="Times New Roman" w:hAnsi="Times New Roman"/>
          <w:bCs/>
          <w:sz w:val="26"/>
          <w:szCs w:val="26"/>
        </w:rPr>
        <w:t>«</w:t>
      </w:r>
      <w:r w:rsidRPr="00EE3E30">
        <w:rPr>
          <w:rFonts w:ascii="Times New Roman" w:hAnsi="Times New Roman"/>
          <w:sz w:val="26"/>
          <w:szCs w:val="26"/>
          <w:lang w:eastAsia="ru-RU"/>
        </w:rPr>
        <w:t>Условия и порядок предоставления субсидии»</w:t>
      </w:r>
      <w:r w:rsidRPr="00EE3E30">
        <w:rPr>
          <w:rFonts w:ascii="Times New Roman" w:hAnsi="Times New Roman"/>
          <w:sz w:val="26"/>
          <w:szCs w:val="26"/>
        </w:rPr>
        <w:t xml:space="preserve"> Приложения 4 Постановления, дополнить подпунктами  г и д:</w:t>
      </w:r>
    </w:p>
    <w:p w:rsidR="00EE3E30" w:rsidRPr="00EE3E30" w:rsidRDefault="00EE3E30" w:rsidP="00EE3E30">
      <w:pPr>
        <w:autoSpaceDE w:val="0"/>
        <w:autoSpaceDN w:val="0"/>
        <w:adjustRightInd w:val="0"/>
        <w:spacing w:after="0" w:line="240" w:lineRule="auto"/>
        <w:jc w:val="both"/>
        <w:rPr>
          <w:rFonts w:ascii="Times New Roman" w:hAnsi="Times New Roman"/>
          <w:sz w:val="26"/>
          <w:szCs w:val="26"/>
        </w:rPr>
      </w:pPr>
      <w:r w:rsidRPr="00EE3E30">
        <w:rPr>
          <w:rFonts w:ascii="Times New Roman" w:hAnsi="Times New Roman"/>
          <w:sz w:val="26"/>
          <w:szCs w:val="26"/>
        </w:rPr>
        <w:t xml:space="preserve">   «г)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EE3E30" w:rsidRPr="00EE3E30" w:rsidRDefault="00EE3E30" w:rsidP="00EE3E30">
      <w:pPr>
        <w:autoSpaceDE w:val="0"/>
        <w:autoSpaceDN w:val="0"/>
        <w:adjustRightInd w:val="0"/>
        <w:spacing w:after="0" w:line="240" w:lineRule="auto"/>
        <w:jc w:val="both"/>
        <w:rPr>
          <w:rFonts w:ascii="Times New Roman" w:hAnsi="Times New Roman"/>
          <w:sz w:val="26"/>
          <w:szCs w:val="26"/>
        </w:rPr>
      </w:pPr>
      <w:r w:rsidRPr="00EE3E30">
        <w:rPr>
          <w:rFonts w:ascii="Times New Roman" w:hAnsi="Times New Roman"/>
          <w:sz w:val="26"/>
          <w:szCs w:val="26"/>
        </w:rPr>
        <w:t xml:space="preserve">       д)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EE3E30" w:rsidRPr="00EE3E30" w:rsidRDefault="00EE3E30" w:rsidP="00EE3E30">
      <w:pPr>
        <w:tabs>
          <w:tab w:val="left" w:pos="567"/>
        </w:tabs>
        <w:autoSpaceDE w:val="0"/>
        <w:autoSpaceDN w:val="0"/>
        <w:adjustRightInd w:val="0"/>
        <w:spacing w:after="0" w:line="240" w:lineRule="auto"/>
        <w:jc w:val="both"/>
        <w:rPr>
          <w:rFonts w:ascii="Times New Roman" w:eastAsia="Times New Roman" w:hAnsi="Times New Roman"/>
          <w:bCs/>
          <w:sz w:val="26"/>
          <w:szCs w:val="26"/>
          <w:lang w:eastAsia="ru-RU"/>
        </w:rPr>
      </w:pPr>
      <w:r w:rsidRPr="00EE3E30">
        <w:rPr>
          <w:rFonts w:ascii="Times New Roman" w:eastAsia="Times New Roman" w:hAnsi="Times New Roman"/>
          <w:bCs/>
          <w:sz w:val="26"/>
          <w:szCs w:val="26"/>
          <w:lang w:eastAsia="ru-RU"/>
        </w:rPr>
        <w:t xml:space="preserve">       2. Контроль за исполнением настоящего постановления возложить на заместителя руководителя администрации муниципального района «Ижемский» М.В. Когут.</w:t>
      </w:r>
    </w:p>
    <w:p w:rsidR="00EE3E30" w:rsidRPr="00EE3E30" w:rsidRDefault="00EE3E30" w:rsidP="00EE3E30">
      <w:pPr>
        <w:tabs>
          <w:tab w:val="left" w:pos="-142"/>
        </w:tabs>
        <w:autoSpaceDE w:val="0"/>
        <w:autoSpaceDN w:val="0"/>
        <w:adjustRightInd w:val="0"/>
        <w:spacing w:after="0" w:line="240" w:lineRule="auto"/>
        <w:jc w:val="both"/>
        <w:rPr>
          <w:rFonts w:ascii="Times New Roman" w:hAnsi="Times New Roman"/>
          <w:bCs/>
          <w:sz w:val="26"/>
          <w:szCs w:val="26"/>
          <w:lang w:eastAsia="ru-RU"/>
        </w:rPr>
      </w:pPr>
      <w:r w:rsidRPr="00EE3E30">
        <w:rPr>
          <w:rFonts w:ascii="Times New Roman" w:eastAsia="Times New Roman" w:hAnsi="Times New Roman"/>
          <w:bCs/>
          <w:sz w:val="26"/>
          <w:szCs w:val="26"/>
          <w:lang w:eastAsia="ru-RU"/>
        </w:rPr>
        <w:t xml:space="preserve">       3. Настоящее постановление вступает в силу со дня официального опубликования (обнародования), и распространяется на правоотношения, возникшее с 10.04.2017.</w:t>
      </w:r>
    </w:p>
    <w:p w:rsidR="00EE3E30" w:rsidRPr="00EE3E30" w:rsidRDefault="00EE3E30" w:rsidP="00EE3E30">
      <w:pPr>
        <w:widowControl w:val="0"/>
        <w:tabs>
          <w:tab w:val="left" w:pos="1134"/>
        </w:tabs>
        <w:autoSpaceDE w:val="0"/>
        <w:autoSpaceDN w:val="0"/>
        <w:adjustRightInd w:val="0"/>
        <w:spacing w:after="0" w:line="240" w:lineRule="auto"/>
        <w:jc w:val="both"/>
        <w:rPr>
          <w:rFonts w:ascii="Times New Roman" w:hAnsi="Times New Roman"/>
          <w:sz w:val="26"/>
          <w:szCs w:val="26"/>
          <w:lang w:eastAsia="ru-RU"/>
        </w:rPr>
      </w:pPr>
    </w:p>
    <w:p w:rsidR="00EE3E30" w:rsidRPr="00EE3E30" w:rsidRDefault="00EE3E30" w:rsidP="00EE3E30">
      <w:pPr>
        <w:widowControl w:val="0"/>
        <w:tabs>
          <w:tab w:val="left" w:pos="1134"/>
        </w:tabs>
        <w:autoSpaceDE w:val="0"/>
        <w:autoSpaceDN w:val="0"/>
        <w:adjustRightInd w:val="0"/>
        <w:spacing w:after="0" w:line="240" w:lineRule="auto"/>
        <w:jc w:val="both"/>
        <w:rPr>
          <w:rFonts w:ascii="Times New Roman" w:hAnsi="Times New Roman"/>
          <w:sz w:val="26"/>
          <w:szCs w:val="26"/>
          <w:lang w:eastAsia="ru-RU"/>
        </w:rPr>
      </w:pPr>
    </w:p>
    <w:p w:rsidR="00EE3E30" w:rsidRPr="00EE3E30" w:rsidRDefault="00EE3E30" w:rsidP="00EE3E30">
      <w:pPr>
        <w:autoSpaceDE w:val="0"/>
        <w:autoSpaceDN w:val="0"/>
        <w:adjustRightInd w:val="0"/>
        <w:spacing w:after="0" w:line="240" w:lineRule="auto"/>
        <w:jc w:val="both"/>
        <w:outlineLvl w:val="1"/>
        <w:rPr>
          <w:rFonts w:ascii="Times New Roman" w:hAnsi="Times New Roman"/>
          <w:sz w:val="26"/>
          <w:szCs w:val="26"/>
        </w:rPr>
      </w:pPr>
      <w:r w:rsidRPr="00EE3E30">
        <w:rPr>
          <w:rFonts w:ascii="Times New Roman" w:hAnsi="Times New Roman"/>
          <w:sz w:val="26"/>
          <w:szCs w:val="26"/>
        </w:rPr>
        <w:t xml:space="preserve">Руководитель администрации </w:t>
      </w:r>
    </w:p>
    <w:p w:rsidR="00EE3E30" w:rsidRPr="00EE3E30" w:rsidRDefault="00EE3E30" w:rsidP="00EE3E30">
      <w:pPr>
        <w:autoSpaceDE w:val="0"/>
        <w:autoSpaceDN w:val="0"/>
        <w:adjustRightInd w:val="0"/>
        <w:spacing w:after="0" w:line="240" w:lineRule="auto"/>
        <w:jc w:val="both"/>
        <w:outlineLvl w:val="1"/>
        <w:rPr>
          <w:rFonts w:ascii="Times New Roman" w:hAnsi="Times New Roman"/>
          <w:sz w:val="26"/>
          <w:szCs w:val="26"/>
        </w:rPr>
      </w:pPr>
      <w:r w:rsidRPr="00EE3E30">
        <w:rPr>
          <w:rFonts w:ascii="Times New Roman" w:hAnsi="Times New Roman"/>
          <w:sz w:val="26"/>
          <w:szCs w:val="26"/>
        </w:rPr>
        <w:t xml:space="preserve">муниципального района «Ижемский»                     </w:t>
      </w:r>
      <w:r w:rsidR="00E27352">
        <w:rPr>
          <w:rFonts w:ascii="Times New Roman" w:hAnsi="Times New Roman"/>
          <w:sz w:val="26"/>
          <w:szCs w:val="26"/>
        </w:rPr>
        <w:t xml:space="preserve">                            </w:t>
      </w:r>
      <w:r w:rsidRPr="00EE3E30">
        <w:rPr>
          <w:rFonts w:ascii="Times New Roman" w:hAnsi="Times New Roman"/>
          <w:sz w:val="26"/>
          <w:szCs w:val="26"/>
        </w:rPr>
        <w:t xml:space="preserve"> Л.И. Терентьева</w:t>
      </w:r>
    </w:p>
    <w:p w:rsidR="00F222E9" w:rsidRPr="00F222E9" w:rsidRDefault="00F222E9" w:rsidP="00F222E9">
      <w:pPr>
        <w:tabs>
          <w:tab w:val="left" w:pos="540"/>
        </w:tabs>
        <w:spacing w:after="0"/>
        <w:jc w:val="right"/>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Pr="00F222E9" w:rsidRDefault="00F222E9" w:rsidP="00F222E9">
      <w:pPr>
        <w:spacing w:after="0"/>
        <w:jc w:val="center"/>
        <w:rPr>
          <w:rFonts w:ascii="Times New Roman" w:hAnsi="Times New Roman"/>
          <w:sz w:val="28"/>
          <w:szCs w:val="28"/>
        </w:rPr>
      </w:pPr>
    </w:p>
    <w:p w:rsidR="00F222E9" w:rsidRDefault="00F222E9" w:rsidP="00F222E9">
      <w:pPr>
        <w:spacing w:after="0"/>
        <w:jc w:val="center"/>
        <w:rPr>
          <w:rFonts w:ascii="Times New Roman" w:hAnsi="Times New Roman"/>
          <w:sz w:val="28"/>
          <w:szCs w:val="28"/>
        </w:rPr>
      </w:pPr>
    </w:p>
    <w:p w:rsidR="00424693" w:rsidRDefault="00424693" w:rsidP="00F222E9">
      <w:pPr>
        <w:spacing w:after="0"/>
        <w:jc w:val="center"/>
        <w:rPr>
          <w:rFonts w:ascii="Times New Roman" w:hAnsi="Times New Roman"/>
          <w:sz w:val="28"/>
          <w:szCs w:val="28"/>
        </w:rPr>
      </w:pPr>
    </w:p>
    <w:p w:rsidR="00424693" w:rsidRDefault="00424693" w:rsidP="00F222E9">
      <w:pPr>
        <w:spacing w:after="0"/>
        <w:jc w:val="center"/>
        <w:rPr>
          <w:rFonts w:ascii="Times New Roman" w:hAnsi="Times New Roman"/>
          <w:sz w:val="28"/>
          <w:szCs w:val="28"/>
        </w:rPr>
      </w:pPr>
    </w:p>
    <w:p w:rsidR="00424693" w:rsidRDefault="00424693" w:rsidP="00F222E9">
      <w:pPr>
        <w:spacing w:after="0"/>
        <w:jc w:val="center"/>
        <w:rPr>
          <w:rFonts w:ascii="Times New Roman" w:hAnsi="Times New Roman"/>
          <w:sz w:val="28"/>
          <w:szCs w:val="28"/>
        </w:rPr>
      </w:pPr>
    </w:p>
    <w:p w:rsidR="00424693" w:rsidRDefault="00424693" w:rsidP="00F222E9">
      <w:pPr>
        <w:spacing w:after="0"/>
        <w:jc w:val="center"/>
        <w:rPr>
          <w:rFonts w:ascii="Times New Roman" w:hAnsi="Times New Roman"/>
          <w:sz w:val="28"/>
          <w:szCs w:val="28"/>
        </w:rPr>
      </w:pPr>
    </w:p>
    <w:p w:rsidR="00424693" w:rsidRDefault="00424693" w:rsidP="00F222E9">
      <w:pPr>
        <w:spacing w:after="0"/>
        <w:jc w:val="center"/>
        <w:rPr>
          <w:rFonts w:ascii="Times New Roman" w:hAnsi="Times New Roman"/>
          <w:sz w:val="28"/>
          <w:szCs w:val="28"/>
        </w:rPr>
      </w:pPr>
    </w:p>
    <w:p w:rsidR="00424693" w:rsidRDefault="00424693" w:rsidP="00F222E9">
      <w:pPr>
        <w:spacing w:after="0"/>
        <w:jc w:val="center"/>
        <w:rPr>
          <w:rFonts w:ascii="Times New Roman" w:hAnsi="Times New Roman"/>
          <w:sz w:val="28"/>
          <w:szCs w:val="28"/>
        </w:rPr>
      </w:pPr>
    </w:p>
    <w:p w:rsidR="00424693" w:rsidRDefault="00424693" w:rsidP="00F222E9">
      <w:pPr>
        <w:spacing w:after="0"/>
        <w:jc w:val="center"/>
        <w:rPr>
          <w:rFonts w:ascii="Times New Roman" w:hAnsi="Times New Roman"/>
          <w:sz w:val="28"/>
          <w:szCs w:val="28"/>
        </w:rPr>
      </w:pPr>
    </w:p>
    <w:p w:rsidR="00424693" w:rsidRDefault="00CB282A" w:rsidP="00F222E9">
      <w:pPr>
        <w:spacing w:after="0"/>
        <w:jc w:val="center"/>
        <w:rPr>
          <w:rFonts w:ascii="Times New Roman" w:hAnsi="Times New Roman"/>
          <w:sz w:val="28"/>
          <w:szCs w:val="28"/>
        </w:rPr>
      </w:pPr>
      <w:r>
        <w:rPr>
          <w:rFonts w:ascii="Times New Roman" w:hAnsi="Times New Roman"/>
          <w:sz w:val="28"/>
          <w:szCs w:val="28"/>
        </w:rPr>
        <w:t>№22 (1 часть из 2)</w:t>
      </w:r>
    </w:p>
    <w:p w:rsidR="00424693" w:rsidRPr="00FE6BD3" w:rsidRDefault="00424693" w:rsidP="00424693">
      <w:pPr>
        <w:spacing w:after="0"/>
        <w:jc w:val="center"/>
        <w:rPr>
          <w:rFonts w:ascii="Times New Roman" w:hAnsi="Times New Roman"/>
          <w:i/>
          <w:sz w:val="28"/>
          <w:szCs w:val="28"/>
        </w:rPr>
      </w:pPr>
      <w:r w:rsidRPr="00FE6BD3">
        <w:rPr>
          <w:rFonts w:ascii="Times New Roman" w:hAnsi="Times New Roman"/>
          <w:i/>
          <w:sz w:val="28"/>
          <w:szCs w:val="28"/>
        </w:rPr>
        <w:t>Председатель коллегии Р.Е. Селиверстов</w:t>
      </w:r>
    </w:p>
    <w:p w:rsidR="00424693" w:rsidRPr="00FE6BD3" w:rsidRDefault="00424693" w:rsidP="00424693">
      <w:pPr>
        <w:spacing w:after="0"/>
        <w:jc w:val="center"/>
        <w:rPr>
          <w:rFonts w:ascii="Times New Roman" w:hAnsi="Times New Roman"/>
          <w:i/>
          <w:sz w:val="28"/>
          <w:szCs w:val="28"/>
        </w:rPr>
      </w:pPr>
      <w:r w:rsidRPr="00FE6BD3">
        <w:rPr>
          <w:rFonts w:ascii="Times New Roman" w:hAnsi="Times New Roman"/>
          <w:i/>
          <w:sz w:val="28"/>
          <w:szCs w:val="28"/>
        </w:rPr>
        <w:t>8 (82140) 98-0-32</w:t>
      </w:r>
    </w:p>
    <w:p w:rsidR="00424693" w:rsidRPr="00FE6BD3" w:rsidRDefault="00424693" w:rsidP="00424693">
      <w:pPr>
        <w:spacing w:after="0"/>
        <w:jc w:val="center"/>
        <w:rPr>
          <w:rFonts w:ascii="Times New Roman" w:hAnsi="Times New Roman"/>
          <w:i/>
          <w:sz w:val="28"/>
          <w:szCs w:val="28"/>
        </w:rPr>
      </w:pPr>
      <w:r w:rsidRPr="00FE6BD3">
        <w:rPr>
          <w:rFonts w:ascii="Times New Roman" w:hAnsi="Times New Roman"/>
          <w:i/>
          <w:sz w:val="28"/>
          <w:szCs w:val="28"/>
        </w:rPr>
        <w:t>Тираж 40 шт.</w:t>
      </w:r>
    </w:p>
    <w:p w:rsidR="00424693" w:rsidRPr="00FE6BD3" w:rsidRDefault="00424693" w:rsidP="00424693">
      <w:pPr>
        <w:spacing w:after="0"/>
        <w:jc w:val="center"/>
        <w:rPr>
          <w:rFonts w:ascii="Times New Roman" w:hAnsi="Times New Roman"/>
          <w:i/>
          <w:sz w:val="28"/>
          <w:szCs w:val="28"/>
        </w:rPr>
      </w:pPr>
      <w:r w:rsidRPr="00FE6BD3">
        <w:rPr>
          <w:rFonts w:ascii="Times New Roman" w:hAnsi="Times New Roman"/>
          <w:i/>
          <w:sz w:val="28"/>
          <w:szCs w:val="28"/>
        </w:rPr>
        <w:t>Печатается в Администрации муниципального района «Ижемский»:</w:t>
      </w:r>
    </w:p>
    <w:p w:rsidR="00424693" w:rsidRPr="00FE6BD3" w:rsidRDefault="00424693" w:rsidP="00424693">
      <w:pPr>
        <w:spacing w:after="0"/>
        <w:jc w:val="center"/>
        <w:rPr>
          <w:rFonts w:ascii="Times New Roman" w:hAnsi="Times New Roman"/>
          <w:i/>
          <w:sz w:val="28"/>
          <w:szCs w:val="28"/>
        </w:rPr>
      </w:pPr>
      <w:r w:rsidRPr="00FE6BD3">
        <w:rPr>
          <w:rFonts w:ascii="Times New Roman" w:hAnsi="Times New Roman"/>
          <w:i/>
          <w:sz w:val="28"/>
          <w:szCs w:val="28"/>
        </w:rPr>
        <w:t>169460, Республика Коми, Ижемский район, с. Ижма, ул. Советская, д. 45.</w:t>
      </w:r>
    </w:p>
    <w:p w:rsidR="00424693" w:rsidRPr="00FE6BD3" w:rsidRDefault="00424693" w:rsidP="00424693">
      <w:pPr>
        <w:spacing w:after="0"/>
        <w:rPr>
          <w:rFonts w:ascii="Times New Roman" w:hAnsi="Times New Roman"/>
          <w:sz w:val="28"/>
          <w:szCs w:val="28"/>
        </w:rPr>
      </w:pPr>
    </w:p>
    <w:p w:rsidR="00424693" w:rsidRPr="00FE6BD3" w:rsidRDefault="00424693" w:rsidP="00424693">
      <w:pPr>
        <w:spacing w:after="0"/>
        <w:rPr>
          <w:rFonts w:ascii="Times New Roman" w:hAnsi="Times New Roman"/>
          <w:sz w:val="28"/>
          <w:szCs w:val="28"/>
        </w:rPr>
      </w:pPr>
    </w:p>
    <w:p w:rsidR="00424693" w:rsidRDefault="00424693" w:rsidP="00F222E9">
      <w:pPr>
        <w:spacing w:after="0"/>
        <w:jc w:val="center"/>
        <w:rPr>
          <w:rFonts w:ascii="Times New Roman" w:hAnsi="Times New Roman"/>
          <w:sz w:val="28"/>
          <w:szCs w:val="28"/>
        </w:rPr>
      </w:pPr>
    </w:p>
    <w:sectPr w:rsidR="00424693" w:rsidSect="00E27352">
      <w:pgSz w:w="11905" w:h="16838"/>
      <w:pgMar w:top="567" w:right="850" w:bottom="709" w:left="1701" w:header="0" w:footer="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DD1" w:rsidRPr="00F222E9" w:rsidRDefault="00B57DD1" w:rsidP="00F222E9">
      <w:pPr>
        <w:spacing w:after="0" w:line="240" w:lineRule="auto"/>
      </w:pPr>
      <w:r>
        <w:separator/>
      </w:r>
    </w:p>
  </w:endnote>
  <w:endnote w:type="continuationSeparator" w:id="0">
    <w:p w:rsidR="00B57DD1" w:rsidRPr="00F222E9" w:rsidRDefault="00B57DD1" w:rsidP="00F222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ewtonC">
    <w:altName w:val="Courier New"/>
    <w:panose1 w:val="00000000000000000000"/>
    <w:charset w:val="00"/>
    <w:family w:val="decorative"/>
    <w:notTrueType/>
    <w:pitch w:val="variable"/>
    <w:sig w:usb0="00000203" w:usb1="00000000" w:usb2="00000000" w:usb3="00000000" w:csb0="00000005" w:csb1="00000000"/>
  </w:font>
  <w:font w:name="Liberation Mono">
    <w:altName w:val="Courier New"/>
    <w:charset w:val="01"/>
    <w:family w:val="modern"/>
    <w:pitch w:val="fixed"/>
    <w:sig w:usb0="00000000" w:usb1="00000000" w:usb2="00000000" w:usb3="00000000" w:csb0="00000000" w:csb1="00000000"/>
  </w:font>
  <w:font w:name="AR PL SungtiL GB">
    <w:altName w:val="Times New Roman"/>
    <w:panose1 w:val="00000000000000000000"/>
    <w:charset w:val="00"/>
    <w:family w:val="roman"/>
    <w:notTrueType/>
    <w:pitch w:val="default"/>
    <w:sig w:usb0="00000000" w:usb1="00000000" w:usb2="00000000" w:usb3="00000000" w:csb0="00000000"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0841969"/>
      <w:docPartObj>
        <w:docPartGallery w:val="Page Numbers (Bottom of Page)"/>
        <w:docPartUnique/>
      </w:docPartObj>
    </w:sdtPr>
    <w:sdtContent>
      <w:p w:rsidR="00CB282A" w:rsidRDefault="00CB282A" w:rsidP="00A67F13">
        <w:pPr>
          <w:pStyle w:val="af9"/>
          <w:tabs>
            <w:tab w:val="clear" w:pos="9355"/>
            <w:tab w:val="right" w:pos="10206"/>
          </w:tabs>
          <w:jc w:val="right"/>
        </w:pPr>
        <w:r>
          <w:t xml:space="preserve">        </w:t>
        </w:r>
        <w:fldSimple w:instr="PAGE   \* MERGEFORMAT">
          <w:r w:rsidR="00552278">
            <w:rPr>
              <w:noProof/>
            </w:rPr>
            <w:t>191</w:t>
          </w:r>
        </w:fldSimple>
      </w:p>
    </w:sdtContent>
  </w:sdt>
  <w:p w:rsidR="00CB282A" w:rsidRDefault="00CB282A">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DD1" w:rsidRPr="00F222E9" w:rsidRDefault="00B57DD1" w:rsidP="00F222E9">
      <w:pPr>
        <w:spacing w:after="0" w:line="240" w:lineRule="auto"/>
      </w:pPr>
      <w:r>
        <w:separator/>
      </w:r>
    </w:p>
  </w:footnote>
  <w:footnote w:type="continuationSeparator" w:id="0">
    <w:p w:rsidR="00B57DD1" w:rsidRPr="00F222E9" w:rsidRDefault="00B57DD1" w:rsidP="00F222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nsid w:val="0000074D"/>
    <w:multiLevelType w:val="hybridMultilevel"/>
    <w:tmpl w:val="E7A2ADF6"/>
    <w:lvl w:ilvl="0" w:tplc="3B72DC74">
      <w:start w:val="1"/>
      <w:numFmt w:val="bullet"/>
      <w:lvlText w:val="-"/>
      <w:lvlJc w:val="left"/>
    </w:lvl>
    <w:lvl w:ilvl="1" w:tplc="F8489720">
      <w:numFmt w:val="decimal"/>
      <w:lvlText w:val=""/>
      <w:lvlJc w:val="left"/>
    </w:lvl>
    <w:lvl w:ilvl="2" w:tplc="2D568E1A">
      <w:numFmt w:val="decimal"/>
      <w:lvlText w:val=""/>
      <w:lvlJc w:val="left"/>
    </w:lvl>
    <w:lvl w:ilvl="3" w:tplc="E4D8BEAE">
      <w:numFmt w:val="decimal"/>
      <w:lvlText w:val=""/>
      <w:lvlJc w:val="left"/>
    </w:lvl>
    <w:lvl w:ilvl="4" w:tplc="9F224CAA">
      <w:numFmt w:val="decimal"/>
      <w:lvlText w:val=""/>
      <w:lvlJc w:val="left"/>
    </w:lvl>
    <w:lvl w:ilvl="5" w:tplc="8836E0CE">
      <w:numFmt w:val="decimal"/>
      <w:lvlText w:val=""/>
      <w:lvlJc w:val="left"/>
    </w:lvl>
    <w:lvl w:ilvl="6" w:tplc="C7C440FE">
      <w:numFmt w:val="decimal"/>
      <w:lvlText w:val=""/>
      <w:lvlJc w:val="left"/>
    </w:lvl>
    <w:lvl w:ilvl="7" w:tplc="CE285D7C">
      <w:numFmt w:val="decimal"/>
      <w:lvlText w:val=""/>
      <w:lvlJc w:val="left"/>
    </w:lvl>
    <w:lvl w:ilvl="8" w:tplc="DB6A20C4">
      <w:numFmt w:val="decimal"/>
      <w:lvlText w:val=""/>
      <w:lvlJc w:val="left"/>
    </w:lvl>
  </w:abstractNum>
  <w:abstractNum w:abstractNumId="2">
    <w:nsid w:val="00000BDB"/>
    <w:multiLevelType w:val="hybridMultilevel"/>
    <w:tmpl w:val="B36A5DBC"/>
    <w:lvl w:ilvl="0" w:tplc="83E21EDA">
      <w:start w:val="1"/>
      <w:numFmt w:val="bullet"/>
      <w:lvlText w:val="-"/>
      <w:lvlJc w:val="left"/>
    </w:lvl>
    <w:lvl w:ilvl="1" w:tplc="15084020">
      <w:numFmt w:val="decimal"/>
      <w:lvlText w:val=""/>
      <w:lvlJc w:val="left"/>
    </w:lvl>
    <w:lvl w:ilvl="2" w:tplc="976A50DE">
      <w:numFmt w:val="decimal"/>
      <w:lvlText w:val=""/>
      <w:lvlJc w:val="left"/>
    </w:lvl>
    <w:lvl w:ilvl="3" w:tplc="D194A272">
      <w:numFmt w:val="decimal"/>
      <w:lvlText w:val=""/>
      <w:lvlJc w:val="left"/>
    </w:lvl>
    <w:lvl w:ilvl="4" w:tplc="614AAA98">
      <w:numFmt w:val="decimal"/>
      <w:lvlText w:val=""/>
      <w:lvlJc w:val="left"/>
    </w:lvl>
    <w:lvl w:ilvl="5" w:tplc="05724168">
      <w:numFmt w:val="decimal"/>
      <w:lvlText w:val=""/>
      <w:lvlJc w:val="left"/>
    </w:lvl>
    <w:lvl w:ilvl="6" w:tplc="98C077D4">
      <w:numFmt w:val="decimal"/>
      <w:lvlText w:val=""/>
      <w:lvlJc w:val="left"/>
    </w:lvl>
    <w:lvl w:ilvl="7" w:tplc="8C700D7A">
      <w:numFmt w:val="decimal"/>
      <w:lvlText w:val=""/>
      <w:lvlJc w:val="left"/>
    </w:lvl>
    <w:lvl w:ilvl="8" w:tplc="805266B6">
      <w:numFmt w:val="decimal"/>
      <w:lvlText w:val=""/>
      <w:lvlJc w:val="left"/>
    </w:lvl>
  </w:abstractNum>
  <w:abstractNum w:abstractNumId="3">
    <w:nsid w:val="00001238"/>
    <w:multiLevelType w:val="hybridMultilevel"/>
    <w:tmpl w:val="DA6E2774"/>
    <w:lvl w:ilvl="0" w:tplc="FA02A6F8">
      <w:start w:val="1"/>
      <w:numFmt w:val="bullet"/>
      <w:lvlText w:val="-"/>
      <w:lvlJc w:val="left"/>
    </w:lvl>
    <w:lvl w:ilvl="1" w:tplc="242C0620">
      <w:numFmt w:val="decimal"/>
      <w:lvlText w:val=""/>
      <w:lvlJc w:val="left"/>
    </w:lvl>
    <w:lvl w:ilvl="2" w:tplc="33523808">
      <w:numFmt w:val="decimal"/>
      <w:lvlText w:val=""/>
      <w:lvlJc w:val="left"/>
    </w:lvl>
    <w:lvl w:ilvl="3" w:tplc="FE56E0CC">
      <w:numFmt w:val="decimal"/>
      <w:lvlText w:val=""/>
      <w:lvlJc w:val="left"/>
    </w:lvl>
    <w:lvl w:ilvl="4" w:tplc="890E82D2">
      <w:numFmt w:val="decimal"/>
      <w:lvlText w:val=""/>
      <w:lvlJc w:val="left"/>
    </w:lvl>
    <w:lvl w:ilvl="5" w:tplc="303A9E4C">
      <w:numFmt w:val="decimal"/>
      <w:lvlText w:val=""/>
      <w:lvlJc w:val="left"/>
    </w:lvl>
    <w:lvl w:ilvl="6" w:tplc="41C0F248">
      <w:numFmt w:val="decimal"/>
      <w:lvlText w:val=""/>
      <w:lvlJc w:val="left"/>
    </w:lvl>
    <w:lvl w:ilvl="7" w:tplc="7B10A222">
      <w:numFmt w:val="decimal"/>
      <w:lvlText w:val=""/>
      <w:lvlJc w:val="left"/>
    </w:lvl>
    <w:lvl w:ilvl="8" w:tplc="84B6988C">
      <w:numFmt w:val="decimal"/>
      <w:lvlText w:val=""/>
      <w:lvlJc w:val="left"/>
    </w:lvl>
  </w:abstractNum>
  <w:abstractNum w:abstractNumId="4">
    <w:nsid w:val="00001AD4"/>
    <w:multiLevelType w:val="hybridMultilevel"/>
    <w:tmpl w:val="F11ECC7E"/>
    <w:lvl w:ilvl="0" w:tplc="A720EA36">
      <w:start w:val="1"/>
      <w:numFmt w:val="bullet"/>
      <w:lvlText w:val="-"/>
      <w:lvlJc w:val="left"/>
    </w:lvl>
    <w:lvl w:ilvl="1" w:tplc="B7084A16">
      <w:numFmt w:val="decimal"/>
      <w:lvlText w:val=""/>
      <w:lvlJc w:val="left"/>
    </w:lvl>
    <w:lvl w:ilvl="2" w:tplc="8AD0DAE2">
      <w:numFmt w:val="decimal"/>
      <w:lvlText w:val=""/>
      <w:lvlJc w:val="left"/>
    </w:lvl>
    <w:lvl w:ilvl="3" w:tplc="B8BC8900">
      <w:numFmt w:val="decimal"/>
      <w:lvlText w:val=""/>
      <w:lvlJc w:val="left"/>
    </w:lvl>
    <w:lvl w:ilvl="4" w:tplc="64E28E20">
      <w:numFmt w:val="decimal"/>
      <w:lvlText w:val=""/>
      <w:lvlJc w:val="left"/>
    </w:lvl>
    <w:lvl w:ilvl="5" w:tplc="DD64E042">
      <w:numFmt w:val="decimal"/>
      <w:lvlText w:val=""/>
      <w:lvlJc w:val="left"/>
    </w:lvl>
    <w:lvl w:ilvl="6" w:tplc="EEA25658">
      <w:numFmt w:val="decimal"/>
      <w:lvlText w:val=""/>
      <w:lvlJc w:val="left"/>
    </w:lvl>
    <w:lvl w:ilvl="7" w:tplc="DDD839B6">
      <w:numFmt w:val="decimal"/>
      <w:lvlText w:val=""/>
      <w:lvlJc w:val="left"/>
    </w:lvl>
    <w:lvl w:ilvl="8" w:tplc="48986484">
      <w:numFmt w:val="decimal"/>
      <w:lvlText w:val=""/>
      <w:lvlJc w:val="left"/>
    </w:lvl>
  </w:abstractNum>
  <w:abstractNum w:abstractNumId="5">
    <w:nsid w:val="00002213"/>
    <w:multiLevelType w:val="hybridMultilevel"/>
    <w:tmpl w:val="AA54DD38"/>
    <w:lvl w:ilvl="0" w:tplc="6E7037B4">
      <w:start w:val="1"/>
      <w:numFmt w:val="bullet"/>
      <w:lvlText w:val="-"/>
      <w:lvlJc w:val="left"/>
    </w:lvl>
    <w:lvl w:ilvl="1" w:tplc="5E4A9D00">
      <w:numFmt w:val="decimal"/>
      <w:lvlText w:val=""/>
      <w:lvlJc w:val="left"/>
    </w:lvl>
    <w:lvl w:ilvl="2" w:tplc="9AAC46D0">
      <w:numFmt w:val="decimal"/>
      <w:lvlText w:val=""/>
      <w:lvlJc w:val="left"/>
    </w:lvl>
    <w:lvl w:ilvl="3" w:tplc="11CC0554">
      <w:numFmt w:val="decimal"/>
      <w:lvlText w:val=""/>
      <w:lvlJc w:val="left"/>
    </w:lvl>
    <w:lvl w:ilvl="4" w:tplc="A35C96D2">
      <w:numFmt w:val="decimal"/>
      <w:lvlText w:val=""/>
      <w:lvlJc w:val="left"/>
    </w:lvl>
    <w:lvl w:ilvl="5" w:tplc="766C76A8">
      <w:numFmt w:val="decimal"/>
      <w:lvlText w:val=""/>
      <w:lvlJc w:val="left"/>
    </w:lvl>
    <w:lvl w:ilvl="6" w:tplc="AE94F6E2">
      <w:numFmt w:val="decimal"/>
      <w:lvlText w:val=""/>
      <w:lvlJc w:val="left"/>
    </w:lvl>
    <w:lvl w:ilvl="7" w:tplc="D6146992">
      <w:numFmt w:val="decimal"/>
      <w:lvlText w:val=""/>
      <w:lvlJc w:val="left"/>
    </w:lvl>
    <w:lvl w:ilvl="8" w:tplc="7BCE2D2C">
      <w:numFmt w:val="decimal"/>
      <w:lvlText w:val=""/>
      <w:lvlJc w:val="left"/>
    </w:lvl>
  </w:abstractNum>
  <w:abstractNum w:abstractNumId="6">
    <w:nsid w:val="0000260D"/>
    <w:multiLevelType w:val="hybridMultilevel"/>
    <w:tmpl w:val="7C36B32A"/>
    <w:lvl w:ilvl="0" w:tplc="CDD63444">
      <w:start w:val="1"/>
      <w:numFmt w:val="bullet"/>
      <w:lvlText w:val="-"/>
      <w:lvlJc w:val="left"/>
    </w:lvl>
    <w:lvl w:ilvl="1" w:tplc="5D388768">
      <w:numFmt w:val="decimal"/>
      <w:lvlText w:val=""/>
      <w:lvlJc w:val="left"/>
    </w:lvl>
    <w:lvl w:ilvl="2" w:tplc="1A9E656E">
      <w:numFmt w:val="decimal"/>
      <w:lvlText w:val=""/>
      <w:lvlJc w:val="left"/>
    </w:lvl>
    <w:lvl w:ilvl="3" w:tplc="A63022BC">
      <w:numFmt w:val="decimal"/>
      <w:lvlText w:val=""/>
      <w:lvlJc w:val="left"/>
    </w:lvl>
    <w:lvl w:ilvl="4" w:tplc="C84233F6">
      <w:numFmt w:val="decimal"/>
      <w:lvlText w:val=""/>
      <w:lvlJc w:val="left"/>
    </w:lvl>
    <w:lvl w:ilvl="5" w:tplc="C010AD1A">
      <w:numFmt w:val="decimal"/>
      <w:lvlText w:val=""/>
      <w:lvlJc w:val="left"/>
    </w:lvl>
    <w:lvl w:ilvl="6" w:tplc="6B38DB3E">
      <w:numFmt w:val="decimal"/>
      <w:lvlText w:val=""/>
      <w:lvlJc w:val="left"/>
    </w:lvl>
    <w:lvl w:ilvl="7" w:tplc="8612C1E6">
      <w:numFmt w:val="decimal"/>
      <w:lvlText w:val=""/>
      <w:lvlJc w:val="left"/>
    </w:lvl>
    <w:lvl w:ilvl="8" w:tplc="437C39D4">
      <w:numFmt w:val="decimal"/>
      <w:lvlText w:val=""/>
      <w:lvlJc w:val="left"/>
    </w:lvl>
  </w:abstractNum>
  <w:abstractNum w:abstractNumId="7">
    <w:nsid w:val="000026A6"/>
    <w:multiLevelType w:val="hybridMultilevel"/>
    <w:tmpl w:val="526A3C9A"/>
    <w:lvl w:ilvl="0" w:tplc="330A7402">
      <w:start w:val="1"/>
      <w:numFmt w:val="bullet"/>
      <w:lvlText w:val="-"/>
      <w:lvlJc w:val="left"/>
    </w:lvl>
    <w:lvl w:ilvl="1" w:tplc="0C8A4C5A">
      <w:numFmt w:val="decimal"/>
      <w:lvlText w:val=""/>
      <w:lvlJc w:val="left"/>
    </w:lvl>
    <w:lvl w:ilvl="2" w:tplc="73CA7CEE">
      <w:numFmt w:val="decimal"/>
      <w:lvlText w:val=""/>
      <w:lvlJc w:val="left"/>
    </w:lvl>
    <w:lvl w:ilvl="3" w:tplc="52FE5478">
      <w:numFmt w:val="decimal"/>
      <w:lvlText w:val=""/>
      <w:lvlJc w:val="left"/>
    </w:lvl>
    <w:lvl w:ilvl="4" w:tplc="FD2408EE">
      <w:numFmt w:val="decimal"/>
      <w:lvlText w:val=""/>
      <w:lvlJc w:val="left"/>
    </w:lvl>
    <w:lvl w:ilvl="5" w:tplc="F0C8EC5C">
      <w:numFmt w:val="decimal"/>
      <w:lvlText w:val=""/>
      <w:lvlJc w:val="left"/>
    </w:lvl>
    <w:lvl w:ilvl="6" w:tplc="420C1336">
      <w:numFmt w:val="decimal"/>
      <w:lvlText w:val=""/>
      <w:lvlJc w:val="left"/>
    </w:lvl>
    <w:lvl w:ilvl="7" w:tplc="697EA2B2">
      <w:numFmt w:val="decimal"/>
      <w:lvlText w:val=""/>
      <w:lvlJc w:val="left"/>
    </w:lvl>
    <w:lvl w:ilvl="8" w:tplc="FDE496B4">
      <w:numFmt w:val="decimal"/>
      <w:lvlText w:val=""/>
      <w:lvlJc w:val="left"/>
    </w:lvl>
  </w:abstractNum>
  <w:abstractNum w:abstractNumId="8">
    <w:nsid w:val="0000301C"/>
    <w:multiLevelType w:val="hybridMultilevel"/>
    <w:tmpl w:val="71901A56"/>
    <w:lvl w:ilvl="0" w:tplc="C9D69630">
      <w:start w:val="8"/>
      <w:numFmt w:val="decimal"/>
      <w:lvlText w:val="%1."/>
      <w:lvlJc w:val="left"/>
    </w:lvl>
    <w:lvl w:ilvl="1" w:tplc="56CC4346">
      <w:numFmt w:val="decimal"/>
      <w:lvlText w:val=""/>
      <w:lvlJc w:val="left"/>
    </w:lvl>
    <w:lvl w:ilvl="2" w:tplc="561A8C0E">
      <w:numFmt w:val="decimal"/>
      <w:lvlText w:val=""/>
      <w:lvlJc w:val="left"/>
    </w:lvl>
    <w:lvl w:ilvl="3" w:tplc="853E16D8">
      <w:numFmt w:val="decimal"/>
      <w:lvlText w:val=""/>
      <w:lvlJc w:val="left"/>
    </w:lvl>
    <w:lvl w:ilvl="4" w:tplc="B9848314">
      <w:numFmt w:val="decimal"/>
      <w:lvlText w:val=""/>
      <w:lvlJc w:val="left"/>
    </w:lvl>
    <w:lvl w:ilvl="5" w:tplc="3D987874">
      <w:numFmt w:val="decimal"/>
      <w:lvlText w:val=""/>
      <w:lvlJc w:val="left"/>
    </w:lvl>
    <w:lvl w:ilvl="6" w:tplc="9CCCB9CA">
      <w:numFmt w:val="decimal"/>
      <w:lvlText w:val=""/>
      <w:lvlJc w:val="left"/>
    </w:lvl>
    <w:lvl w:ilvl="7" w:tplc="2AAA407E">
      <w:numFmt w:val="decimal"/>
      <w:lvlText w:val=""/>
      <w:lvlJc w:val="left"/>
    </w:lvl>
    <w:lvl w:ilvl="8" w:tplc="A4D4F7BC">
      <w:numFmt w:val="decimal"/>
      <w:lvlText w:val=""/>
      <w:lvlJc w:val="left"/>
    </w:lvl>
  </w:abstractNum>
  <w:abstractNum w:abstractNumId="9">
    <w:nsid w:val="0000323B"/>
    <w:multiLevelType w:val="hybridMultilevel"/>
    <w:tmpl w:val="E738E6B4"/>
    <w:lvl w:ilvl="0" w:tplc="3CE22002">
      <w:start w:val="1"/>
      <w:numFmt w:val="bullet"/>
      <w:lvlText w:val="-"/>
      <w:lvlJc w:val="left"/>
    </w:lvl>
    <w:lvl w:ilvl="1" w:tplc="50B8F5D8">
      <w:numFmt w:val="decimal"/>
      <w:lvlText w:val=""/>
      <w:lvlJc w:val="left"/>
    </w:lvl>
    <w:lvl w:ilvl="2" w:tplc="E948F3BC">
      <w:numFmt w:val="decimal"/>
      <w:lvlText w:val=""/>
      <w:lvlJc w:val="left"/>
    </w:lvl>
    <w:lvl w:ilvl="3" w:tplc="04209830">
      <w:numFmt w:val="decimal"/>
      <w:lvlText w:val=""/>
      <w:lvlJc w:val="left"/>
    </w:lvl>
    <w:lvl w:ilvl="4" w:tplc="E1120752">
      <w:numFmt w:val="decimal"/>
      <w:lvlText w:val=""/>
      <w:lvlJc w:val="left"/>
    </w:lvl>
    <w:lvl w:ilvl="5" w:tplc="56322600">
      <w:numFmt w:val="decimal"/>
      <w:lvlText w:val=""/>
      <w:lvlJc w:val="left"/>
    </w:lvl>
    <w:lvl w:ilvl="6" w:tplc="309C3C22">
      <w:numFmt w:val="decimal"/>
      <w:lvlText w:val=""/>
      <w:lvlJc w:val="left"/>
    </w:lvl>
    <w:lvl w:ilvl="7" w:tplc="73FC2E06">
      <w:numFmt w:val="decimal"/>
      <w:lvlText w:val=""/>
      <w:lvlJc w:val="left"/>
    </w:lvl>
    <w:lvl w:ilvl="8" w:tplc="0B8424A2">
      <w:numFmt w:val="decimal"/>
      <w:lvlText w:val=""/>
      <w:lvlJc w:val="left"/>
    </w:lvl>
  </w:abstractNum>
  <w:abstractNum w:abstractNumId="10">
    <w:nsid w:val="00003B25"/>
    <w:multiLevelType w:val="hybridMultilevel"/>
    <w:tmpl w:val="B9A8E1C0"/>
    <w:lvl w:ilvl="0" w:tplc="2DEE5A2E">
      <w:start w:val="1"/>
      <w:numFmt w:val="bullet"/>
      <w:lvlText w:val="и"/>
      <w:lvlJc w:val="left"/>
    </w:lvl>
    <w:lvl w:ilvl="1" w:tplc="2BDAA264">
      <w:start w:val="1"/>
      <w:numFmt w:val="bullet"/>
      <w:lvlText w:val="-"/>
      <w:lvlJc w:val="left"/>
    </w:lvl>
    <w:lvl w:ilvl="2" w:tplc="4508BAE6">
      <w:start w:val="1"/>
      <w:numFmt w:val="bullet"/>
      <w:lvlText w:val="-"/>
      <w:lvlJc w:val="left"/>
    </w:lvl>
    <w:lvl w:ilvl="3" w:tplc="C17407C8">
      <w:start w:val="1"/>
      <w:numFmt w:val="bullet"/>
      <w:lvlText w:val="-"/>
      <w:lvlJc w:val="left"/>
    </w:lvl>
    <w:lvl w:ilvl="4" w:tplc="C8B441D4">
      <w:start w:val="1"/>
      <w:numFmt w:val="bullet"/>
      <w:lvlText w:val="-"/>
      <w:lvlJc w:val="left"/>
    </w:lvl>
    <w:lvl w:ilvl="5" w:tplc="AC921038">
      <w:numFmt w:val="decimal"/>
      <w:lvlText w:val=""/>
      <w:lvlJc w:val="left"/>
    </w:lvl>
    <w:lvl w:ilvl="6" w:tplc="A56464C6">
      <w:numFmt w:val="decimal"/>
      <w:lvlText w:val=""/>
      <w:lvlJc w:val="left"/>
    </w:lvl>
    <w:lvl w:ilvl="7" w:tplc="79C88C64">
      <w:numFmt w:val="decimal"/>
      <w:lvlText w:val=""/>
      <w:lvlJc w:val="left"/>
    </w:lvl>
    <w:lvl w:ilvl="8" w:tplc="38D48544">
      <w:numFmt w:val="decimal"/>
      <w:lvlText w:val=""/>
      <w:lvlJc w:val="left"/>
    </w:lvl>
  </w:abstractNum>
  <w:abstractNum w:abstractNumId="11">
    <w:nsid w:val="0000428B"/>
    <w:multiLevelType w:val="hybridMultilevel"/>
    <w:tmpl w:val="14F2D02A"/>
    <w:lvl w:ilvl="0" w:tplc="500E9610">
      <w:start w:val="1"/>
      <w:numFmt w:val="bullet"/>
      <w:lvlText w:val="-"/>
      <w:lvlJc w:val="left"/>
    </w:lvl>
    <w:lvl w:ilvl="1" w:tplc="5E44AE1A">
      <w:numFmt w:val="decimal"/>
      <w:lvlText w:val=""/>
      <w:lvlJc w:val="left"/>
    </w:lvl>
    <w:lvl w:ilvl="2" w:tplc="C50E45A2">
      <w:numFmt w:val="decimal"/>
      <w:lvlText w:val=""/>
      <w:lvlJc w:val="left"/>
    </w:lvl>
    <w:lvl w:ilvl="3" w:tplc="BD22312A">
      <w:numFmt w:val="decimal"/>
      <w:lvlText w:val=""/>
      <w:lvlJc w:val="left"/>
    </w:lvl>
    <w:lvl w:ilvl="4" w:tplc="93B2A01E">
      <w:numFmt w:val="decimal"/>
      <w:lvlText w:val=""/>
      <w:lvlJc w:val="left"/>
    </w:lvl>
    <w:lvl w:ilvl="5" w:tplc="2860725E">
      <w:numFmt w:val="decimal"/>
      <w:lvlText w:val=""/>
      <w:lvlJc w:val="left"/>
    </w:lvl>
    <w:lvl w:ilvl="6" w:tplc="1CA8AD0C">
      <w:numFmt w:val="decimal"/>
      <w:lvlText w:val=""/>
      <w:lvlJc w:val="left"/>
    </w:lvl>
    <w:lvl w:ilvl="7" w:tplc="129090CE">
      <w:numFmt w:val="decimal"/>
      <w:lvlText w:val=""/>
      <w:lvlJc w:val="left"/>
    </w:lvl>
    <w:lvl w:ilvl="8" w:tplc="996EB938">
      <w:numFmt w:val="decimal"/>
      <w:lvlText w:val=""/>
      <w:lvlJc w:val="left"/>
    </w:lvl>
  </w:abstractNum>
  <w:abstractNum w:abstractNumId="12">
    <w:nsid w:val="00004509"/>
    <w:multiLevelType w:val="hybridMultilevel"/>
    <w:tmpl w:val="F9EA3DE0"/>
    <w:lvl w:ilvl="0" w:tplc="0A523508">
      <w:start w:val="1"/>
      <w:numFmt w:val="bullet"/>
      <w:lvlText w:val="-"/>
      <w:lvlJc w:val="left"/>
    </w:lvl>
    <w:lvl w:ilvl="1" w:tplc="FD9A8CB6">
      <w:numFmt w:val="decimal"/>
      <w:lvlText w:val=""/>
      <w:lvlJc w:val="left"/>
    </w:lvl>
    <w:lvl w:ilvl="2" w:tplc="8D9AD2BA">
      <w:numFmt w:val="decimal"/>
      <w:lvlText w:val=""/>
      <w:lvlJc w:val="left"/>
    </w:lvl>
    <w:lvl w:ilvl="3" w:tplc="B3A07E08">
      <w:numFmt w:val="decimal"/>
      <w:lvlText w:val=""/>
      <w:lvlJc w:val="left"/>
    </w:lvl>
    <w:lvl w:ilvl="4" w:tplc="8CEE170C">
      <w:numFmt w:val="decimal"/>
      <w:lvlText w:val=""/>
      <w:lvlJc w:val="left"/>
    </w:lvl>
    <w:lvl w:ilvl="5" w:tplc="69DC9E4A">
      <w:numFmt w:val="decimal"/>
      <w:lvlText w:val=""/>
      <w:lvlJc w:val="left"/>
    </w:lvl>
    <w:lvl w:ilvl="6" w:tplc="00DC5428">
      <w:numFmt w:val="decimal"/>
      <w:lvlText w:val=""/>
      <w:lvlJc w:val="left"/>
    </w:lvl>
    <w:lvl w:ilvl="7" w:tplc="07EEAE5E">
      <w:numFmt w:val="decimal"/>
      <w:lvlText w:val=""/>
      <w:lvlJc w:val="left"/>
    </w:lvl>
    <w:lvl w:ilvl="8" w:tplc="D2FCB694">
      <w:numFmt w:val="decimal"/>
      <w:lvlText w:val=""/>
      <w:lvlJc w:val="left"/>
    </w:lvl>
  </w:abstractNum>
  <w:abstractNum w:abstractNumId="13">
    <w:nsid w:val="00004DC8"/>
    <w:multiLevelType w:val="hybridMultilevel"/>
    <w:tmpl w:val="6D8AD298"/>
    <w:lvl w:ilvl="0" w:tplc="925EBBE0">
      <w:start w:val="1"/>
      <w:numFmt w:val="bullet"/>
      <w:lvlText w:val="-"/>
      <w:lvlJc w:val="left"/>
    </w:lvl>
    <w:lvl w:ilvl="1" w:tplc="0FE87EF2">
      <w:numFmt w:val="decimal"/>
      <w:lvlText w:val=""/>
      <w:lvlJc w:val="left"/>
    </w:lvl>
    <w:lvl w:ilvl="2" w:tplc="9FDA1AC8">
      <w:numFmt w:val="decimal"/>
      <w:lvlText w:val=""/>
      <w:lvlJc w:val="left"/>
    </w:lvl>
    <w:lvl w:ilvl="3" w:tplc="C06ED81E">
      <w:numFmt w:val="decimal"/>
      <w:lvlText w:val=""/>
      <w:lvlJc w:val="left"/>
    </w:lvl>
    <w:lvl w:ilvl="4" w:tplc="83D85A2A">
      <w:numFmt w:val="decimal"/>
      <w:lvlText w:val=""/>
      <w:lvlJc w:val="left"/>
    </w:lvl>
    <w:lvl w:ilvl="5" w:tplc="8BA831F4">
      <w:numFmt w:val="decimal"/>
      <w:lvlText w:val=""/>
      <w:lvlJc w:val="left"/>
    </w:lvl>
    <w:lvl w:ilvl="6" w:tplc="B992AD64">
      <w:numFmt w:val="decimal"/>
      <w:lvlText w:val=""/>
      <w:lvlJc w:val="left"/>
    </w:lvl>
    <w:lvl w:ilvl="7" w:tplc="4754D6F4">
      <w:numFmt w:val="decimal"/>
      <w:lvlText w:val=""/>
      <w:lvlJc w:val="left"/>
    </w:lvl>
    <w:lvl w:ilvl="8" w:tplc="ECD65A50">
      <w:numFmt w:val="decimal"/>
      <w:lvlText w:val=""/>
      <w:lvlJc w:val="left"/>
    </w:lvl>
  </w:abstractNum>
  <w:abstractNum w:abstractNumId="14">
    <w:nsid w:val="00004E45"/>
    <w:multiLevelType w:val="hybridMultilevel"/>
    <w:tmpl w:val="A9BC30B4"/>
    <w:lvl w:ilvl="0" w:tplc="B6345B4A">
      <w:start w:val="1"/>
      <w:numFmt w:val="bullet"/>
      <w:lvlText w:val="-"/>
      <w:lvlJc w:val="left"/>
    </w:lvl>
    <w:lvl w:ilvl="1" w:tplc="BECAE3EE">
      <w:numFmt w:val="decimal"/>
      <w:lvlText w:val=""/>
      <w:lvlJc w:val="left"/>
    </w:lvl>
    <w:lvl w:ilvl="2" w:tplc="A328E042">
      <w:numFmt w:val="decimal"/>
      <w:lvlText w:val=""/>
      <w:lvlJc w:val="left"/>
    </w:lvl>
    <w:lvl w:ilvl="3" w:tplc="DAA6AAC6">
      <w:numFmt w:val="decimal"/>
      <w:lvlText w:val=""/>
      <w:lvlJc w:val="left"/>
    </w:lvl>
    <w:lvl w:ilvl="4" w:tplc="16E846C8">
      <w:numFmt w:val="decimal"/>
      <w:lvlText w:val=""/>
      <w:lvlJc w:val="left"/>
    </w:lvl>
    <w:lvl w:ilvl="5" w:tplc="B4DA852E">
      <w:numFmt w:val="decimal"/>
      <w:lvlText w:val=""/>
      <w:lvlJc w:val="left"/>
    </w:lvl>
    <w:lvl w:ilvl="6" w:tplc="DB8400FE">
      <w:numFmt w:val="decimal"/>
      <w:lvlText w:val=""/>
      <w:lvlJc w:val="left"/>
    </w:lvl>
    <w:lvl w:ilvl="7" w:tplc="7DE42772">
      <w:numFmt w:val="decimal"/>
      <w:lvlText w:val=""/>
      <w:lvlJc w:val="left"/>
    </w:lvl>
    <w:lvl w:ilvl="8" w:tplc="C9DA6C16">
      <w:numFmt w:val="decimal"/>
      <w:lvlText w:val=""/>
      <w:lvlJc w:val="left"/>
    </w:lvl>
  </w:abstractNum>
  <w:abstractNum w:abstractNumId="15">
    <w:nsid w:val="000056AE"/>
    <w:multiLevelType w:val="hybridMultilevel"/>
    <w:tmpl w:val="C6A2A8A8"/>
    <w:lvl w:ilvl="0" w:tplc="E61AFAE6">
      <w:start w:val="1"/>
      <w:numFmt w:val="bullet"/>
      <w:lvlText w:val="и"/>
      <w:lvlJc w:val="left"/>
    </w:lvl>
    <w:lvl w:ilvl="1" w:tplc="0ED8CF32">
      <w:start w:val="1"/>
      <w:numFmt w:val="bullet"/>
      <w:lvlText w:val="-"/>
      <w:lvlJc w:val="left"/>
    </w:lvl>
    <w:lvl w:ilvl="2" w:tplc="6D4A1676">
      <w:numFmt w:val="decimal"/>
      <w:lvlText w:val=""/>
      <w:lvlJc w:val="left"/>
    </w:lvl>
    <w:lvl w:ilvl="3" w:tplc="F2206FBE">
      <w:numFmt w:val="decimal"/>
      <w:lvlText w:val=""/>
      <w:lvlJc w:val="left"/>
    </w:lvl>
    <w:lvl w:ilvl="4" w:tplc="55866E62">
      <w:numFmt w:val="decimal"/>
      <w:lvlText w:val=""/>
      <w:lvlJc w:val="left"/>
    </w:lvl>
    <w:lvl w:ilvl="5" w:tplc="0ADAAECC">
      <w:numFmt w:val="decimal"/>
      <w:lvlText w:val=""/>
      <w:lvlJc w:val="left"/>
    </w:lvl>
    <w:lvl w:ilvl="6" w:tplc="717AB5D6">
      <w:numFmt w:val="decimal"/>
      <w:lvlText w:val=""/>
      <w:lvlJc w:val="left"/>
    </w:lvl>
    <w:lvl w:ilvl="7" w:tplc="6E669D68">
      <w:numFmt w:val="decimal"/>
      <w:lvlText w:val=""/>
      <w:lvlJc w:val="left"/>
    </w:lvl>
    <w:lvl w:ilvl="8" w:tplc="345624AC">
      <w:numFmt w:val="decimal"/>
      <w:lvlText w:val=""/>
      <w:lvlJc w:val="left"/>
    </w:lvl>
  </w:abstractNum>
  <w:abstractNum w:abstractNumId="16">
    <w:nsid w:val="00005D03"/>
    <w:multiLevelType w:val="hybridMultilevel"/>
    <w:tmpl w:val="3CB2F0D6"/>
    <w:lvl w:ilvl="0" w:tplc="E3AE4BE6">
      <w:start w:val="1"/>
      <w:numFmt w:val="bullet"/>
      <w:lvlText w:val="-"/>
      <w:lvlJc w:val="left"/>
    </w:lvl>
    <w:lvl w:ilvl="1" w:tplc="3DF4106C">
      <w:numFmt w:val="decimal"/>
      <w:lvlText w:val=""/>
      <w:lvlJc w:val="left"/>
    </w:lvl>
    <w:lvl w:ilvl="2" w:tplc="68C49642">
      <w:numFmt w:val="decimal"/>
      <w:lvlText w:val=""/>
      <w:lvlJc w:val="left"/>
    </w:lvl>
    <w:lvl w:ilvl="3" w:tplc="FFFACE16">
      <w:numFmt w:val="decimal"/>
      <w:lvlText w:val=""/>
      <w:lvlJc w:val="left"/>
    </w:lvl>
    <w:lvl w:ilvl="4" w:tplc="DF56708E">
      <w:numFmt w:val="decimal"/>
      <w:lvlText w:val=""/>
      <w:lvlJc w:val="left"/>
    </w:lvl>
    <w:lvl w:ilvl="5" w:tplc="55167DD6">
      <w:numFmt w:val="decimal"/>
      <w:lvlText w:val=""/>
      <w:lvlJc w:val="left"/>
    </w:lvl>
    <w:lvl w:ilvl="6" w:tplc="EF80BD92">
      <w:numFmt w:val="decimal"/>
      <w:lvlText w:val=""/>
      <w:lvlJc w:val="left"/>
    </w:lvl>
    <w:lvl w:ilvl="7" w:tplc="02A2407E">
      <w:numFmt w:val="decimal"/>
      <w:lvlText w:val=""/>
      <w:lvlJc w:val="left"/>
    </w:lvl>
    <w:lvl w:ilvl="8" w:tplc="A0EA9950">
      <w:numFmt w:val="decimal"/>
      <w:lvlText w:val=""/>
      <w:lvlJc w:val="left"/>
    </w:lvl>
  </w:abstractNum>
  <w:abstractNum w:abstractNumId="17">
    <w:nsid w:val="000063CB"/>
    <w:multiLevelType w:val="hybridMultilevel"/>
    <w:tmpl w:val="9FC837D0"/>
    <w:lvl w:ilvl="0" w:tplc="9E98D6C0">
      <w:start w:val="1"/>
      <w:numFmt w:val="bullet"/>
      <w:lvlText w:val="в"/>
      <w:lvlJc w:val="left"/>
    </w:lvl>
    <w:lvl w:ilvl="1" w:tplc="FA6A6D60">
      <w:numFmt w:val="decimal"/>
      <w:lvlText w:val=""/>
      <w:lvlJc w:val="left"/>
    </w:lvl>
    <w:lvl w:ilvl="2" w:tplc="95685992">
      <w:numFmt w:val="decimal"/>
      <w:lvlText w:val=""/>
      <w:lvlJc w:val="left"/>
    </w:lvl>
    <w:lvl w:ilvl="3" w:tplc="9FF4EB94">
      <w:numFmt w:val="decimal"/>
      <w:lvlText w:val=""/>
      <w:lvlJc w:val="left"/>
    </w:lvl>
    <w:lvl w:ilvl="4" w:tplc="3E745D06">
      <w:numFmt w:val="decimal"/>
      <w:lvlText w:val=""/>
      <w:lvlJc w:val="left"/>
    </w:lvl>
    <w:lvl w:ilvl="5" w:tplc="065695A8">
      <w:numFmt w:val="decimal"/>
      <w:lvlText w:val=""/>
      <w:lvlJc w:val="left"/>
    </w:lvl>
    <w:lvl w:ilvl="6" w:tplc="D3E80FF2">
      <w:numFmt w:val="decimal"/>
      <w:lvlText w:val=""/>
      <w:lvlJc w:val="left"/>
    </w:lvl>
    <w:lvl w:ilvl="7" w:tplc="22E62D3E">
      <w:numFmt w:val="decimal"/>
      <w:lvlText w:val=""/>
      <w:lvlJc w:val="left"/>
    </w:lvl>
    <w:lvl w:ilvl="8" w:tplc="2C4A9E80">
      <w:numFmt w:val="decimal"/>
      <w:lvlText w:val=""/>
      <w:lvlJc w:val="left"/>
    </w:lvl>
  </w:abstractNum>
  <w:abstractNum w:abstractNumId="18">
    <w:nsid w:val="00006443"/>
    <w:multiLevelType w:val="hybridMultilevel"/>
    <w:tmpl w:val="15A0E116"/>
    <w:lvl w:ilvl="0" w:tplc="AB08FE14">
      <w:start w:val="1"/>
      <w:numFmt w:val="bullet"/>
      <w:lvlText w:val="-"/>
      <w:lvlJc w:val="left"/>
    </w:lvl>
    <w:lvl w:ilvl="1" w:tplc="09BCB634">
      <w:numFmt w:val="decimal"/>
      <w:lvlText w:val=""/>
      <w:lvlJc w:val="left"/>
    </w:lvl>
    <w:lvl w:ilvl="2" w:tplc="5F98C53E">
      <w:numFmt w:val="decimal"/>
      <w:lvlText w:val=""/>
      <w:lvlJc w:val="left"/>
    </w:lvl>
    <w:lvl w:ilvl="3" w:tplc="5922CB9C">
      <w:numFmt w:val="decimal"/>
      <w:lvlText w:val=""/>
      <w:lvlJc w:val="left"/>
    </w:lvl>
    <w:lvl w:ilvl="4" w:tplc="CCA0B1BC">
      <w:numFmt w:val="decimal"/>
      <w:lvlText w:val=""/>
      <w:lvlJc w:val="left"/>
    </w:lvl>
    <w:lvl w:ilvl="5" w:tplc="19DAFECE">
      <w:numFmt w:val="decimal"/>
      <w:lvlText w:val=""/>
      <w:lvlJc w:val="left"/>
    </w:lvl>
    <w:lvl w:ilvl="6" w:tplc="C520E846">
      <w:numFmt w:val="decimal"/>
      <w:lvlText w:val=""/>
      <w:lvlJc w:val="left"/>
    </w:lvl>
    <w:lvl w:ilvl="7" w:tplc="4ED00B56">
      <w:numFmt w:val="decimal"/>
      <w:lvlText w:val=""/>
      <w:lvlJc w:val="left"/>
    </w:lvl>
    <w:lvl w:ilvl="8" w:tplc="2B3A9B82">
      <w:numFmt w:val="decimal"/>
      <w:lvlText w:val=""/>
      <w:lvlJc w:val="left"/>
    </w:lvl>
  </w:abstractNum>
  <w:abstractNum w:abstractNumId="19">
    <w:nsid w:val="000066BB"/>
    <w:multiLevelType w:val="hybridMultilevel"/>
    <w:tmpl w:val="757C7520"/>
    <w:lvl w:ilvl="0" w:tplc="AC2C8A24">
      <w:start w:val="1"/>
      <w:numFmt w:val="bullet"/>
      <w:lvlText w:val="-"/>
      <w:lvlJc w:val="left"/>
    </w:lvl>
    <w:lvl w:ilvl="1" w:tplc="27F2CD52">
      <w:numFmt w:val="decimal"/>
      <w:lvlText w:val=""/>
      <w:lvlJc w:val="left"/>
    </w:lvl>
    <w:lvl w:ilvl="2" w:tplc="75DE4026">
      <w:numFmt w:val="decimal"/>
      <w:lvlText w:val=""/>
      <w:lvlJc w:val="left"/>
    </w:lvl>
    <w:lvl w:ilvl="3" w:tplc="4A96DED2">
      <w:numFmt w:val="decimal"/>
      <w:lvlText w:val=""/>
      <w:lvlJc w:val="left"/>
    </w:lvl>
    <w:lvl w:ilvl="4" w:tplc="A73AEF3A">
      <w:numFmt w:val="decimal"/>
      <w:lvlText w:val=""/>
      <w:lvlJc w:val="left"/>
    </w:lvl>
    <w:lvl w:ilvl="5" w:tplc="26DC15EE">
      <w:numFmt w:val="decimal"/>
      <w:lvlText w:val=""/>
      <w:lvlJc w:val="left"/>
    </w:lvl>
    <w:lvl w:ilvl="6" w:tplc="89E80DFE">
      <w:numFmt w:val="decimal"/>
      <w:lvlText w:val=""/>
      <w:lvlJc w:val="left"/>
    </w:lvl>
    <w:lvl w:ilvl="7" w:tplc="078CCC62">
      <w:numFmt w:val="decimal"/>
      <w:lvlText w:val=""/>
      <w:lvlJc w:val="left"/>
    </w:lvl>
    <w:lvl w:ilvl="8" w:tplc="5FDAAD62">
      <w:numFmt w:val="decimal"/>
      <w:lvlText w:val=""/>
      <w:lvlJc w:val="left"/>
    </w:lvl>
  </w:abstractNum>
  <w:abstractNum w:abstractNumId="20">
    <w:nsid w:val="00006BFC"/>
    <w:multiLevelType w:val="hybridMultilevel"/>
    <w:tmpl w:val="2554737A"/>
    <w:lvl w:ilvl="0" w:tplc="B22CB3E6">
      <w:start w:val="1"/>
      <w:numFmt w:val="bullet"/>
      <w:lvlText w:val="-"/>
      <w:lvlJc w:val="left"/>
    </w:lvl>
    <w:lvl w:ilvl="1" w:tplc="0DD63B44">
      <w:numFmt w:val="decimal"/>
      <w:lvlText w:val=""/>
      <w:lvlJc w:val="left"/>
    </w:lvl>
    <w:lvl w:ilvl="2" w:tplc="00ECCF46">
      <w:numFmt w:val="decimal"/>
      <w:lvlText w:val=""/>
      <w:lvlJc w:val="left"/>
    </w:lvl>
    <w:lvl w:ilvl="3" w:tplc="6D5CEB8E">
      <w:numFmt w:val="decimal"/>
      <w:lvlText w:val=""/>
      <w:lvlJc w:val="left"/>
    </w:lvl>
    <w:lvl w:ilvl="4" w:tplc="549077AE">
      <w:numFmt w:val="decimal"/>
      <w:lvlText w:val=""/>
      <w:lvlJc w:val="left"/>
    </w:lvl>
    <w:lvl w:ilvl="5" w:tplc="DB9C6E04">
      <w:numFmt w:val="decimal"/>
      <w:lvlText w:val=""/>
      <w:lvlJc w:val="left"/>
    </w:lvl>
    <w:lvl w:ilvl="6" w:tplc="2C6EE924">
      <w:numFmt w:val="decimal"/>
      <w:lvlText w:val=""/>
      <w:lvlJc w:val="left"/>
    </w:lvl>
    <w:lvl w:ilvl="7" w:tplc="BD0647E8">
      <w:numFmt w:val="decimal"/>
      <w:lvlText w:val=""/>
      <w:lvlJc w:val="left"/>
    </w:lvl>
    <w:lvl w:ilvl="8" w:tplc="26C6C588">
      <w:numFmt w:val="decimal"/>
      <w:lvlText w:val=""/>
      <w:lvlJc w:val="left"/>
    </w:lvl>
  </w:abstractNum>
  <w:abstractNum w:abstractNumId="21">
    <w:nsid w:val="00006E5D"/>
    <w:multiLevelType w:val="hybridMultilevel"/>
    <w:tmpl w:val="15361DB4"/>
    <w:lvl w:ilvl="0" w:tplc="04C2D0A0">
      <w:start w:val="1"/>
      <w:numFmt w:val="bullet"/>
      <w:lvlText w:val="и"/>
      <w:lvlJc w:val="left"/>
    </w:lvl>
    <w:lvl w:ilvl="1" w:tplc="1630B42C">
      <w:numFmt w:val="decimal"/>
      <w:lvlText w:val=""/>
      <w:lvlJc w:val="left"/>
    </w:lvl>
    <w:lvl w:ilvl="2" w:tplc="B324FD9A">
      <w:numFmt w:val="decimal"/>
      <w:lvlText w:val=""/>
      <w:lvlJc w:val="left"/>
    </w:lvl>
    <w:lvl w:ilvl="3" w:tplc="ACFCF408">
      <w:numFmt w:val="decimal"/>
      <w:lvlText w:val=""/>
      <w:lvlJc w:val="left"/>
    </w:lvl>
    <w:lvl w:ilvl="4" w:tplc="A176A2F2">
      <w:numFmt w:val="decimal"/>
      <w:lvlText w:val=""/>
      <w:lvlJc w:val="left"/>
    </w:lvl>
    <w:lvl w:ilvl="5" w:tplc="C0761D6E">
      <w:numFmt w:val="decimal"/>
      <w:lvlText w:val=""/>
      <w:lvlJc w:val="left"/>
    </w:lvl>
    <w:lvl w:ilvl="6" w:tplc="606C8A6C">
      <w:numFmt w:val="decimal"/>
      <w:lvlText w:val=""/>
      <w:lvlJc w:val="left"/>
    </w:lvl>
    <w:lvl w:ilvl="7" w:tplc="E53CD9CE">
      <w:numFmt w:val="decimal"/>
      <w:lvlText w:val=""/>
      <w:lvlJc w:val="left"/>
    </w:lvl>
    <w:lvl w:ilvl="8" w:tplc="2CB230A8">
      <w:numFmt w:val="decimal"/>
      <w:lvlText w:val=""/>
      <w:lvlJc w:val="left"/>
    </w:lvl>
  </w:abstractNum>
  <w:abstractNum w:abstractNumId="22">
    <w:nsid w:val="0000701F"/>
    <w:multiLevelType w:val="hybridMultilevel"/>
    <w:tmpl w:val="161ED1F4"/>
    <w:lvl w:ilvl="0" w:tplc="1E2A89E8">
      <w:start w:val="4"/>
      <w:numFmt w:val="decimal"/>
      <w:lvlText w:val="%1."/>
      <w:lvlJc w:val="left"/>
    </w:lvl>
    <w:lvl w:ilvl="1" w:tplc="120A7B5A">
      <w:numFmt w:val="decimal"/>
      <w:lvlText w:val=""/>
      <w:lvlJc w:val="left"/>
    </w:lvl>
    <w:lvl w:ilvl="2" w:tplc="9AA8BFA4">
      <w:numFmt w:val="decimal"/>
      <w:lvlText w:val=""/>
      <w:lvlJc w:val="left"/>
    </w:lvl>
    <w:lvl w:ilvl="3" w:tplc="AD04FD72">
      <w:numFmt w:val="decimal"/>
      <w:lvlText w:val=""/>
      <w:lvlJc w:val="left"/>
    </w:lvl>
    <w:lvl w:ilvl="4" w:tplc="BCEA0684">
      <w:numFmt w:val="decimal"/>
      <w:lvlText w:val=""/>
      <w:lvlJc w:val="left"/>
    </w:lvl>
    <w:lvl w:ilvl="5" w:tplc="5B38C80E">
      <w:numFmt w:val="decimal"/>
      <w:lvlText w:val=""/>
      <w:lvlJc w:val="left"/>
    </w:lvl>
    <w:lvl w:ilvl="6" w:tplc="4142E416">
      <w:numFmt w:val="decimal"/>
      <w:lvlText w:val=""/>
      <w:lvlJc w:val="left"/>
    </w:lvl>
    <w:lvl w:ilvl="7" w:tplc="D7A43A30">
      <w:numFmt w:val="decimal"/>
      <w:lvlText w:val=""/>
      <w:lvlJc w:val="left"/>
    </w:lvl>
    <w:lvl w:ilvl="8" w:tplc="8B966466">
      <w:numFmt w:val="decimal"/>
      <w:lvlText w:val=""/>
      <w:lvlJc w:val="left"/>
    </w:lvl>
  </w:abstractNum>
  <w:abstractNum w:abstractNumId="23">
    <w:nsid w:val="0000767D"/>
    <w:multiLevelType w:val="hybridMultilevel"/>
    <w:tmpl w:val="65A84F10"/>
    <w:lvl w:ilvl="0" w:tplc="9D10EBA6">
      <w:start w:val="1"/>
      <w:numFmt w:val="bullet"/>
      <w:lvlText w:val="и"/>
      <w:lvlJc w:val="left"/>
    </w:lvl>
    <w:lvl w:ilvl="1" w:tplc="FCD63F9A">
      <w:start w:val="1"/>
      <w:numFmt w:val="bullet"/>
      <w:lvlText w:val="-"/>
      <w:lvlJc w:val="left"/>
    </w:lvl>
    <w:lvl w:ilvl="2" w:tplc="61A21BE6">
      <w:numFmt w:val="decimal"/>
      <w:lvlText w:val=""/>
      <w:lvlJc w:val="left"/>
    </w:lvl>
    <w:lvl w:ilvl="3" w:tplc="B50AD032">
      <w:numFmt w:val="decimal"/>
      <w:lvlText w:val=""/>
      <w:lvlJc w:val="left"/>
    </w:lvl>
    <w:lvl w:ilvl="4" w:tplc="84DEC7E8">
      <w:numFmt w:val="decimal"/>
      <w:lvlText w:val=""/>
      <w:lvlJc w:val="left"/>
    </w:lvl>
    <w:lvl w:ilvl="5" w:tplc="86BC6D28">
      <w:numFmt w:val="decimal"/>
      <w:lvlText w:val=""/>
      <w:lvlJc w:val="left"/>
    </w:lvl>
    <w:lvl w:ilvl="6" w:tplc="0CF43B5E">
      <w:numFmt w:val="decimal"/>
      <w:lvlText w:val=""/>
      <w:lvlJc w:val="left"/>
    </w:lvl>
    <w:lvl w:ilvl="7" w:tplc="FDBE03E4">
      <w:numFmt w:val="decimal"/>
      <w:lvlText w:val=""/>
      <w:lvlJc w:val="left"/>
    </w:lvl>
    <w:lvl w:ilvl="8" w:tplc="C41014A2">
      <w:numFmt w:val="decimal"/>
      <w:lvlText w:val=""/>
      <w:lvlJc w:val="left"/>
    </w:lvl>
  </w:abstractNum>
  <w:abstractNum w:abstractNumId="24">
    <w:nsid w:val="00007A5A"/>
    <w:multiLevelType w:val="hybridMultilevel"/>
    <w:tmpl w:val="37426606"/>
    <w:lvl w:ilvl="0" w:tplc="64DA829A">
      <w:start w:val="1"/>
      <w:numFmt w:val="bullet"/>
      <w:lvlText w:val="и"/>
      <w:lvlJc w:val="left"/>
    </w:lvl>
    <w:lvl w:ilvl="1" w:tplc="F4309AB8">
      <w:start w:val="1"/>
      <w:numFmt w:val="bullet"/>
      <w:lvlText w:val="-"/>
      <w:lvlJc w:val="left"/>
    </w:lvl>
    <w:lvl w:ilvl="2" w:tplc="342AA444">
      <w:numFmt w:val="decimal"/>
      <w:lvlText w:val=""/>
      <w:lvlJc w:val="left"/>
    </w:lvl>
    <w:lvl w:ilvl="3" w:tplc="668A3370">
      <w:numFmt w:val="decimal"/>
      <w:lvlText w:val=""/>
      <w:lvlJc w:val="left"/>
    </w:lvl>
    <w:lvl w:ilvl="4" w:tplc="DF962B56">
      <w:numFmt w:val="decimal"/>
      <w:lvlText w:val=""/>
      <w:lvlJc w:val="left"/>
    </w:lvl>
    <w:lvl w:ilvl="5" w:tplc="E4C27572">
      <w:numFmt w:val="decimal"/>
      <w:lvlText w:val=""/>
      <w:lvlJc w:val="left"/>
    </w:lvl>
    <w:lvl w:ilvl="6" w:tplc="32927A5C">
      <w:numFmt w:val="decimal"/>
      <w:lvlText w:val=""/>
      <w:lvlJc w:val="left"/>
    </w:lvl>
    <w:lvl w:ilvl="7" w:tplc="A9A6F382">
      <w:numFmt w:val="decimal"/>
      <w:lvlText w:val=""/>
      <w:lvlJc w:val="left"/>
    </w:lvl>
    <w:lvl w:ilvl="8" w:tplc="8CAE9298">
      <w:numFmt w:val="decimal"/>
      <w:lvlText w:val=""/>
      <w:lvlJc w:val="left"/>
    </w:lvl>
  </w:abstractNum>
  <w:abstractNum w:abstractNumId="25">
    <w:nsid w:val="00007F96"/>
    <w:multiLevelType w:val="hybridMultilevel"/>
    <w:tmpl w:val="74F4471C"/>
    <w:lvl w:ilvl="0" w:tplc="5D24C268">
      <w:start w:val="1"/>
      <w:numFmt w:val="bullet"/>
      <w:lvlText w:val="-"/>
      <w:lvlJc w:val="left"/>
    </w:lvl>
    <w:lvl w:ilvl="1" w:tplc="B9A80D6C">
      <w:numFmt w:val="decimal"/>
      <w:lvlText w:val=""/>
      <w:lvlJc w:val="left"/>
    </w:lvl>
    <w:lvl w:ilvl="2" w:tplc="5D9A7874">
      <w:numFmt w:val="decimal"/>
      <w:lvlText w:val=""/>
      <w:lvlJc w:val="left"/>
    </w:lvl>
    <w:lvl w:ilvl="3" w:tplc="978A1526">
      <w:numFmt w:val="decimal"/>
      <w:lvlText w:val=""/>
      <w:lvlJc w:val="left"/>
    </w:lvl>
    <w:lvl w:ilvl="4" w:tplc="AB0C73E0">
      <w:numFmt w:val="decimal"/>
      <w:lvlText w:val=""/>
      <w:lvlJc w:val="left"/>
    </w:lvl>
    <w:lvl w:ilvl="5" w:tplc="CAA49D94">
      <w:numFmt w:val="decimal"/>
      <w:lvlText w:val=""/>
      <w:lvlJc w:val="left"/>
    </w:lvl>
    <w:lvl w:ilvl="6" w:tplc="E2AC70E0">
      <w:numFmt w:val="decimal"/>
      <w:lvlText w:val=""/>
      <w:lvlJc w:val="left"/>
    </w:lvl>
    <w:lvl w:ilvl="7" w:tplc="E4AAD6A2">
      <w:numFmt w:val="decimal"/>
      <w:lvlText w:val=""/>
      <w:lvlJc w:val="left"/>
    </w:lvl>
    <w:lvl w:ilvl="8" w:tplc="86EA5D56">
      <w:numFmt w:val="decimal"/>
      <w:lvlText w:val=""/>
      <w:lvlJc w:val="left"/>
    </w:lvl>
  </w:abstractNum>
  <w:abstractNum w:abstractNumId="26">
    <w:nsid w:val="00007FF5"/>
    <w:multiLevelType w:val="hybridMultilevel"/>
    <w:tmpl w:val="289E940A"/>
    <w:lvl w:ilvl="0" w:tplc="C64AAA4A">
      <w:start w:val="1"/>
      <w:numFmt w:val="bullet"/>
      <w:lvlText w:val="-"/>
      <w:lvlJc w:val="left"/>
    </w:lvl>
    <w:lvl w:ilvl="1" w:tplc="7EAADD0E">
      <w:numFmt w:val="decimal"/>
      <w:lvlText w:val=""/>
      <w:lvlJc w:val="left"/>
    </w:lvl>
    <w:lvl w:ilvl="2" w:tplc="FCEE0032">
      <w:numFmt w:val="decimal"/>
      <w:lvlText w:val=""/>
      <w:lvlJc w:val="left"/>
    </w:lvl>
    <w:lvl w:ilvl="3" w:tplc="D7546954">
      <w:numFmt w:val="decimal"/>
      <w:lvlText w:val=""/>
      <w:lvlJc w:val="left"/>
    </w:lvl>
    <w:lvl w:ilvl="4" w:tplc="38CE9288">
      <w:numFmt w:val="decimal"/>
      <w:lvlText w:val=""/>
      <w:lvlJc w:val="left"/>
    </w:lvl>
    <w:lvl w:ilvl="5" w:tplc="DADE2FC8">
      <w:numFmt w:val="decimal"/>
      <w:lvlText w:val=""/>
      <w:lvlJc w:val="left"/>
    </w:lvl>
    <w:lvl w:ilvl="6" w:tplc="6106B0DC">
      <w:numFmt w:val="decimal"/>
      <w:lvlText w:val=""/>
      <w:lvlJc w:val="left"/>
    </w:lvl>
    <w:lvl w:ilvl="7" w:tplc="5472245E">
      <w:numFmt w:val="decimal"/>
      <w:lvlText w:val=""/>
      <w:lvlJc w:val="left"/>
    </w:lvl>
    <w:lvl w:ilvl="8" w:tplc="93B2AD24">
      <w:numFmt w:val="decimal"/>
      <w:lvlText w:val=""/>
      <w:lvlJc w:val="left"/>
    </w:lvl>
  </w:abstractNum>
  <w:abstractNum w:abstractNumId="27">
    <w:nsid w:val="00D92BF7"/>
    <w:multiLevelType w:val="multilevel"/>
    <w:tmpl w:val="D0AE51B8"/>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01263B38"/>
    <w:multiLevelType w:val="hybridMultilevel"/>
    <w:tmpl w:val="15D62F64"/>
    <w:lvl w:ilvl="0" w:tplc="73B2EF0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059B30A7"/>
    <w:multiLevelType w:val="hybridMultilevel"/>
    <w:tmpl w:val="4D9CC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5FA7E6C"/>
    <w:multiLevelType w:val="multilevel"/>
    <w:tmpl w:val="A6BACF1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092622F9"/>
    <w:multiLevelType w:val="hybridMultilevel"/>
    <w:tmpl w:val="A52AEC30"/>
    <w:lvl w:ilvl="0" w:tplc="73B2EF0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09315259"/>
    <w:multiLevelType w:val="multilevel"/>
    <w:tmpl w:val="A5181AC4"/>
    <w:lvl w:ilvl="0">
      <w:start w:val="1"/>
      <w:numFmt w:val="decimal"/>
      <w:lvlText w:val="%1."/>
      <w:lvlJc w:val="left"/>
      <w:pPr>
        <w:ind w:left="1320" w:hanging="1320"/>
      </w:pPr>
      <w:rPr>
        <w:rFonts w:hint="default"/>
      </w:rPr>
    </w:lvl>
    <w:lvl w:ilvl="1">
      <w:start w:val="1"/>
      <w:numFmt w:val="decimal"/>
      <w:lvlText w:val="%2."/>
      <w:lvlJc w:val="left"/>
      <w:pPr>
        <w:ind w:left="2029" w:hanging="1320"/>
      </w:pPr>
      <w:rPr>
        <w:rFonts w:ascii="Times New Roman" w:eastAsia="Calibri" w:hAnsi="Times New Roman" w:cs="Times New Roman"/>
      </w:rPr>
    </w:lvl>
    <w:lvl w:ilvl="2">
      <w:start w:val="1"/>
      <w:numFmt w:val="decimal"/>
      <w:lvlText w:val="%1.%2.%3."/>
      <w:lvlJc w:val="left"/>
      <w:pPr>
        <w:ind w:left="2738" w:hanging="1320"/>
      </w:pPr>
      <w:rPr>
        <w:rFonts w:hint="default"/>
      </w:rPr>
    </w:lvl>
    <w:lvl w:ilvl="3">
      <w:start w:val="1"/>
      <w:numFmt w:val="decimal"/>
      <w:lvlText w:val="%1.%2.%3.%4."/>
      <w:lvlJc w:val="left"/>
      <w:pPr>
        <w:ind w:left="3447" w:hanging="1320"/>
      </w:pPr>
      <w:rPr>
        <w:rFonts w:hint="default"/>
      </w:rPr>
    </w:lvl>
    <w:lvl w:ilvl="4">
      <w:start w:val="1"/>
      <w:numFmt w:val="decimal"/>
      <w:lvlText w:val="%1.%2.%3.%4.%5."/>
      <w:lvlJc w:val="left"/>
      <w:pPr>
        <w:ind w:left="4156" w:hanging="132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0E2C5ACB"/>
    <w:multiLevelType w:val="hybridMultilevel"/>
    <w:tmpl w:val="F4062DE8"/>
    <w:lvl w:ilvl="0" w:tplc="091603A4">
      <w:start w:val="1"/>
      <w:numFmt w:val="decimal"/>
      <w:lvlText w:val="%1)"/>
      <w:lvlJc w:val="left"/>
      <w:pPr>
        <w:ind w:left="1429" w:hanging="360"/>
      </w:pPr>
      <w:rPr>
        <w:rFonts w:cs="Times New Roman"/>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4">
    <w:nsid w:val="0F0C63B7"/>
    <w:multiLevelType w:val="hybridMultilevel"/>
    <w:tmpl w:val="C4C4277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21E453F"/>
    <w:multiLevelType w:val="hybridMultilevel"/>
    <w:tmpl w:val="C994E0D6"/>
    <w:lvl w:ilvl="0" w:tplc="615A4320">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6">
    <w:nsid w:val="18436DBF"/>
    <w:multiLevelType w:val="hybridMultilevel"/>
    <w:tmpl w:val="382E88F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18547D57"/>
    <w:multiLevelType w:val="hybridMultilevel"/>
    <w:tmpl w:val="0A944030"/>
    <w:lvl w:ilvl="0" w:tplc="42E82CE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D0D354E"/>
    <w:multiLevelType w:val="multilevel"/>
    <w:tmpl w:val="847AC28E"/>
    <w:styleLink w:val="1"/>
    <w:lvl w:ilvl="0">
      <w:start w:val="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E0721AA"/>
    <w:multiLevelType w:val="hybridMultilevel"/>
    <w:tmpl w:val="0954381E"/>
    <w:lvl w:ilvl="0" w:tplc="1B40C2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1FBE76DF"/>
    <w:multiLevelType w:val="hybridMultilevel"/>
    <w:tmpl w:val="4A1A1486"/>
    <w:lvl w:ilvl="0" w:tplc="201676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20C30379"/>
    <w:multiLevelType w:val="hybridMultilevel"/>
    <w:tmpl w:val="BA1A1D9A"/>
    <w:lvl w:ilvl="0" w:tplc="091603A4">
      <w:start w:val="1"/>
      <w:numFmt w:val="decimal"/>
      <w:lvlText w:val="%1)"/>
      <w:lvlJc w:val="left"/>
      <w:pPr>
        <w:ind w:left="1429" w:hanging="360"/>
      </w:pPr>
      <w:rPr>
        <w:rFonts w:cs="Times New Roman"/>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2">
    <w:nsid w:val="284D3FFC"/>
    <w:multiLevelType w:val="hybridMultilevel"/>
    <w:tmpl w:val="83B2CF4E"/>
    <w:lvl w:ilvl="0" w:tplc="F29CEE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AD316CC"/>
    <w:multiLevelType w:val="hybridMultilevel"/>
    <w:tmpl w:val="BCA0D018"/>
    <w:lvl w:ilvl="0" w:tplc="29DE7C0C">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855EEB70">
      <w:start w:val="2"/>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F7A0E64"/>
    <w:multiLevelType w:val="hybridMultilevel"/>
    <w:tmpl w:val="933AC576"/>
    <w:lvl w:ilvl="0" w:tplc="73B2EF0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1E97B67"/>
    <w:multiLevelType w:val="multilevel"/>
    <w:tmpl w:val="154C4D60"/>
    <w:styleLink w:val="2"/>
    <w:lvl w:ilvl="0">
      <w:start w:val="9"/>
      <w:numFmt w:val="decimal"/>
      <w:lvlText w:val="%1."/>
      <w:lvlJc w:val="left"/>
      <w:pPr>
        <w:ind w:left="360" w:hanging="360"/>
      </w:pPr>
      <w:rPr>
        <w:rFonts w:hint="default"/>
      </w:rPr>
    </w:lvl>
    <w:lvl w:ilvl="1">
      <w:start w:val="9"/>
      <w:numFmt w:val="none"/>
      <w:lvlText w:val="9.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32D96AF4"/>
    <w:multiLevelType w:val="hybridMultilevel"/>
    <w:tmpl w:val="D99826AE"/>
    <w:lvl w:ilvl="0" w:tplc="3CBECCA0">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AF87B66"/>
    <w:multiLevelType w:val="multilevel"/>
    <w:tmpl w:val="366AE580"/>
    <w:lvl w:ilvl="0">
      <w:start w:val="1"/>
      <w:numFmt w:val="decimal"/>
      <w:lvlText w:val="%1."/>
      <w:lvlJc w:val="lef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8">
    <w:nsid w:val="3BAA31E5"/>
    <w:multiLevelType w:val="multilevel"/>
    <w:tmpl w:val="DC903BC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9">
    <w:nsid w:val="3EBC0665"/>
    <w:multiLevelType w:val="hybridMultilevel"/>
    <w:tmpl w:val="0108E234"/>
    <w:lvl w:ilvl="0" w:tplc="73B2EF0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EC54DD6"/>
    <w:multiLevelType w:val="multilevel"/>
    <w:tmpl w:val="3F82C2CE"/>
    <w:lvl w:ilvl="0">
      <w:start w:val="1"/>
      <w:numFmt w:val="decimal"/>
      <w:lvlText w:val="%1."/>
      <w:lvlJc w:val="left"/>
      <w:pPr>
        <w:ind w:left="1740" w:hanging="1032"/>
      </w:pPr>
      <w:rPr>
        <w:rFonts w:hint="default"/>
      </w:rPr>
    </w:lvl>
    <w:lvl w:ilvl="1">
      <w:start w:val="5"/>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1">
    <w:nsid w:val="3F195BC3"/>
    <w:multiLevelType w:val="hybridMultilevel"/>
    <w:tmpl w:val="1122A0E2"/>
    <w:lvl w:ilvl="0" w:tplc="5468A7A6">
      <w:start w:val="2020"/>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nsid w:val="417430B6"/>
    <w:multiLevelType w:val="hybridMultilevel"/>
    <w:tmpl w:val="C8C4AE6C"/>
    <w:lvl w:ilvl="0" w:tplc="96CE073C">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42E62F55"/>
    <w:multiLevelType w:val="hybridMultilevel"/>
    <w:tmpl w:val="0F744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48F646D"/>
    <w:multiLevelType w:val="hybridMultilevel"/>
    <w:tmpl w:val="AC0489F2"/>
    <w:lvl w:ilvl="0" w:tplc="73B2EF0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89E0A86"/>
    <w:multiLevelType w:val="hybridMultilevel"/>
    <w:tmpl w:val="32FC3A00"/>
    <w:lvl w:ilvl="0" w:tplc="6F9AC8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nsid w:val="57D55AA5"/>
    <w:multiLevelType w:val="hybridMultilevel"/>
    <w:tmpl w:val="54A80F24"/>
    <w:lvl w:ilvl="0" w:tplc="A9A6B2E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AA07C35"/>
    <w:multiLevelType w:val="singleLevel"/>
    <w:tmpl w:val="0419000F"/>
    <w:lvl w:ilvl="0">
      <w:start w:val="1"/>
      <w:numFmt w:val="decimal"/>
      <w:lvlText w:val="%1."/>
      <w:lvlJc w:val="left"/>
      <w:pPr>
        <w:tabs>
          <w:tab w:val="num" w:pos="360"/>
        </w:tabs>
        <w:ind w:left="360" w:hanging="360"/>
      </w:pPr>
    </w:lvl>
  </w:abstractNum>
  <w:abstractNum w:abstractNumId="58">
    <w:nsid w:val="60B707EE"/>
    <w:multiLevelType w:val="hybridMultilevel"/>
    <w:tmpl w:val="577C80C0"/>
    <w:lvl w:ilvl="0" w:tplc="73B2EF0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F5D1521"/>
    <w:multiLevelType w:val="hybridMultilevel"/>
    <w:tmpl w:val="394430AE"/>
    <w:lvl w:ilvl="0" w:tplc="73B2EF0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6531317"/>
    <w:multiLevelType w:val="multilevel"/>
    <w:tmpl w:val="A6BACF1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nsid w:val="76B72DF3"/>
    <w:multiLevelType w:val="multilevel"/>
    <w:tmpl w:val="93FEE050"/>
    <w:lvl w:ilvl="0">
      <w:start w:val="2"/>
      <w:numFmt w:val="decimal"/>
      <w:lvlText w:val="%1."/>
      <w:lvlJc w:val="left"/>
      <w:pPr>
        <w:ind w:left="450" w:hanging="45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nsid w:val="7B1A74DB"/>
    <w:multiLevelType w:val="hybridMultilevel"/>
    <w:tmpl w:val="517C71A2"/>
    <w:lvl w:ilvl="0" w:tplc="73B2EF0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45"/>
  </w:num>
  <w:num w:numId="3">
    <w:abstractNumId w:val="39"/>
  </w:num>
  <w:num w:numId="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8"/>
  </w:num>
  <w:num w:numId="6">
    <w:abstractNumId w:val="32"/>
  </w:num>
  <w:num w:numId="7">
    <w:abstractNumId w:val="52"/>
  </w:num>
  <w:num w:numId="8">
    <w:abstractNumId w:val="1"/>
  </w:num>
  <w:num w:numId="9">
    <w:abstractNumId w:val="13"/>
  </w:num>
  <w:num w:numId="10">
    <w:abstractNumId w:val="18"/>
  </w:num>
  <w:num w:numId="11">
    <w:abstractNumId w:val="19"/>
  </w:num>
  <w:num w:numId="12">
    <w:abstractNumId w:val="11"/>
  </w:num>
  <w:num w:numId="13">
    <w:abstractNumId w:val="7"/>
  </w:num>
  <w:num w:numId="14">
    <w:abstractNumId w:val="22"/>
  </w:num>
  <w:num w:numId="15">
    <w:abstractNumId w:val="16"/>
  </w:num>
  <w:num w:numId="16">
    <w:abstractNumId w:val="24"/>
  </w:num>
  <w:num w:numId="17">
    <w:abstractNumId w:val="23"/>
  </w:num>
  <w:num w:numId="18">
    <w:abstractNumId w:val="12"/>
  </w:num>
  <w:num w:numId="19">
    <w:abstractNumId w:val="3"/>
  </w:num>
  <w:num w:numId="20">
    <w:abstractNumId w:val="10"/>
  </w:num>
  <w:num w:numId="21">
    <w:abstractNumId w:val="21"/>
  </w:num>
  <w:num w:numId="22">
    <w:abstractNumId w:val="4"/>
  </w:num>
  <w:num w:numId="23">
    <w:abstractNumId w:val="17"/>
  </w:num>
  <w:num w:numId="24">
    <w:abstractNumId w:val="20"/>
  </w:num>
  <w:num w:numId="25">
    <w:abstractNumId w:val="25"/>
  </w:num>
  <w:num w:numId="26">
    <w:abstractNumId w:val="26"/>
  </w:num>
  <w:num w:numId="27">
    <w:abstractNumId w:val="14"/>
  </w:num>
  <w:num w:numId="28">
    <w:abstractNumId w:val="9"/>
  </w:num>
  <w:num w:numId="29">
    <w:abstractNumId w:val="5"/>
  </w:num>
  <w:num w:numId="30">
    <w:abstractNumId w:val="6"/>
  </w:num>
  <w:num w:numId="31">
    <w:abstractNumId w:val="8"/>
  </w:num>
  <w:num w:numId="32">
    <w:abstractNumId w:val="2"/>
  </w:num>
  <w:num w:numId="33">
    <w:abstractNumId w:val="15"/>
  </w:num>
  <w:num w:numId="34">
    <w:abstractNumId w:val="57"/>
  </w:num>
  <w:num w:numId="35">
    <w:abstractNumId w:val="33"/>
    <w:lvlOverride w:ilvl="0">
      <w:startOverride w:val="1"/>
    </w:lvlOverride>
    <w:lvlOverride w:ilvl="1"/>
    <w:lvlOverride w:ilvl="2"/>
    <w:lvlOverride w:ilvl="3"/>
    <w:lvlOverride w:ilvl="4"/>
    <w:lvlOverride w:ilvl="5"/>
    <w:lvlOverride w:ilvl="6"/>
    <w:lvlOverride w:ilvl="7"/>
    <w:lvlOverride w:ilvl="8"/>
  </w:num>
  <w:num w:numId="36">
    <w:abstractNumId w:val="41"/>
    <w:lvlOverride w:ilvl="0">
      <w:startOverride w:val="1"/>
    </w:lvlOverride>
    <w:lvlOverride w:ilvl="1"/>
    <w:lvlOverride w:ilvl="2"/>
    <w:lvlOverride w:ilvl="3"/>
    <w:lvlOverride w:ilvl="4"/>
    <w:lvlOverride w:ilvl="5"/>
    <w:lvlOverride w:ilvl="6"/>
    <w:lvlOverride w:ilvl="7"/>
    <w:lvlOverride w:ilvl="8"/>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num>
  <w:num w:numId="39">
    <w:abstractNumId w:val="53"/>
  </w:num>
  <w:num w:numId="40">
    <w:abstractNumId w:val="58"/>
  </w:num>
  <w:num w:numId="41">
    <w:abstractNumId w:val="37"/>
  </w:num>
  <w:num w:numId="42">
    <w:abstractNumId w:val="31"/>
  </w:num>
  <w:num w:numId="43">
    <w:abstractNumId w:val="27"/>
  </w:num>
  <w:num w:numId="44">
    <w:abstractNumId w:val="30"/>
  </w:num>
  <w:num w:numId="45">
    <w:abstractNumId w:val="62"/>
  </w:num>
  <w:num w:numId="46">
    <w:abstractNumId w:val="28"/>
  </w:num>
  <w:num w:numId="47">
    <w:abstractNumId w:val="49"/>
  </w:num>
  <w:num w:numId="48">
    <w:abstractNumId w:val="54"/>
  </w:num>
  <w:num w:numId="49">
    <w:abstractNumId w:val="44"/>
  </w:num>
  <w:num w:numId="50">
    <w:abstractNumId w:val="61"/>
  </w:num>
  <w:num w:numId="51">
    <w:abstractNumId w:val="59"/>
  </w:num>
  <w:num w:numId="52">
    <w:abstractNumId w:val="60"/>
  </w:num>
  <w:num w:numId="53">
    <w:abstractNumId w:val="56"/>
  </w:num>
  <w:num w:numId="54">
    <w:abstractNumId w:val="29"/>
  </w:num>
  <w:num w:numId="55">
    <w:abstractNumId w:val="50"/>
  </w:num>
  <w:num w:numId="56">
    <w:abstractNumId w:val="43"/>
  </w:num>
  <w:num w:numId="57">
    <w:abstractNumId w:val="46"/>
  </w:num>
  <w:num w:numId="58">
    <w:abstractNumId w:val="51"/>
  </w:num>
  <w:num w:numId="59">
    <w:abstractNumId w:val="55"/>
  </w:num>
  <w:num w:numId="60">
    <w:abstractNumId w:val="42"/>
  </w:num>
  <w:num w:numId="61">
    <w:abstractNumId w:val="47"/>
  </w:num>
  <w:num w:numId="62">
    <w:abstractNumId w:val="34"/>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222E9"/>
    <w:rsid w:val="00020427"/>
    <w:rsid w:val="000E4DA4"/>
    <w:rsid w:val="00154441"/>
    <w:rsid w:val="00174AE6"/>
    <w:rsid w:val="002008C3"/>
    <w:rsid w:val="002219DA"/>
    <w:rsid w:val="00293829"/>
    <w:rsid w:val="00296B5D"/>
    <w:rsid w:val="002B7B59"/>
    <w:rsid w:val="002E7048"/>
    <w:rsid w:val="00395DA2"/>
    <w:rsid w:val="003C1387"/>
    <w:rsid w:val="003D64E6"/>
    <w:rsid w:val="00424693"/>
    <w:rsid w:val="0045043A"/>
    <w:rsid w:val="004860DB"/>
    <w:rsid w:val="004C5B1F"/>
    <w:rsid w:val="004D0B4A"/>
    <w:rsid w:val="00524D86"/>
    <w:rsid w:val="00552278"/>
    <w:rsid w:val="005B0AD4"/>
    <w:rsid w:val="00617F48"/>
    <w:rsid w:val="00623F14"/>
    <w:rsid w:val="007E416B"/>
    <w:rsid w:val="007F7168"/>
    <w:rsid w:val="008508DF"/>
    <w:rsid w:val="00975D43"/>
    <w:rsid w:val="00A10D10"/>
    <w:rsid w:val="00A41F3F"/>
    <w:rsid w:val="00A67F13"/>
    <w:rsid w:val="00AE4CC4"/>
    <w:rsid w:val="00B1191F"/>
    <w:rsid w:val="00B54A0E"/>
    <w:rsid w:val="00B54A83"/>
    <w:rsid w:val="00B57DD1"/>
    <w:rsid w:val="00BA735E"/>
    <w:rsid w:val="00CB282A"/>
    <w:rsid w:val="00DE14DB"/>
    <w:rsid w:val="00E27352"/>
    <w:rsid w:val="00E50402"/>
    <w:rsid w:val="00E54140"/>
    <w:rsid w:val="00EE3E30"/>
    <w:rsid w:val="00F222E9"/>
    <w:rsid w:val="00F80C62"/>
    <w:rsid w:val="00FA4728"/>
    <w:rsid w:val="00FC3BC5"/>
    <w:rsid w:val="00FE0E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rules v:ext="edit">
        <o:r id="V:Rule11" type="connector" idref="#_x0000_s1043"/>
        <o:r id="V:Rule12" type="connector" idref="#_x0000_s1031"/>
        <o:r id="V:Rule13" type="connector" idref="#_x0000_s1042"/>
        <o:r id="V:Rule14" type="connector" idref="#_x0000_s1027"/>
        <o:r id="V:Rule15" type="connector" idref="#_x0000_s1040"/>
        <o:r id="V:Rule16" type="connector" idref="#_x0000_s1041"/>
        <o:r id="V:Rule17" type="connector" idref="#_x0000_s1038"/>
        <o:r id="V:Rule18" type="connector" idref="#_x0000_s1039"/>
        <o:r id="V:Rule19" type="connector" idref="#_x0000_s1032"/>
        <o:r id="V:Rule20"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2E9"/>
    <w:rPr>
      <w:rFonts w:ascii="Calibri" w:eastAsia="Calibri" w:hAnsi="Calibri" w:cs="Times New Roman"/>
    </w:rPr>
  </w:style>
  <w:style w:type="paragraph" w:styleId="10">
    <w:name w:val="heading 1"/>
    <w:basedOn w:val="a"/>
    <w:next w:val="a"/>
    <w:link w:val="11"/>
    <w:qFormat/>
    <w:rsid w:val="00F222E9"/>
    <w:pPr>
      <w:keepNext/>
      <w:spacing w:after="0" w:line="240" w:lineRule="auto"/>
      <w:jc w:val="both"/>
      <w:outlineLvl w:val="0"/>
    </w:pPr>
    <w:rPr>
      <w:rFonts w:ascii="Times New Roman" w:eastAsia="Times New Roman" w:hAnsi="Times New Roman"/>
      <w:sz w:val="28"/>
      <w:szCs w:val="24"/>
      <w:lang w:eastAsia="ru-RU"/>
    </w:rPr>
  </w:style>
  <w:style w:type="paragraph" w:styleId="20">
    <w:name w:val="heading 2"/>
    <w:basedOn w:val="a"/>
    <w:next w:val="a"/>
    <w:link w:val="21"/>
    <w:uiPriority w:val="9"/>
    <w:qFormat/>
    <w:rsid w:val="00F222E9"/>
    <w:pPr>
      <w:keepNext/>
      <w:spacing w:after="0" w:line="240" w:lineRule="auto"/>
      <w:jc w:val="center"/>
      <w:outlineLvl w:val="1"/>
    </w:pPr>
    <w:rPr>
      <w:rFonts w:ascii="Times New Roman" w:eastAsia="Times New Roman" w:hAnsi="Times New Roman"/>
      <w:b/>
      <w:sz w:val="20"/>
      <w:szCs w:val="20"/>
      <w:lang w:eastAsia="ru-RU"/>
    </w:rPr>
  </w:style>
  <w:style w:type="paragraph" w:styleId="3">
    <w:name w:val="heading 3"/>
    <w:basedOn w:val="20"/>
    <w:next w:val="a"/>
    <w:link w:val="30"/>
    <w:uiPriority w:val="9"/>
    <w:qFormat/>
    <w:rsid w:val="00F222E9"/>
    <w:pPr>
      <w:keepNext w:val="0"/>
      <w:widowControl w:val="0"/>
      <w:autoSpaceDE w:val="0"/>
      <w:autoSpaceDN w:val="0"/>
      <w:adjustRightInd w:val="0"/>
      <w:jc w:val="both"/>
      <w:outlineLvl w:val="2"/>
    </w:pPr>
    <w:rPr>
      <w:rFonts w:ascii="Arial" w:hAnsi="Arial"/>
      <w:b w:val="0"/>
      <w:sz w:val="24"/>
      <w:szCs w:val="24"/>
      <w:lang w:eastAsia="en-US"/>
    </w:rPr>
  </w:style>
  <w:style w:type="paragraph" w:styleId="4">
    <w:name w:val="heading 4"/>
    <w:basedOn w:val="a"/>
    <w:link w:val="40"/>
    <w:uiPriority w:val="9"/>
    <w:qFormat/>
    <w:rsid w:val="00F222E9"/>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next w:val="a"/>
    <w:link w:val="50"/>
    <w:qFormat/>
    <w:rsid w:val="00F222E9"/>
    <w:pPr>
      <w:keepNext/>
      <w:spacing w:after="0" w:line="240" w:lineRule="auto"/>
      <w:outlineLvl w:val="4"/>
    </w:pPr>
    <w:rPr>
      <w:rFonts w:ascii="Times New Roman" w:eastAsia="Times New Roman" w:hAnsi="Times New Roman"/>
      <w:sz w:val="28"/>
      <w:szCs w:val="20"/>
      <w:lang w:eastAsia="ru-RU"/>
    </w:rPr>
  </w:style>
  <w:style w:type="paragraph" w:styleId="6">
    <w:name w:val="heading 6"/>
    <w:basedOn w:val="a"/>
    <w:next w:val="a"/>
    <w:link w:val="60"/>
    <w:qFormat/>
    <w:rsid w:val="00F222E9"/>
    <w:pPr>
      <w:keepNext/>
      <w:spacing w:after="0" w:line="240" w:lineRule="auto"/>
      <w:jc w:val="center"/>
      <w:outlineLvl w:val="5"/>
    </w:pPr>
    <w:rPr>
      <w:rFonts w:ascii="Times New Roman" w:eastAsia="Times New Roman" w:hAnsi="Times New Roman"/>
      <w:sz w:val="28"/>
      <w:szCs w:val="20"/>
      <w:lang w:eastAsia="ru-RU"/>
    </w:rPr>
  </w:style>
  <w:style w:type="paragraph" w:styleId="7">
    <w:name w:val="heading 7"/>
    <w:basedOn w:val="a"/>
    <w:next w:val="a"/>
    <w:link w:val="70"/>
    <w:qFormat/>
    <w:rsid w:val="00F222E9"/>
    <w:pPr>
      <w:keepNext/>
      <w:spacing w:after="0" w:line="240" w:lineRule="auto"/>
      <w:ind w:firstLine="4820"/>
      <w:jc w:val="both"/>
      <w:outlineLvl w:val="6"/>
    </w:pPr>
    <w:rPr>
      <w:rFonts w:ascii="Times New Roman" w:eastAsia="Times New Roman" w:hAnsi="Times New Roman"/>
      <w:sz w:val="28"/>
      <w:szCs w:val="20"/>
      <w:lang w:eastAsia="ru-RU"/>
    </w:rPr>
  </w:style>
  <w:style w:type="paragraph" w:styleId="8">
    <w:name w:val="heading 8"/>
    <w:basedOn w:val="a"/>
    <w:next w:val="a"/>
    <w:link w:val="80"/>
    <w:unhideWhenUsed/>
    <w:qFormat/>
    <w:rsid w:val="00F222E9"/>
    <w:pPr>
      <w:keepNext/>
      <w:keepLines/>
      <w:widowControl w:val="0"/>
      <w:autoSpaceDE w:val="0"/>
      <w:autoSpaceDN w:val="0"/>
      <w:adjustRightInd w:val="0"/>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
    <w:next w:val="a"/>
    <w:link w:val="90"/>
    <w:qFormat/>
    <w:rsid w:val="00F222E9"/>
    <w:pPr>
      <w:keepNext/>
      <w:shd w:val="clear" w:color="auto" w:fill="FFFFFF"/>
      <w:spacing w:after="0" w:line="307" w:lineRule="exact"/>
      <w:ind w:right="-2"/>
      <w:jc w:val="center"/>
      <w:outlineLvl w:val="8"/>
    </w:pPr>
    <w:rPr>
      <w:rFonts w:ascii="Times New Roman" w:eastAsia="Times New Roman" w:hAnsi="Times New Roman"/>
      <w:color w:val="000000"/>
      <w:spacing w:val="3"/>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222E9"/>
    <w:rPr>
      <w:rFonts w:ascii="Times New Roman" w:eastAsia="Times New Roman" w:hAnsi="Times New Roman" w:cs="Times New Roman"/>
      <w:sz w:val="28"/>
      <w:szCs w:val="24"/>
      <w:lang w:eastAsia="ru-RU"/>
    </w:rPr>
  </w:style>
  <w:style w:type="character" w:customStyle="1" w:styleId="21">
    <w:name w:val="Заголовок 2 Знак"/>
    <w:basedOn w:val="a0"/>
    <w:link w:val="20"/>
    <w:uiPriority w:val="9"/>
    <w:rsid w:val="00F222E9"/>
    <w:rPr>
      <w:rFonts w:ascii="Times New Roman" w:eastAsia="Times New Roman" w:hAnsi="Times New Roman" w:cs="Times New Roman"/>
      <w:b/>
      <w:sz w:val="20"/>
      <w:szCs w:val="20"/>
      <w:lang w:eastAsia="ru-RU"/>
    </w:rPr>
  </w:style>
  <w:style w:type="character" w:customStyle="1" w:styleId="30">
    <w:name w:val="Заголовок 3 Знак"/>
    <w:basedOn w:val="a0"/>
    <w:link w:val="3"/>
    <w:uiPriority w:val="9"/>
    <w:rsid w:val="00F222E9"/>
    <w:rPr>
      <w:rFonts w:ascii="Arial" w:eastAsia="Times New Roman" w:hAnsi="Arial" w:cs="Times New Roman"/>
      <w:sz w:val="24"/>
      <w:szCs w:val="24"/>
    </w:rPr>
  </w:style>
  <w:style w:type="character" w:customStyle="1" w:styleId="40">
    <w:name w:val="Заголовок 4 Знак"/>
    <w:basedOn w:val="a0"/>
    <w:link w:val="4"/>
    <w:uiPriority w:val="9"/>
    <w:rsid w:val="00F222E9"/>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F222E9"/>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F222E9"/>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F222E9"/>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F222E9"/>
    <w:rPr>
      <w:rFonts w:ascii="Cambria" w:eastAsia="Times New Roman" w:hAnsi="Cambria" w:cs="Times New Roman"/>
      <w:color w:val="404040"/>
      <w:sz w:val="20"/>
      <w:szCs w:val="20"/>
      <w:lang w:eastAsia="ru-RU"/>
    </w:rPr>
  </w:style>
  <w:style w:type="character" w:customStyle="1" w:styleId="90">
    <w:name w:val="Заголовок 9 Знак"/>
    <w:basedOn w:val="a0"/>
    <w:link w:val="9"/>
    <w:rsid w:val="00F222E9"/>
    <w:rPr>
      <w:rFonts w:ascii="Times New Roman" w:eastAsia="Times New Roman" w:hAnsi="Times New Roman" w:cs="Times New Roman"/>
      <w:color w:val="000000"/>
      <w:spacing w:val="3"/>
      <w:sz w:val="26"/>
      <w:szCs w:val="26"/>
      <w:shd w:val="clear" w:color="auto" w:fill="FFFFFF"/>
      <w:lang w:eastAsia="ru-RU"/>
    </w:rPr>
  </w:style>
  <w:style w:type="character" w:customStyle="1" w:styleId="a3">
    <w:name w:val="Без интервала Знак"/>
    <w:basedOn w:val="a0"/>
    <w:link w:val="a4"/>
    <w:uiPriority w:val="1"/>
    <w:locked/>
    <w:rsid w:val="00F222E9"/>
    <w:rPr>
      <w:rFonts w:ascii="Times New Roman" w:eastAsia="Times New Roman" w:hAnsi="Times New Roman"/>
    </w:rPr>
  </w:style>
  <w:style w:type="paragraph" w:styleId="a4">
    <w:name w:val="No Spacing"/>
    <w:link w:val="a3"/>
    <w:uiPriority w:val="1"/>
    <w:qFormat/>
    <w:rsid w:val="00F222E9"/>
    <w:pPr>
      <w:spacing w:after="0" w:line="240" w:lineRule="auto"/>
    </w:pPr>
    <w:rPr>
      <w:rFonts w:ascii="Times New Roman" w:eastAsia="Times New Roman" w:hAnsi="Times New Roman"/>
    </w:rPr>
  </w:style>
  <w:style w:type="numbering" w:customStyle="1" w:styleId="12">
    <w:name w:val="Нет списка1"/>
    <w:next w:val="a2"/>
    <w:uiPriority w:val="99"/>
    <w:semiHidden/>
    <w:unhideWhenUsed/>
    <w:rsid w:val="00F222E9"/>
  </w:style>
  <w:style w:type="paragraph" w:customStyle="1" w:styleId="110">
    <w:name w:val="Заголовок 11"/>
    <w:basedOn w:val="a"/>
    <w:next w:val="a"/>
    <w:rsid w:val="00F222E9"/>
    <w:pPr>
      <w:keepNext/>
      <w:widowControl w:val="0"/>
      <w:tabs>
        <w:tab w:val="num" w:pos="720"/>
      </w:tabs>
      <w:spacing w:after="0" w:line="200" w:lineRule="atLeast"/>
      <w:ind w:left="720" w:hanging="720"/>
      <w:jc w:val="center"/>
      <w:outlineLvl w:val="0"/>
    </w:pPr>
    <w:rPr>
      <w:rFonts w:ascii="Times New Roman" w:eastAsia="Times New Roman" w:hAnsi="Times New Roman"/>
      <w:b/>
      <w:bCs/>
      <w:sz w:val="26"/>
      <w:szCs w:val="26"/>
      <w:lang w:eastAsia="ar-SA"/>
    </w:rPr>
  </w:style>
  <w:style w:type="paragraph" w:customStyle="1" w:styleId="ConsPlusNormal">
    <w:name w:val="ConsPlusNormal"/>
    <w:link w:val="ConsPlusNormal0"/>
    <w:uiPriority w:val="99"/>
    <w:rsid w:val="00F222E9"/>
    <w:pPr>
      <w:widowControl w:val="0"/>
      <w:suppressAutoHyphens/>
      <w:autoSpaceDE w:val="0"/>
      <w:spacing w:after="0" w:line="240" w:lineRule="auto"/>
      <w:ind w:firstLine="720"/>
    </w:pPr>
    <w:rPr>
      <w:rFonts w:ascii="Arial" w:eastAsia="MS Mincho" w:hAnsi="Arial" w:cs="Arial"/>
      <w:lang w:eastAsia="ar-SA"/>
    </w:rPr>
  </w:style>
  <w:style w:type="paragraph" w:styleId="a5">
    <w:name w:val="Balloon Text"/>
    <w:basedOn w:val="a"/>
    <w:link w:val="a6"/>
    <w:uiPriority w:val="99"/>
    <w:unhideWhenUsed/>
    <w:rsid w:val="00F222E9"/>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rsid w:val="00F222E9"/>
    <w:rPr>
      <w:rFonts w:ascii="Tahoma" w:eastAsia="Times New Roman" w:hAnsi="Tahoma" w:cs="Tahoma"/>
      <w:sz w:val="16"/>
      <w:szCs w:val="16"/>
      <w:lang w:eastAsia="ru-RU"/>
    </w:rPr>
  </w:style>
  <w:style w:type="paragraph" w:styleId="a7">
    <w:name w:val="List Paragraph"/>
    <w:basedOn w:val="a"/>
    <w:link w:val="a8"/>
    <w:uiPriority w:val="34"/>
    <w:qFormat/>
    <w:rsid w:val="00F222E9"/>
    <w:pPr>
      <w:spacing w:after="0" w:line="240" w:lineRule="auto"/>
      <w:ind w:left="720"/>
      <w:contextualSpacing/>
    </w:pPr>
    <w:rPr>
      <w:rFonts w:ascii="Times New Roman" w:eastAsia="Times New Roman" w:hAnsi="Times New Roman"/>
      <w:sz w:val="24"/>
      <w:szCs w:val="24"/>
    </w:rPr>
  </w:style>
  <w:style w:type="paragraph" w:customStyle="1" w:styleId="Default">
    <w:name w:val="Default"/>
    <w:rsid w:val="00F222E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9">
    <w:name w:val="Table Grid"/>
    <w:basedOn w:val="a1"/>
    <w:uiPriority w:val="59"/>
    <w:rsid w:val="00F222E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Абзац списка2"/>
    <w:basedOn w:val="a"/>
    <w:rsid w:val="00F222E9"/>
    <w:pPr>
      <w:widowControl w:val="0"/>
      <w:ind w:left="720"/>
    </w:pPr>
    <w:rPr>
      <w:rFonts w:cs="Calibri"/>
      <w:lang w:eastAsia="ar-SA"/>
    </w:rPr>
  </w:style>
  <w:style w:type="paragraph" w:customStyle="1" w:styleId="ConsPlusNonformat">
    <w:name w:val="ConsPlusNonformat"/>
    <w:uiPriority w:val="99"/>
    <w:rsid w:val="00F222E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Абзац списка1"/>
    <w:basedOn w:val="a"/>
    <w:qFormat/>
    <w:rsid w:val="00F222E9"/>
    <w:pPr>
      <w:widowControl w:val="0"/>
      <w:ind w:left="720"/>
    </w:pPr>
    <w:rPr>
      <w:rFonts w:cs="Calibri"/>
      <w:lang w:eastAsia="ar-SA"/>
    </w:rPr>
  </w:style>
  <w:style w:type="paragraph" w:customStyle="1" w:styleId="aa">
    <w:name w:val="Знак"/>
    <w:basedOn w:val="a"/>
    <w:rsid w:val="00F222E9"/>
    <w:pPr>
      <w:spacing w:before="100" w:beforeAutospacing="1" w:after="100" w:afterAutospacing="1" w:line="240" w:lineRule="auto"/>
    </w:pPr>
    <w:rPr>
      <w:rFonts w:ascii="Tahoma" w:eastAsia="Times New Roman" w:hAnsi="Tahoma"/>
      <w:sz w:val="20"/>
      <w:szCs w:val="20"/>
      <w:lang w:val="en-US"/>
    </w:rPr>
  </w:style>
  <w:style w:type="paragraph" w:styleId="ab">
    <w:name w:val="Body Text Indent"/>
    <w:basedOn w:val="a"/>
    <w:link w:val="ac"/>
    <w:uiPriority w:val="99"/>
    <w:rsid w:val="00F222E9"/>
    <w:pPr>
      <w:spacing w:after="120" w:line="240" w:lineRule="auto"/>
      <w:ind w:left="283"/>
    </w:pPr>
    <w:rPr>
      <w:rFonts w:ascii="Times New Roman" w:eastAsia="Times New Roman" w:hAnsi="Times New Roman"/>
      <w:sz w:val="24"/>
      <w:szCs w:val="24"/>
      <w:lang w:eastAsia="ru-RU"/>
    </w:rPr>
  </w:style>
  <w:style w:type="character" w:customStyle="1" w:styleId="ac">
    <w:name w:val="Основной текст с отступом Знак"/>
    <w:basedOn w:val="a0"/>
    <w:link w:val="ab"/>
    <w:uiPriority w:val="99"/>
    <w:rsid w:val="00F222E9"/>
    <w:rPr>
      <w:rFonts w:ascii="Times New Roman" w:eastAsia="Times New Roman" w:hAnsi="Times New Roman" w:cs="Times New Roman"/>
      <w:sz w:val="24"/>
      <w:szCs w:val="24"/>
      <w:lang w:eastAsia="ru-RU"/>
    </w:rPr>
  </w:style>
  <w:style w:type="paragraph" w:customStyle="1" w:styleId="ConsNormal">
    <w:name w:val="ConsNormal"/>
    <w:rsid w:val="00F222E9"/>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Cell">
    <w:name w:val="ConsPlusCell"/>
    <w:uiPriority w:val="99"/>
    <w:rsid w:val="00F222E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d">
    <w:name w:val="Hyperlink"/>
    <w:unhideWhenUsed/>
    <w:rsid w:val="00F222E9"/>
    <w:rPr>
      <w:color w:val="0000FF"/>
      <w:u w:val="single"/>
    </w:rPr>
  </w:style>
  <w:style w:type="paragraph" w:customStyle="1" w:styleId="ConsPlusTitle">
    <w:name w:val="ConsPlusTitle"/>
    <w:rsid w:val="00F222E9"/>
    <w:pPr>
      <w:widowControl w:val="0"/>
      <w:autoSpaceDE w:val="0"/>
      <w:autoSpaceDN w:val="0"/>
      <w:adjustRightInd w:val="0"/>
      <w:spacing w:after="0" w:line="240" w:lineRule="auto"/>
    </w:pPr>
    <w:rPr>
      <w:rFonts w:ascii="Calibri" w:eastAsia="Times New Roman" w:hAnsi="Calibri" w:cs="Calibri"/>
      <w:b/>
      <w:bCs/>
      <w:lang w:eastAsia="ru-RU"/>
    </w:rPr>
  </w:style>
  <w:style w:type="paragraph" w:styleId="23">
    <w:name w:val="Body Text Indent 2"/>
    <w:basedOn w:val="a"/>
    <w:link w:val="24"/>
    <w:rsid w:val="00F222E9"/>
    <w:pPr>
      <w:spacing w:after="0" w:line="240" w:lineRule="auto"/>
      <w:ind w:firstLine="851"/>
      <w:jc w:val="both"/>
    </w:pPr>
    <w:rPr>
      <w:rFonts w:ascii="Times New Roman" w:eastAsia="Times New Roman" w:hAnsi="Times New Roman"/>
      <w:sz w:val="28"/>
      <w:szCs w:val="20"/>
      <w:lang w:eastAsia="ru-RU"/>
    </w:rPr>
  </w:style>
  <w:style w:type="character" w:customStyle="1" w:styleId="24">
    <w:name w:val="Основной текст с отступом 2 Знак"/>
    <w:basedOn w:val="a0"/>
    <w:link w:val="23"/>
    <w:rsid w:val="00F222E9"/>
    <w:rPr>
      <w:rFonts w:ascii="Times New Roman" w:eastAsia="Times New Roman" w:hAnsi="Times New Roman" w:cs="Times New Roman"/>
      <w:sz w:val="28"/>
      <w:szCs w:val="20"/>
      <w:lang w:eastAsia="ru-RU"/>
    </w:rPr>
  </w:style>
  <w:style w:type="character" w:customStyle="1" w:styleId="ae">
    <w:name w:val="Текст примечания Знак"/>
    <w:basedOn w:val="a0"/>
    <w:link w:val="af"/>
    <w:uiPriority w:val="99"/>
    <w:rsid w:val="00F222E9"/>
    <w:rPr>
      <w:rFonts w:ascii="Calibri" w:eastAsia="Times New Roman" w:hAnsi="Calibri" w:cs="Times New Roman"/>
      <w:sz w:val="20"/>
      <w:szCs w:val="20"/>
      <w:lang w:eastAsia="ru-RU"/>
    </w:rPr>
  </w:style>
  <w:style w:type="paragraph" w:styleId="af">
    <w:name w:val="annotation text"/>
    <w:basedOn w:val="a"/>
    <w:link w:val="ae"/>
    <w:uiPriority w:val="99"/>
    <w:unhideWhenUsed/>
    <w:rsid w:val="00F222E9"/>
    <w:rPr>
      <w:rFonts w:eastAsia="Times New Roman"/>
      <w:sz w:val="20"/>
      <w:szCs w:val="20"/>
      <w:lang w:eastAsia="ru-RU"/>
    </w:rPr>
  </w:style>
  <w:style w:type="character" w:customStyle="1" w:styleId="14">
    <w:name w:val="Текст примечания Знак1"/>
    <w:basedOn w:val="a0"/>
    <w:link w:val="af"/>
    <w:uiPriority w:val="99"/>
    <w:semiHidden/>
    <w:rsid w:val="00F222E9"/>
    <w:rPr>
      <w:rFonts w:ascii="Calibri" w:eastAsia="Calibri" w:hAnsi="Calibri" w:cs="Times New Roman"/>
      <w:sz w:val="20"/>
      <w:szCs w:val="20"/>
    </w:rPr>
  </w:style>
  <w:style w:type="character" w:customStyle="1" w:styleId="af0">
    <w:name w:val="Тема примечания Знак"/>
    <w:basedOn w:val="ae"/>
    <w:link w:val="af1"/>
    <w:uiPriority w:val="99"/>
    <w:rsid w:val="00F222E9"/>
    <w:rPr>
      <w:b/>
      <w:bCs/>
    </w:rPr>
  </w:style>
  <w:style w:type="paragraph" w:styleId="af1">
    <w:name w:val="annotation subject"/>
    <w:basedOn w:val="af"/>
    <w:next w:val="af"/>
    <w:link w:val="af0"/>
    <w:uiPriority w:val="99"/>
    <w:unhideWhenUsed/>
    <w:rsid w:val="00F222E9"/>
    <w:rPr>
      <w:b/>
      <w:bCs/>
    </w:rPr>
  </w:style>
  <w:style w:type="character" w:customStyle="1" w:styleId="15">
    <w:name w:val="Тема примечания Знак1"/>
    <w:basedOn w:val="14"/>
    <w:link w:val="af1"/>
    <w:uiPriority w:val="99"/>
    <w:semiHidden/>
    <w:rsid w:val="00F222E9"/>
    <w:rPr>
      <w:b/>
      <w:bCs/>
    </w:rPr>
  </w:style>
  <w:style w:type="paragraph" w:styleId="af2">
    <w:name w:val="Body Text"/>
    <w:basedOn w:val="a"/>
    <w:link w:val="af3"/>
    <w:uiPriority w:val="99"/>
    <w:rsid w:val="00F222E9"/>
    <w:pPr>
      <w:spacing w:after="120" w:line="240" w:lineRule="auto"/>
      <w:ind w:left="1134"/>
    </w:pPr>
    <w:rPr>
      <w:rFonts w:ascii="Times New Roman" w:eastAsia="Times New Roman" w:hAnsi="Times New Roman"/>
      <w:sz w:val="24"/>
      <w:szCs w:val="24"/>
      <w:lang w:eastAsia="ru-RU"/>
    </w:rPr>
  </w:style>
  <w:style w:type="character" w:customStyle="1" w:styleId="af3">
    <w:name w:val="Основной текст Знак"/>
    <w:basedOn w:val="a0"/>
    <w:link w:val="af2"/>
    <w:uiPriority w:val="99"/>
    <w:rsid w:val="00F222E9"/>
    <w:rPr>
      <w:rFonts w:ascii="Times New Roman" w:eastAsia="Times New Roman" w:hAnsi="Times New Roman" w:cs="Times New Roman"/>
      <w:sz w:val="24"/>
      <w:szCs w:val="24"/>
      <w:lang w:eastAsia="ru-RU"/>
    </w:rPr>
  </w:style>
  <w:style w:type="character" w:customStyle="1" w:styleId="icon-3">
    <w:name w:val="icon-3"/>
    <w:basedOn w:val="a0"/>
    <w:rsid w:val="00F222E9"/>
  </w:style>
  <w:style w:type="character" w:customStyle="1" w:styleId="apple-converted-space">
    <w:name w:val="apple-converted-space"/>
    <w:basedOn w:val="a0"/>
    <w:rsid w:val="00F222E9"/>
  </w:style>
  <w:style w:type="character" w:styleId="af4">
    <w:name w:val="Strong"/>
    <w:qFormat/>
    <w:rsid w:val="00F222E9"/>
    <w:rPr>
      <w:b/>
      <w:bCs/>
    </w:rPr>
  </w:style>
  <w:style w:type="character" w:styleId="af5">
    <w:name w:val="Emphasis"/>
    <w:uiPriority w:val="20"/>
    <w:qFormat/>
    <w:rsid w:val="00F222E9"/>
    <w:rPr>
      <w:i/>
      <w:iCs/>
    </w:rPr>
  </w:style>
  <w:style w:type="character" w:customStyle="1" w:styleId="af6">
    <w:name w:val="Верхний колонтитул Знак"/>
    <w:basedOn w:val="a0"/>
    <w:link w:val="af7"/>
    <w:uiPriority w:val="99"/>
    <w:rsid w:val="00F222E9"/>
    <w:rPr>
      <w:rFonts w:ascii="Calibri" w:eastAsia="Calibri" w:hAnsi="Calibri" w:cs="Times New Roman"/>
    </w:rPr>
  </w:style>
  <w:style w:type="paragraph" w:styleId="af7">
    <w:name w:val="header"/>
    <w:basedOn w:val="a"/>
    <w:link w:val="af6"/>
    <w:uiPriority w:val="99"/>
    <w:unhideWhenUsed/>
    <w:rsid w:val="00F222E9"/>
    <w:pPr>
      <w:tabs>
        <w:tab w:val="center" w:pos="4677"/>
        <w:tab w:val="right" w:pos="9355"/>
      </w:tabs>
      <w:ind w:left="1134"/>
    </w:pPr>
  </w:style>
  <w:style w:type="character" w:customStyle="1" w:styleId="16">
    <w:name w:val="Верхний колонтитул Знак1"/>
    <w:basedOn w:val="a0"/>
    <w:link w:val="af7"/>
    <w:uiPriority w:val="99"/>
    <w:semiHidden/>
    <w:rsid w:val="00F222E9"/>
    <w:rPr>
      <w:rFonts w:ascii="Calibri" w:eastAsia="Calibri" w:hAnsi="Calibri" w:cs="Times New Roman"/>
    </w:rPr>
  </w:style>
  <w:style w:type="character" w:customStyle="1" w:styleId="af8">
    <w:name w:val="Нижний колонтитул Знак"/>
    <w:basedOn w:val="a0"/>
    <w:link w:val="af9"/>
    <w:uiPriority w:val="99"/>
    <w:rsid w:val="00F222E9"/>
    <w:rPr>
      <w:rFonts w:ascii="Calibri" w:eastAsia="Calibri" w:hAnsi="Calibri" w:cs="Times New Roman"/>
    </w:rPr>
  </w:style>
  <w:style w:type="paragraph" w:styleId="af9">
    <w:name w:val="footer"/>
    <w:basedOn w:val="a"/>
    <w:link w:val="af8"/>
    <w:uiPriority w:val="99"/>
    <w:unhideWhenUsed/>
    <w:rsid w:val="00F222E9"/>
    <w:pPr>
      <w:tabs>
        <w:tab w:val="center" w:pos="4677"/>
        <w:tab w:val="right" w:pos="9355"/>
      </w:tabs>
      <w:ind w:left="1134"/>
    </w:pPr>
  </w:style>
  <w:style w:type="character" w:customStyle="1" w:styleId="17">
    <w:name w:val="Нижний колонтитул Знак1"/>
    <w:basedOn w:val="a0"/>
    <w:link w:val="af9"/>
    <w:uiPriority w:val="99"/>
    <w:semiHidden/>
    <w:rsid w:val="00F222E9"/>
    <w:rPr>
      <w:rFonts w:ascii="Calibri" w:eastAsia="Calibri" w:hAnsi="Calibri" w:cs="Times New Roman"/>
    </w:rPr>
  </w:style>
  <w:style w:type="paragraph" w:customStyle="1" w:styleId="afa">
    <w:name w:val="Прижатый влево"/>
    <w:basedOn w:val="a"/>
    <w:next w:val="a"/>
    <w:uiPriority w:val="99"/>
    <w:rsid w:val="00F222E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oint">
    <w:name w:val="Point"/>
    <w:basedOn w:val="a"/>
    <w:link w:val="PointChar"/>
    <w:rsid w:val="00F222E9"/>
    <w:pPr>
      <w:spacing w:before="120" w:after="0" w:line="288" w:lineRule="auto"/>
      <w:ind w:firstLine="720"/>
      <w:jc w:val="both"/>
    </w:pPr>
    <w:rPr>
      <w:rFonts w:ascii="Times New Roman" w:eastAsia="Times New Roman" w:hAnsi="Times New Roman"/>
      <w:sz w:val="24"/>
      <w:szCs w:val="24"/>
    </w:rPr>
  </w:style>
  <w:style w:type="character" w:customStyle="1" w:styleId="PointChar">
    <w:name w:val="Point Char"/>
    <w:link w:val="Point"/>
    <w:rsid w:val="00F222E9"/>
    <w:rPr>
      <w:rFonts w:ascii="Times New Roman" w:eastAsia="Times New Roman" w:hAnsi="Times New Roman" w:cs="Times New Roman"/>
      <w:sz w:val="24"/>
      <w:szCs w:val="24"/>
    </w:rPr>
  </w:style>
  <w:style w:type="character" w:customStyle="1" w:styleId="afb">
    <w:name w:val="Гипертекстовая ссылка"/>
    <w:rsid w:val="00F222E9"/>
    <w:rPr>
      <w:rFonts w:cs="Times New Roman"/>
      <w:b w:val="0"/>
      <w:color w:val="106BBE"/>
      <w:sz w:val="26"/>
    </w:rPr>
  </w:style>
  <w:style w:type="paragraph" w:customStyle="1" w:styleId="afc">
    <w:name w:val="Нормальный (таблица)"/>
    <w:basedOn w:val="a"/>
    <w:next w:val="a"/>
    <w:rsid w:val="00F222E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d">
    <w:name w:val="Цветовое выделение"/>
    <w:rsid w:val="00F222E9"/>
    <w:rPr>
      <w:b/>
      <w:color w:val="26282F"/>
      <w:sz w:val="26"/>
    </w:rPr>
  </w:style>
  <w:style w:type="character" w:customStyle="1" w:styleId="afe">
    <w:name w:val="Активная гипертекстовая ссылка"/>
    <w:uiPriority w:val="99"/>
    <w:rsid w:val="00F222E9"/>
    <w:rPr>
      <w:rFonts w:cs="Times New Roman"/>
      <w:b w:val="0"/>
      <w:color w:val="106BBE"/>
      <w:sz w:val="26"/>
      <w:u w:val="single"/>
    </w:rPr>
  </w:style>
  <w:style w:type="paragraph" w:customStyle="1" w:styleId="aff">
    <w:name w:val="Внимание"/>
    <w:basedOn w:val="a"/>
    <w:next w:val="a"/>
    <w:uiPriority w:val="99"/>
    <w:rsid w:val="00F222E9"/>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0">
    <w:name w:val="Внимание: криминал!!"/>
    <w:basedOn w:val="aff"/>
    <w:next w:val="a"/>
    <w:uiPriority w:val="99"/>
    <w:rsid w:val="00F222E9"/>
    <w:pPr>
      <w:spacing w:before="0" w:after="0"/>
      <w:ind w:left="0" w:right="0" w:firstLine="0"/>
    </w:pPr>
    <w:rPr>
      <w:shd w:val="clear" w:color="auto" w:fill="auto"/>
    </w:rPr>
  </w:style>
  <w:style w:type="paragraph" w:customStyle="1" w:styleId="aff1">
    <w:name w:val="Внимание: недобросовестность!"/>
    <w:basedOn w:val="aff"/>
    <w:next w:val="a"/>
    <w:uiPriority w:val="99"/>
    <w:rsid w:val="00F222E9"/>
    <w:pPr>
      <w:spacing w:before="0" w:after="0"/>
      <w:ind w:left="0" w:right="0" w:firstLine="0"/>
    </w:pPr>
    <w:rPr>
      <w:shd w:val="clear" w:color="auto" w:fill="auto"/>
    </w:rPr>
  </w:style>
  <w:style w:type="character" w:customStyle="1" w:styleId="aff2">
    <w:name w:val="Выделение для Базового Поиска"/>
    <w:uiPriority w:val="99"/>
    <w:rsid w:val="00F222E9"/>
    <w:rPr>
      <w:rFonts w:cs="Times New Roman"/>
      <w:b w:val="0"/>
      <w:color w:val="0058A9"/>
      <w:sz w:val="26"/>
    </w:rPr>
  </w:style>
  <w:style w:type="character" w:customStyle="1" w:styleId="aff3">
    <w:name w:val="Выделение для Базового Поиска (курсив)"/>
    <w:uiPriority w:val="99"/>
    <w:rsid w:val="00F222E9"/>
    <w:rPr>
      <w:rFonts w:cs="Times New Roman"/>
      <w:b w:val="0"/>
      <w:i/>
      <w:iCs/>
      <w:color w:val="0058A9"/>
      <w:sz w:val="26"/>
    </w:rPr>
  </w:style>
  <w:style w:type="paragraph" w:customStyle="1" w:styleId="aff4">
    <w:name w:val="Основное меню (преемственное)"/>
    <w:basedOn w:val="a"/>
    <w:next w:val="a"/>
    <w:uiPriority w:val="99"/>
    <w:rsid w:val="00F222E9"/>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5">
    <w:name w:val="Заголовок"/>
    <w:basedOn w:val="aff4"/>
    <w:next w:val="a"/>
    <w:uiPriority w:val="99"/>
    <w:rsid w:val="00F222E9"/>
    <w:rPr>
      <w:rFonts w:ascii="Arial" w:hAnsi="Arial" w:cs="Arial"/>
      <w:b/>
      <w:bCs/>
      <w:color w:val="0058A9"/>
      <w:shd w:val="clear" w:color="auto" w:fill="A2C8A9"/>
    </w:rPr>
  </w:style>
  <w:style w:type="paragraph" w:customStyle="1" w:styleId="aff6">
    <w:name w:val="Заголовок группы контролов"/>
    <w:basedOn w:val="a"/>
    <w:next w:val="a"/>
    <w:uiPriority w:val="99"/>
    <w:rsid w:val="00F222E9"/>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7">
    <w:name w:val="Заголовок для информации об изменениях"/>
    <w:basedOn w:val="10"/>
    <w:next w:val="a"/>
    <w:uiPriority w:val="99"/>
    <w:rsid w:val="00F222E9"/>
    <w:pPr>
      <w:keepNext w:val="0"/>
      <w:widowControl w:val="0"/>
      <w:autoSpaceDE w:val="0"/>
      <w:autoSpaceDN w:val="0"/>
      <w:adjustRightInd w:val="0"/>
      <w:outlineLvl w:val="9"/>
    </w:pPr>
    <w:rPr>
      <w:rFonts w:ascii="Arial" w:hAnsi="Arial"/>
      <w:sz w:val="20"/>
      <w:szCs w:val="20"/>
      <w:shd w:val="clear" w:color="auto" w:fill="FFFFFF"/>
      <w:lang w:eastAsia="en-US"/>
    </w:rPr>
  </w:style>
  <w:style w:type="paragraph" w:customStyle="1" w:styleId="aff8">
    <w:name w:val="Заголовок приложения"/>
    <w:basedOn w:val="a"/>
    <w:next w:val="a"/>
    <w:uiPriority w:val="99"/>
    <w:rsid w:val="00F222E9"/>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9">
    <w:name w:val="Заголовок распахивающейся части диалога"/>
    <w:basedOn w:val="a"/>
    <w:next w:val="a"/>
    <w:uiPriority w:val="99"/>
    <w:rsid w:val="00F222E9"/>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character" w:customStyle="1" w:styleId="affa">
    <w:name w:val="Заголовок своего сообщения"/>
    <w:uiPriority w:val="99"/>
    <w:rsid w:val="00F222E9"/>
    <w:rPr>
      <w:rFonts w:cs="Times New Roman"/>
      <w:b w:val="0"/>
      <w:color w:val="26282F"/>
      <w:sz w:val="26"/>
    </w:rPr>
  </w:style>
  <w:style w:type="paragraph" w:customStyle="1" w:styleId="affb">
    <w:name w:val="Заголовок статьи"/>
    <w:basedOn w:val="a"/>
    <w:next w:val="a"/>
    <w:uiPriority w:val="99"/>
    <w:rsid w:val="00F222E9"/>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c">
    <w:name w:val="Заголовок чужого сообщения"/>
    <w:uiPriority w:val="99"/>
    <w:rsid w:val="00F222E9"/>
    <w:rPr>
      <w:rFonts w:cs="Times New Roman"/>
      <w:b w:val="0"/>
      <w:color w:val="FF0000"/>
      <w:sz w:val="26"/>
    </w:rPr>
  </w:style>
  <w:style w:type="paragraph" w:customStyle="1" w:styleId="affd">
    <w:name w:val="Заголовок ЭР (левое окно)"/>
    <w:basedOn w:val="a"/>
    <w:next w:val="a"/>
    <w:uiPriority w:val="99"/>
    <w:rsid w:val="00F222E9"/>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ffe">
    <w:name w:val="Заголовок ЭР (правое окно)"/>
    <w:basedOn w:val="affd"/>
    <w:next w:val="a"/>
    <w:uiPriority w:val="99"/>
    <w:rsid w:val="00F222E9"/>
    <w:pPr>
      <w:spacing w:before="0" w:after="0"/>
      <w:jc w:val="left"/>
    </w:pPr>
    <w:rPr>
      <w:b w:val="0"/>
      <w:bCs w:val="0"/>
      <w:color w:val="auto"/>
      <w:sz w:val="24"/>
      <w:szCs w:val="24"/>
    </w:rPr>
  </w:style>
  <w:style w:type="paragraph" w:customStyle="1" w:styleId="afff">
    <w:name w:val="Интерактивный заголовок"/>
    <w:basedOn w:val="aff5"/>
    <w:next w:val="a"/>
    <w:uiPriority w:val="99"/>
    <w:rsid w:val="00F222E9"/>
    <w:rPr>
      <w:b w:val="0"/>
      <w:bCs w:val="0"/>
      <w:color w:val="auto"/>
      <w:u w:val="single"/>
      <w:shd w:val="clear" w:color="auto" w:fill="auto"/>
    </w:rPr>
  </w:style>
  <w:style w:type="paragraph" w:customStyle="1" w:styleId="afff0">
    <w:name w:val="Текст информации об изменениях"/>
    <w:basedOn w:val="a"/>
    <w:next w:val="a"/>
    <w:uiPriority w:val="99"/>
    <w:rsid w:val="00F222E9"/>
    <w:pPr>
      <w:widowControl w:val="0"/>
      <w:autoSpaceDE w:val="0"/>
      <w:autoSpaceDN w:val="0"/>
      <w:adjustRightInd w:val="0"/>
      <w:spacing w:after="0" w:line="240" w:lineRule="auto"/>
      <w:jc w:val="both"/>
    </w:pPr>
    <w:rPr>
      <w:rFonts w:ascii="Arial" w:eastAsia="Times New Roman" w:hAnsi="Arial" w:cs="Arial"/>
      <w:color w:val="353842"/>
      <w:sz w:val="20"/>
      <w:szCs w:val="20"/>
      <w:lang w:eastAsia="ru-RU"/>
    </w:rPr>
  </w:style>
  <w:style w:type="paragraph" w:customStyle="1" w:styleId="afff1">
    <w:name w:val="Информация об изменениях"/>
    <w:basedOn w:val="afff0"/>
    <w:next w:val="a"/>
    <w:uiPriority w:val="99"/>
    <w:rsid w:val="00F222E9"/>
    <w:pPr>
      <w:spacing w:before="180"/>
      <w:ind w:left="360" w:right="360"/>
    </w:pPr>
    <w:rPr>
      <w:color w:val="auto"/>
      <w:sz w:val="24"/>
      <w:szCs w:val="24"/>
      <w:shd w:val="clear" w:color="auto" w:fill="EAEFED"/>
    </w:rPr>
  </w:style>
  <w:style w:type="paragraph" w:customStyle="1" w:styleId="afff2">
    <w:name w:val="Текст (справка)"/>
    <w:basedOn w:val="a"/>
    <w:next w:val="a"/>
    <w:uiPriority w:val="99"/>
    <w:rsid w:val="00F222E9"/>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3">
    <w:name w:val="Комментарий"/>
    <w:basedOn w:val="afff2"/>
    <w:next w:val="a"/>
    <w:uiPriority w:val="99"/>
    <w:rsid w:val="00F222E9"/>
    <w:pPr>
      <w:spacing w:before="75"/>
      <w:ind w:left="0" w:right="0"/>
      <w:jc w:val="both"/>
    </w:pPr>
    <w:rPr>
      <w:color w:val="353842"/>
      <w:shd w:val="clear" w:color="auto" w:fill="F0F0F0"/>
    </w:rPr>
  </w:style>
  <w:style w:type="paragraph" w:customStyle="1" w:styleId="afff4">
    <w:name w:val="Информация об изменениях документа"/>
    <w:basedOn w:val="afff3"/>
    <w:next w:val="a"/>
    <w:uiPriority w:val="99"/>
    <w:rsid w:val="00F222E9"/>
    <w:pPr>
      <w:spacing w:before="0"/>
    </w:pPr>
    <w:rPr>
      <w:i/>
      <w:iCs/>
    </w:rPr>
  </w:style>
  <w:style w:type="paragraph" w:customStyle="1" w:styleId="afff5">
    <w:name w:val="Текст (лев. подпись)"/>
    <w:basedOn w:val="a"/>
    <w:next w:val="a"/>
    <w:uiPriority w:val="99"/>
    <w:rsid w:val="00F222E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6">
    <w:name w:val="Колонтитул (левый)"/>
    <w:basedOn w:val="afff5"/>
    <w:next w:val="a"/>
    <w:uiPriority w:val="99"/>
    <w:rsid w:val="00F222E9"/>
    <w:pPr>
      <w:jc w:val="both"/>
    </w:pPr>
    <w:rPr>
      <w:sz w:val="16"/>
      <w:szCs w:val="16"/>
    </w:rPr>
  </w:style>
  <w:style w:type="paragraph" w:customStyle="1" w:styleId="afff7">
    <w:name w:val="Текст (прав. подпись)"/>
    <w:basedOn w:val="a"/>
    <w:next w:val="a"/>
    <w:uiPriority w:val="99"/>
    <w:rsid w:val="00F222E9"/>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8">
    <w:name w:val="Колонтитул (правый)"/>
    <w:basedOn w:val="afff7"/>
    <w:next w:val="a"/>
    <w:uiPriority w:val="99"/>
    <w:rsid w:val="00F222E9"/>
    <w:pPr>
      <w:jc w:val="both"/>
    </w:pPr>
    <w:rPr>
      <w:sz w:val="16"/>
      <w:szCs w:val="16"/>
    </w:rPr>
  </w:style>
  <w:style w:type="paragraph" w:customStyle="1" w:styleId="afff9">
    <w:name w:val="Комментарий пользователя"/>
    <w:basedOn w:val="afff3"/>
    <w:next w:val="a"/>
    <w:uiPriority w:val="99"/>
    <w:rsid w:val="00F222E9"/>
    <w:pPr>
      <w:spacing w:before="0"/>
      <w:jc w:val="left"/>
    </w:pPr>
    <w:rPr>
      <w:shd w:val="clear" w:color="auto" w:fill="FFDFE0"/>
    </w:rPr>
  </w:style>
  <w:style w:type="paragraph" w:customStyle="1" w:styleId="afffa">
    <w:name w:val="Куда обратиться?"/>
    <w:basedOn w:val="aff"/>
    <w:next w:val="a"/>
    <w:uiPriority w:val="99"/>
    <w:rsid w:val="00F222E9"/>
    <w:pPr>
      <w:spacing w:before="0" w:after="0"/>
      <w:ind w:left="0" w:right="0" w:firstLine="0"/>
    </w:pPr>
    <w:rPr>
      <w:shd w:val="clear" w:color="auto" w:fill="auto"/>
    </w:rPr>
  </w:style>
  <w:style w:type="paragraph" w:customStyle="1" w:styleId="afffb">
    <w:name w:val="Моноширинный"/>
    <w:basedOn w:val="a"/>
    <w:next w:val="a"/>
    <w:uiPriority w:val="99"/>
    <w:rsid w:val="00F222E9"/>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c">
    <w:name w:val="Найденные слова"/>
    <w:uiPriority w:val="99"/>
    <w:rsid w:val="00F222E9"/>
    <w:rPr>
      <w:rFonts w:cs="Times New Roman"/>
      <w:b w:val="0"/>
      <w:color w:val="26282F"/>
      <w:sz w:val="26"/>
      <w:shd w:val="clear" w:color="auto" w:fill="FFF580"/>
    </w:rPr>
  </w:style>
  <w:style w:type="character" w:customStyle="1" w:styleId="afffd">
    <w:name w:val="Не вступил в силу"/>
    <w:uiPriority w:val="99"/>
    <w:rsid w:val="00F222E9"/>
    <w:rPr>
      <w:rFonts w:cs="Times New Roman"/>
      <w:b w:val="0"/>
      <w:color w:val="000000"/>
      <w:sz w:val="26"/>
      <w:shd w:val="clear" w:color="auto" w:fill="D8EDE8"/>
    </w:rPr>
  </w:style>
  <w:style w:type="paragraph" w:customStyle="1" w:styleId="afffe">
    <w:name w:val="Необходимые документы"/>
    <w:basedOn w:val="aff"/>
    <w:next w:val="a"/>
    <w:uiPriority w:val="99"/>
    <w:rsid w:val="00F222E9"/>
    <w:pPr>
      <w:spacing w:before="0" w:after="0"/>
      <w:ind w:left="0" w:right="0" w:firstLine="118"/>
    </w:pPr>
    <w:rPr>
      <w:shd w:val="clear" w:color="auto" w:fill="auto"/>
    </w:rPr>
  </w:style>
  <w:style w:type="paragraph" w:customStyle="1" w:styleId="affff">
    <w:name w:val="Объект"/>
    <w:basedOn w:val="a"/>
    <w:next w:val="a"/>
    <w:uiPriority w:val="99"/>
    <w:rsid w:val="00F222E9"/>
    <w:pPr>
      <w:widowControl w:val="0"/>
      <w:autoSpaceDE w:val="0"/>
      <w:autoSpaceDN w:val="0"/>
      <w:adjustRightInd w:val="0"/>
      <w:spacing w:after="0" w:line="240" w:lineRule="auto"/>
      <w:jc w:val="both"/>
    </w:pPr>
    <w:rPr>
      <w:rFonts w:ascii="Times New Roman" w:eastAsia="Times New Roman" w:hAnsi="Times New Roman"/>
      <w:sz w:val="26"/>
      <w:szCs w:val="26"/>
      <w:lang w:eastAsia="ru-RU"/>
    </w:rPr>
  </w:style>
  <w:style w:type="paragraph" w:customStyle="1" w:styleId="affff0">
    <w:name w:val="Таблицы (моноширинный)"/>
    <w:basedOn w:val="a"/>
    <w:next w:val="a"/>
    <w:rsid w:val="00F222E9"/>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1">
    <w:name w:val="Оглавление"/>
    <w:basedOn w:val="affff0"/>
    <w:next w:val="a"/>
    <w:uiPriority w:val="99"/>
    <w:rsid w:val="00F222E9"/>
    <w:pPr>
      <w:ind w:left="140"/>
    </w:pPr>
    <w:rPr>
      <w:rFonts w:ascii="Arial" w:hAnsi="Arial" w:cs="Arial"/>
      <w:sz w:val="24"/>
      <w:szCs w:val="24"/>
    </w:rPr>
  </w:style>
  <w:style w:type="character" w:customStyle="1" w:styleId="affff2">
    <w:name w:val="Опечатки"/>
    <w:uiPriority w:val="99"/>
    <w:rsid w:val="00F222E9"/>
    <w:rPr>
      <w:color w:val="FF0000"/>
      <w:sz w:val="26"/>
    </w:rPr>
  </w:style>
  <w:style w:type="paragraph" w:customStyle="1" w:styleId="affff3">
    <w:name w:val="Переменная часть"/>
    <w:basedOn w:val="aff4"/>
    <w:next w:val="a"/>
    <w:uiPriority w:val="99"/>
    <w:rsid w:val="00F222E9"/>
    <w:rPr>
      <w:rFonts w:ascii="Arial" w:hAnsi="Arial" w:cs="Arial"/>
      <w:sz w:val="20"/>
      <w:szCs w:val="20"/>
    </w:rPr>
  </w:style>
  <w:style w:type="paragraph" w:customStyle="1" w:styleId="affff4">
    <w:name w:val="Подвал для информации об изменениях"/>
    <w:basedOn w:val="10"/>
    <w:next w:val="a"/>
    <w:uiPriority w:val="99"/>
    <w:rsid w:val="00F222E9"/>
    <w:pPr>
      <w:keepNext w:val="0"/>
      <w:widowControl w:val="0"/>
      <w:autoSpaceDE w:val="0"/>
      <w:autoSpaceDN w:val="0"/>
      <w:adjustRightInd w:val="0"/>
      <w:outlineLvl w:val="9"/>
    </w:pPr>
    <w:rPr>
      <w:rFonts w:ascii="Arial" w:hAnsi="Arial"/>
      <w:sz w:val="20"/>
      <w:szCs w:val="20"/>
      <w:lang w:eastAsia="en-US"/>
    </w:rPr>
  </w:style>
  <w:style w:type="paragraph" w:customStyle="1" w:styleId="affff5">
    <w:name w:val="Подзаголовок для информации об изменениях"/>
    <w:basedOn w:val="afff0"/>
    <w:next w:val="a"/>
    <w:uiPriority w:val="99"/>
    <w:rsid w:val="00F222E9"/>
    <w:rPr>
      <w:b/>
      <w:bCs/>
      <w:sz w:val="24"/>
      <w:szCs w:val="24"/>
    </w:rPr>
  </w:style>
  <w:style w:type="paragraph" w:customStyle="1" w:styleId="affff6">
    <w:name w:val="Подчёркнуный текст"/>
    <w:basedOn w:val="a"/>
    <w:next w:val="a"/>
    <w:uiPriority w:val="99"/>
    <w:rsid w:val="00F222E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7">
    <w:name w:val="Постоянная часть"/>
    <w:basedOn w:val="aff4"/>
    <w:next w:val="a"/>
    <w:uiPriority w:val="99"/>
    <w:rsid w:val="00F222E9"/>
    <w:rPr>
      <w:rFonts w:ascii="Arial" w:hAnsi="Arial" w:cs="Arial"/>
      <w:sz w:val="22"/>
      <w:szCs w:val="22"/>
    </w:rPr>
  </w:style>
  <w:style w:type="paragraph" w:customStyle="1" w:styleId="affff8">
    <w:name w:val="Пример."/>
    <w:basedOn w:val="aff"/>
    <w:next w:val="a"/>
    <w:uiPriority w:val="99"/>
    <w:rsid w:val="00F222E9"/>
    <w:pPr>
      <w:spacing w:before="0" w:after="0"/>
      <w:ind w:left="0" w:right="0" w:firstLine="0"/>
    </w:pPr>
    <w:rPr>
      <w:shd w:val="clear" w:color="auto" w:fill="auto"/>
    </w:rPr>
  </w:style>
  <w:style w:type="paragraph" w:customStyle="1" w:styleId="affff9">
    <w:name w:val="Примечание."/>
    <w:basedOn w:val="aff"/>
    <w:next w:val="a"/>
    <w:uiPriority w:val="99"/>
    <w:rsid w:val="00F222E9"/>
    <w:pPr>
      <w:spacing w:before="0" w:after="0"/>
      <w:ind w:left="0" w:right="0" w:firstLine="0"/>
    </w:pPr>
    <w:rPr>
      <w:shd w:val="clear" w:color="auto" w:fill="auto"/>
    </w:rPr>
  </w:style>
  <w:style w:type="character" w:customStyle="1" w:styleId="affffa">
    <w:name w:val="Продолжение ссылки"/>
    <w:uiPriority w:val="99"/>
    <w:rsid w:val="00F222E9"/>
  </w:style>
  <w:style w:type="paragraph" w:customStyle="1" w:styleId="affffb">
    <w:name w:val="Словарная статья"/>
    <w:basedOn w:val="a"/>
    <w:next w:val="a"/>
    <w:uiPriority w:val="99"/>
    <w:rsid w:val="00F222E9"/>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c">
    <w:name w:val="Сравнение редакций"/>
    <w:uiPriority w:val="99"/>
    <w:rsid w:val="00F222E9"/>
    <w:rPr>
      <w:rFonts w:cs="Times New Roman"/>
      <w:b w:val="0"/>
      <w:color w:val="26282F"/>
      <w:sz w:val="26"/>
    </w:rPr>
  </w:style>
  <w:style w:type="character" w:customStyle="1" w:styleId="affffd">
    <w:name w:val="Сравнение редакций. Добавленный фрагмент"/>
    <w:uiPriority w:val="99"/>
    <w:rsid w:val="00F222E9"/>
    <w:rPr>
      <w:color w:val="000000"/>
      <w:shd w:val="clear" w:color="auto" w:fill="C1D7FF"/>
    </w:rPr>
  </w:style>
  <w:style w:type="character" w:customStyle="1" w:styleId="affffe">
    <w:name w:val="Сравнение редакций. Удаленный фрагмент"/>
    <w:uiPriority w:val="99"/>
    <w:rsid w:val="00F222E9"/>
    <w:rPr>
      <w:color w:val="000000"/>
      <w:shd w:val="clear" w:color="auto" w:fill="C4C413"/>
    </w:rPr>
  </w:style>
  <w:style w:type="paragraph" w:customStyle="1" w:styleId="afffff">
    <w:name w:val="Ссылка на официальную публикацию"/>
    <w:basedOn w:val="a"/>
    <w:next w:val="a"/>
    <w:uiPriority w:val="99"/>
    <w:rsid w:val="00F222E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0">
    <w:name w:val="Текст в таблице"/>
    <w:basedOn w:val="afc"/>
    <w:next w:val="a"/>
    <w:uiPriority w:val="99"/>
    <w:rsid w:val="00F222E9"/>
    <w:pPr>
      <w:ind w:firstLine="500"/>
    </w:pPr>
  </w:style>
  <w:style w:type="paragraph" w:customStyle="1" w:styleId="afffff1">
    <w:name w:val="Текст ЭР (см. также)"/>
    <w:basedOn w:val="a"/>
    <w:next w:val="a"/>
    <w:uiPriority w:val="99"/>
    <w:rsid w:val="00F222E9"/>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fff2">
    <w:name w:val="Технический комментарий"/>
    <w:basedOn w:val="a"/>
    <w:next w:val="a"/>
    <w:uiPriority w:val="99"/>
    <w:rsid w:val="00F222E9"/>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3">
    <w:name w:val="Утратил силу"/>
    <w:uiPriority w:val="99"/>
    <w:rsid w:val="00F222E9"/>
    <w:rPr>
      <w:rFonts w:cs="Times New Roman"/>
      <w:b w:val="0"/>
      <w:strike/>
      <w:color w:val="666600"/>
      <w:sz w:val="26"/>
    </w:rPr>
  </w:style>
  <w:style w:type="paragraph" w:customStyle="1" w:styleId="afffff4">
    <w:name w:val="Формула"/>
    <w:basedOn w:val="a"/>
    <w:next w:val="a"/>
    <w:uiPriority w:val="99"/>
    <w:rsid w:val="00F222E9"/>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fff5">
    <w:name w:val="Центрированный (таблица)"/>
    <w:basedOn w:val="afc"/>
    <w:next w:val="a"/>
    <w:uiPriority w:val="99"/>
    <w:rsid w:val="00F222E9"/>
    <w:pPr>
      <w:jc w:val="center"/>
    </w:pPr>
  </w:style>
  <w:style w:type="paragraph" w:customStyle="1" w:styleId="-">
    <w:name w:val="ЭР-содержание (правое окно)"/>
    <w:basedOn w:val="a"/>
    <w:next w:val="a"/>
    <w:uiPriority w:val="99"/>
    <w:rsid w:val="00F222E9"/>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character" w:customStyle="1" w:styleId="WW8Num1ztrue">
    <w:name w:val="WW8Num1ztrue"/>
    <w:rsid w:val="00F222E9"/>
  </w:style>
  <w:style w:type="character" w:styleId="afffff6">
    <w:name w:val="FollowedHyperlink"/>
    <w:basedOn w:val="a0"/>
    <w:uiPriority w:val="99"/>
    <w:unhideWhenUsed/>
    <w:rsid w:val="00F222E9"/>
    <w:rPr>
      <w:color w:val="800080"/>
      <w:u w:val="single"/>
    </w:rPr>
  </w:style>
  <w:style w:type="paragraph" w:customStyle="1" w:styleId="xl65">
    <w:name w:val="xl65"/>
    <w:basedOn w:val="a"/>
    <w:rsid w:val="00F222E9"/>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66">
    <w:name w:val="xl66"/>
    <w:basedOn w:val="a"/>
    <w:rsid w:val="00F222E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rsid w:val="00F222E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8">
    <w:name w:val="xl68"/>
    <w:basedOn w:val="a"/>
    <w:rsid w:val="00F222E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9">
    <w:name w:val="xl69"/>
    <w:basedOn w:val="a"/>
    <w:rsid w:val="00F222E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0">
    <w:name w:val="xl70"/>
    <w:basedOn w:val="a"/>
    <w:rsid w:val="00F222E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1">
    <w:name w:val="xl71"/>
    <w:basedOn w:val="a"/>
    <w:rsid w:val="00F222E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F222E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F222E9"/>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4">
    <w:name w:val="xl74"/>
    <w:basedOn w:val="a"/>
    <w:rsid w:val="00F222E9"/>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5">
    <w:name w:val="xl75"/>
    <w:basedOn w:val="a"/>
    <w:rsid w:val="00F222E9"/>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6">
    <w:name w:val="xl76"/>
    <w:basedOn w:val="a"/>
    <w:rsid w:val="00F222E9"/>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F222E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F222E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9">
    <w:name w:val="xl79"/>
    <w:basedOn w:val="a"/>
    <w:rsid w:val="00F222E9"/>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F222E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1">
    <w:name w:val="xl81"/>
    <w:basedOn w:val="a"/>
    <w:rsid w:val="00F222E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2">
    <w:name w:val="xl82"/>
    <w:basedOn w:val="a"/>
    <w:rsid w:val="00F222E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3">
    <w:name w:val="xl83"/>
    <w:basedOn w:val="a"/>
    <w:rsid w:val="00F222E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rsid w:val="00F222E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
    <w:rsid w:val="00F222E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rsid w:val="00F222E9"/>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7">
    <w:name w:val="xl87"/>
    <w:basedOn w:val="a"/>
    <w:rsid w:val="00F222E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8">
    <w:name w:val="xl88"/>
    <w:basedOn w:val="a"/>
    <w:rsid w:val="00F222E9"/>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table" w:customStyle="1" w:styleId="18">
    <w:name w:val="Сетка таблицы1"/>
    <w:basedOn w:val="a1"/>
    <w:next w:val="a9"/>
    <w:uiPriority w:val="59"/>
    <w:rsid w:val="00F222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
    <w:name w:val="Нет списка2"/>
    <w:next w:val="a2"/>
    <w:uiPriority w:val="99"/>
    <w:semiHidden/>
    <w:unhideWhenUsed/>
    <w:rsid w:val="00F222E9"/>
  </w:style>
  <w:style w:type="paragraph" w:styleId="26">
    <w:name w:val="Body Text 2"/>
    <w:basedOn w:val="a"/>
    <w:link w:val="27"/>
    <w:rsid w:val="00F222E9"/>
    <w:pPr>
      <w:overflowPunct w:val="0"/>
      <w:autoSpaceDE w:val="0"/>
      <w:autoSpaceDN w:val="0"/>
      <w:adjustRightInd w:val="0"/>
      <w:spacing w:after="0" w:line="240" w:lineRule="auto"/>
      <w:jc w:val="center"/>
    </w:pPr>
    <w:rPr>
      <w:rFonts w:ascii="Times New Roman" w:eastAsia="Times New Roman" w:hAnsi="Times New Roman"/>
      <w:b/>
      <w:sz w:val="18"/>
      <w:szCs w:val="20"/>
      <w:lang w:eastAsia="ru-RU"/>
    </w:rPr>
  </w:style>
  <w:style w:type="character" w:customStyle="1" w:styleId="27">
    <w:name w:val="Основной текст 2 Знак"/>
    <w:basedOn w:val="a0"/>
    <w:link w:val="26"/>
    <w:rsid w:val="00F222E9"/>
    <w:rPr>
      <w:rFonts w:ascii="Times New Roman" w:eastAsia="Times New Roman" w:hAnsi="Times New Roman" w:cs="Times New Roman"/>
      <w:b/>
      <w:sz w:val="18"/>
      <w:szCs w:val="20"/>
      <w:lang w:eastAsia="ru-RU"/>
    </w:rPr>
  </w:style>
  <w:style w:type="paragraph" w:styleId="31">
    <w:name w:val="Body Text 3"/>
    <w:basedOn w:val="a"/>
    <w:link w:val="32"/>
    <w:rsid w:val="00F222E9"/>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F222E9"/>
    <w:rPr>
      <w:rFonts w:ascii="Times New Roman" w:eastAsia="Times New Roman" w:hAnsi="Times New Roman" w:cs="Times New Roman"/>
      <w:sz w:val="16"/>
      <w:szCs w:val="16"/>
      <w:lang w:eastAsia="ru-RU"/>
    </w:rPr>
  </w:style>
  <w:style w:type="table" w:customStyle="1" w:styleId="28">
    <w:name w:val="Сетка таблицы2"/>
    <w:basedOn w:val="a1"/>
    <w:next w:val="a9"/>
    <w:uiPriority w:val="59"/>
    <w:rsid w:val="00F222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
    <w:name w:val="Заголовок №2_"/>
    <w:link w:val="2a"/>
    <w:locked/>
    <w:rsid w:val="00F222E9"/>
    <w:rPr>
      <w:b/>
      <w:bCs/>
      <w:sz w:val="23"/>
      <w:szCs w:val="23"/>
      <w:shd w:val="clear" w:color="auto" w:fill="FFFFFF"/>
    </w:rPr>
  </w:style>
  <w:style w:type="paragraph" w:customStyle="1" w:styleId="2a">
    <w:name w:val="Заголовок №2"/>
    <w:basedOn w:val="a"/>
    <w:link w:val="29"/>
    <w:rsid w:val="00F222E9"/>
    <w:pPr>
      <w:widowControl w:val="0"/>
      <w:shd w:val="clear" w:color="auto" w:fill="FFFFFF"/>
      <w:spacing w:before="240" w:after="0" w:line="274" w:lineRule="exact"/>
      <w:jc w:val="center"/>
      <w:outlineLvl w:val="1"/>
    </w:pPr>
    <w:rPr>
      <w:rFonts w:asciiTheme="minorHAnsi" w:eastAsiaTheme="minorHAnsi" w:hAnsiTheme="minorHAnsi" w:cstheme="minorBidi"/>
      <w:b/>
      <w:bCs/>
      <w:sz w:val="23"/>
      <w:szCs w:val="23"/>
    </w:rPr>
  </w:style>
  <w:style w:type="paragraph" w:customStyle="1" w:styleId="afffff7">
    <w:name w:val="Стиль"/>
    <w:rsid w:val="00F222E9"/>
    <w:pPr>
      <w:suppressAutoHyphens/>
      <w:spacing w:after="0" w:line="240" w:lineRule="auto"/>
      <w:ind w:firstLine="720"/>
      <w:jc w:val="both"/>
    </w:pPr>
    <w:rPr>
      <w:rFonts w:ascii="Arial" w:eastAsia="Arial" w:hAnsi="Arial" w:cs="Times New Roman"/>
      <w:sz w:val="16"/>
      <w:szCs w:val="20"/>
      <w:lang w:eastAsia="ar-SA"/>
    </w:rPr>
  </w:style>
  <w:style w:type="paragraph" w:styleId="afffff8">
    <w:name w:val="Title"/>
    <w:basedOn w:val="a"/>
    <w:next w:val="afffff9"/>
    <w:link w:val="afffffa"/>
    <w:qFormat/>
    <w:rsid w:val="00F222E9"/>
    <w:pPr>
      <w:suppressAutoHyphens/>
      <w:spacing w:after="0" w:line="240" w:lineRule="auto"/>
      <w:jc w:val="center"/>
    </w:pPr>
    <w:rPr>
      <w:rFonts w:ascii="Times New Roman" w:eastAsia="Times New Roman" w:hAnsi="Times New Roman"/>
      <w:sz w:val="28"/>
      <w:szCs w:val="24"/>
      <w:lang w:eastAsia="ar-SA"/>
    </w:rPr>
  </w:style>
  <w:style w:type="character" w:customStyle="1" w:styleId="afffffa">
    <w:name w:val="Название Знак"/>
    <w:basedOn w:val="a0"/>
    <w:link w:val="afffff8"/>
    <w:rsid w:val="00F222E9"/>
    <w:rPr>
      <w:rFonts w:ascii="Times New Roman" w:eastAsia="Times New Roman" w:hAnsi="Times New Roman" w:cs="Times New Roman"/>
      <w:sz w:val="28"/>
      <w:szCs w:val="24"/>
      <w:lang w:eastAsia="ar-SA"/>
    </w:rPr>
  </w:style>
  <w:style w:type="paragraph" w:styleId="afffff9">
    <w:name w:val="Subtitle"/>
    <w:basedOn w:val="a"/>
    <w:link w:val="afffffb"/>
    <w:qFormat/>
    <w:rsid w:val="00F222E9"/>
    <w:pPr>
      <w:spacing w:after="60" w:line="240" w:lineRule="auto"/>
      <w:jc w:val="center"/>
      <w:outlineLvl w:val="1"/>
    </w:pPr>
    <w:rPr>
      <w:rFonts w:ascii="Arial" w:eastAsia="Times New Roman" w:hAnsi="Arial" w:cs="Arial"/>
      <w:sz w:val="24"/>
      <w:szCs w:val="24"/>
      <w:lang w:eastAsia="ru-RU"/>
    </w:rPr>
  </w:style>
  <w:style w:type="character" w:customStyle="1" w:styleId="afffffb">
    <w:name w:val="Подзаголовок Знак"/>
    <w:basedOn w:val="a0"/>
    <w:link w:val="afffff9"/>
    <w:rsid w:val="00F222E9"/>
    <w:rPr>
      <w:rFonts w:ascii="Arial" w:eastAsia="Times New Roman" w:hAnsi="Arial" w:cs="Arial"/>
      <w:sz w:val="24"/>
      <w:szCs w:val="24"/>
      <w:lang w:eastAsia="ru-RU"/>
    </w:rPr>
  </w:style>
  <w:style w:type="paragraph" w:customStyle="1" w:styleId="p16">
    <w:name w:val="p16"/>
    <w:basedOn w:val="a"/>
    <w:rsid w:val="00F222E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F222E9"/>
  </w:style>
  <w:style w:type="paragraph" w:customStyle="1" w:styleId="p17">
    <w:name w:val="p17"/>
    <w:basedOn w:val="a"/>
    <w:rsid w:val="00F222E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rsid w:val="00F222E9"/>
  </w:style>
  <w:style w:type="character" w:styleId="afffffc">
    <w:name w:val="annotation reference"/>
    <w:basedOn w:val="a0"/>
    <w:uiPriority w:val="99"/>
    <w:unhideWhenUsed/>
    <w:rsid w:val="00F222E9"/>
    <w:rPr>
      <w:sz w:val="16"/>
      <w:szCs w:val="16"/>
    </w:rPr>
  </w:style>
  <w:style w:type="paragraph" w:styleId="afffffd">
    <w:name w:val="footnote text"/>
    <w:basedOn w:val="a"/>
    <w:link w:val="afffffe"/>
    <w:uiPriority w:val="99"/>
    <w:unhideWhenUsed/>
    <w:rsid w:val="00F222E9"/>
    <w:pPr>
      <w:spacing w:after="0" w:line="240" w:lineRule="auto"/>
    </w:pPr>
    <w:rPr>
      <w:sz w:val="20"/>
      <w:szCs w:val="20"/>
    </w:rPr>
  </w:style>
  <w:style w:type="character" w:customStyle="1" w:styleId="afffffe">
    <w:name w:val="Текст сноски Знак"/>
    <w:basedOn w:val="a0"/>
    <w:link w:val="afffffd"/>
    <w:uiPriority w:val="99"/>
    <w:rsid w:val="00F222E9"/>
    <w:rPr>
      <w:rFonts w:ascii="Calibri" w:eastAsia="Calibri" w:hAnsi="Calibri" w:cs="Times New Roman"/>
      <w:sz w:val="20"/>
      <w:szCs w:val="20"/>
    </w:rPr>
  </w:style>
  <w:style w:type="character" w:styleId="affffff">
    <w:name w:val="footnote reference"/>
    <w:basedOn w:val="a0"/>
    <w:uiPriority w:val="99"/>
    <w:unhideWhenUsed/>
    <w:rsid w:val="00F222E9"/>
    <w:rPr>
      <w:vertAlign w:val="superscript"/>
    </w:rPr>
  </w:style>
  <w:style w:type="character" w:customStyle="1" w:styleId="ConsPlusNormal0">
    <w:name w:val="ConsPlusNormal Знак"/>
    <w:link w:val="ConsPlusNormal"/>
    <w:rsid w:val="00F222E9"/>
    <w:rPr>
      <w:rFonts w:ascii="Arial" w:eastAsia="MS Mincho" w:hAnsi="Arial" w:cs="Arial"/>
      <w:lang w:eastAsia="ar-SA"/>
    </w:rPr>
  </w:style>
  <w:style w:type="table" w:customStyle="1" w:styleId="33">
    <w:name w:val="Сетка таблицы3"/>
    <w:basedOn w:val="a1"/>
    <w:next w:val="a9"/>
    <w:uiPriority w:val="59"/>
    <w:rsid w:val="00F222E9"/>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0">
    <w:name w:val="endnote text"/>
    <w:basedOn w:val="a"/>
    <w:link w:val="affffff1"/>
    <w:uiPriority w:val="99"/>
    <w:unhideWhenUsed/>
    <w:rsid w:val="00F222E9"/>
    <w:pPr>
      <w:spacing w:after="0" w:line="240" w:lineRule="auto"/>
    </w:pPr>
    <w:rPr>
      <w:sz w:val="20"/>
      <w:szCs w:val="20"/>
    </w:rPr>
  </w:style>
  <w:style w:type="character" w:customStyle="1" w:styleId="affffff1">
    <w:name w:val="Текст концевой сноски Знак"/>
    <w:basedOn w:val="a0"/>
    <w:link w:val="affffff0"/>
    <w:uiPriority w:val="99"/>
    <w:rsid w:val="00F222E9"/>
    <w:rPr>
      <w:rFonts w:ascii="Calibri" w:eastAsia="Calibri" w:hAnsi="Calibri" w:cs="Times New Roman"/>
      <w:sz w:val="20"/>
      <w:szCs w:val="20"/>
    </w:rPr>
  </w:style>
  <w:style w:type="character" w:styleId="affffff2">
    <w:name w:val="endnote reference"/>
    <w:basedOn w:val="a0"/>
    <w:uiPriority w:val="99"/>
    <w:unhideWhenUsed/>
    <w:rsid w:val="00F222E9"/>
    <w:rPr>
      <w:vertAlign w:val="superscript"/>
    </w:rPr>
  </w:style>
  <w:style w:type="table" w:styleId="-3">
    <w:name w:val="Table List 3"/>
    <w:basedOn w:val="a1"/>
    <w:uiPriority w:val="99"/>
    <w:semiHidden/>
    <w:unhideWhenUsed/>
    <w:rsid w:val="00F222E9"/>
    <w:pPr>
      <w:spacing w:after="0" w:line="240" w:lineRule="auto"/>
    </w:pPr>
    <w:rPr>
      <w:rFonts w:ascii="Calibri" w:eastAsia="Calibri" w:hAnsi="Calibri"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ffffd"/>
    <w:link w:val="4640"/>
    <w:qFormat/>
    <w:rsid w:val="00F222E9"/>
    <w:rPr>
      <w:rFonts w:ascii="Times New Roman" w:hAnsi="Times New Roman"/>
    </w:rPr>
  </w:style>
  <w:style w:type="character" w:customStyle="1" w:styleId="4640">
    <w:name w:val="Стиль 464 Знак"/>
    <w:basedOn w:val="afffffe"/>
    <w:link w:val="464"/>
    <w:rsid w:val="00F222E9"/>
    <w:rPr>
      <w:rFonts w:ascii="Times New Roman" w:hAnsi="Times New Roman"/>
    </w:rPr>
  </w:style>
  <w:style w:type="table" w:customStyle="1" w:styleId="210">
    <w:name w:val="Сетка таблицы21"/>
    <w:basedOn w:val="a1"/>
    <w:next w:val="a9"/>
    <w:uiPriority w:val="59"/>
    <w:rsid w:val="00F222E9"/>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9"/>
    <w:uiPriority w:val="59"/>
    <w:rsid w:val="00F222E9"/>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9"/>
    <w:uiPriority w:val="59"/>
    <w:rsid w:val="00F222E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9"/>
    <w:uiPriority w:val="59"/>
    <w:rsid w:val="00F222E9"/>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9"/>
    <w:uiPriority w:val="59"/>
    <w:rsid w:val="00F222E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9"/>
    <w:uiPriority w:val="59"/>
    <w:rsid w:val="00F222E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9"/>
    <w:uiPriority w:val="59"/>
    <w:rsid w:val="00F222E9"/>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9"/>
    <w:uiPriority w:val="59"/>
    <w:rsid w:val="00F222E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9"/>
    <w:uiPriority w:val="59"/>
    <w:rsid w:val="00F222E9"/>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9"/>
    <w:uiPriority w:val="59"/>
    <w:rsid w:val="00F222E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9"/>
    <w:uiPriority w:val="59"/>
    <w:rsid w:val="00F222E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9"/>
    <w:uiPriority w:val="59"/>
    <w:rsid w:val="00F222E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3">
    <w:name w:val="Обычный (веб) Знак"/>
    <w:aliases w:val="Обычный (веб) Знак1 Знак,Обычный (веб) Знак Знак Знак"/>
    <w:link w:val="affffff4"/>
    <w:uiPriority w:val="99"/>
    <w:locked/>
    <w:rsid w:val="00F222E9"/>
    <w:rPr>
      <w:rFonts w:ascii="Times New Roman" w:eastAsia="SimSun" w:hAnsi="Times New Roman" w:cs="Times New Roman"/>
      <w:sz w:val="16"/>
      <w:szCs w:val="20"/>
      <w:lang w:eastAsia="ru-RU"/>
    </w:rPr>
  </w:style>
  <w:style w:type="paragraph" w:styleId="affffff4">
    <w:name w:val="Normal (Web)"/>
    <w:aliases w:val="Обычный (веб) Знак1,Обычный (веб) Знак Знак"/>
    <w:basedOn w:val="a"/>
    <w:link w:val="affffff3"/>
    <w:uiPriority w:val="99"/>
    <w:unhideWhenUsed/>
    <w:qFormat/>
    <w:rsid w:val="00F222E9"/>
    <w:pPr>
      <w:ind w:left="720"/>
    </w:pPr>
    <w:rPr>
      <w:rFonts w:ascii="Times New Roman" w:eastAsia="SimSun" w:hAnsi="Times New Roman"/>
      <w:sz w:val="16"/>
      <w:szCs w:val="20"/>
      <w:lang w:eastAsia="ru-RU"/>
    </w:rPr>
  </w:style>
  <w:style w:type="paragraph" w:styleId="affffff5">
    <w:name w:val="Revision"/>
    <w:hidden/>
    <w:uiPriority w:val="99"/>
    <w:semiHidden/>
    <w:rsid w:val="00F222E9"/>
    <w:pPr>
      <w:spacing w:after="0" w:line="240" w:lineRule="auto"/>
    </w:pPr>
    <w:rPr>
      <w:rFonts w:ascii="Calibri" w:eastAsia="Calibri" w:hAnsi="Calibri" w:cs="Times New Roman"/>
    </w:rPr>
  </w:style>
  <w:style w:type="numbering" w:customStyle="1" w:styleId="34">
    <w:name w:val="Нет списка3"/>
    <w:next w:val="a2"/>
    <w:uiPriority w:val="99"/>
    <w:semiHidden/>
    <w:unhideWhenUsed/>
    <w:rsid w:val="00F222E9"/>
  </w:style>
  <w:style w:type="table" w:customStyle="1" w:styleId="71">
    <w:name w:val="Сетка таблицы7"/>
    <w:basedOn w:val="a1"/>
    <w:next w:val="a9"/>
    <w:rsid w:val="00F222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basedOn w:val="a0"/>
    <w:rsid w:val="00F222E9"/>
  </w:style>
  <w:style w:type="numbering" w:customStyle="1" w:styleId="42">
    <w:name w:val="Нет списка4"/>
    <w:next w:val="a2"/>
    <w:uiPriority w:val="99"/>
    <w:semiHidden/>
    <w:unhideWhenUsed/>
    <w:rsid w:val="00F222E9"/>
  </w:style>
  <w:style w:type="table" w:customStyle="1" w:styleId="81">
    <w:name w:val="Сетка таблицы8"/>
    <w:basedOn w:val="a1"/>
    <w:next w:val="a9"/>
    <w:rsid w:val="00F222E9"/>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F222E9"/>
  </w:style>
  <w:style w:type="table" w:customStyle="1" w:styleId="120">
    <w:name w:val="Сетка таблицы12"/>
    <w:basedOn w:val="a1"/>
    <w:next w:val="a9"/>
    <w:uiPriority w:val="59"/>
    <w:rsid w:val="00F222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9"/>
    <w:uiPriority w:val="59"/>
    <w:rsid w:val="00F222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next w:val="a9"/>
    <w:uiPriority w:val="59"/>
    <w:rsid w:val="00F222E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9"/>
    <w:uiPriority w:val="59"/>
    <w:rsid w:val="00F222E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F222E9"/>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2">
    <w:name w:val="Сетка таблицы212"/>
    <w:basedOn w:val="a1"/>
    <w:next w:val="a9"/>
    <w:uiPriority w:val="59"/>
    <w:rsid w:val="00F222E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next w:val="a9"/>
    <w:uiPriority w:val="59"/>
    <w:rsid w:val="00F222E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basedOn w:val="a0"/>
    <w:link w:val="1a"/>
    <w:uiPriority w:val="99"/>
    <w:semiHidden/>
    <w:rsid w:val="00F222E9"/>
    <w:rPr>
      <w:rFonts w:ascii="Calibri" w:eastAsia="Calibri" w:hAnsi="Calibri" w:cs="Times New Roman"/>
      <w:sz w:val="20"/>
      <w:szCs w:val="20"/>
      <w:lang w:eastAsia="ru-RU"/>
    </w:rPr>
  </w:style>
  <w:style w:type="paragraph" w:customStyle="1" w:styleId="1a">
    <w:name w:val="Текст сноски1"/>
    <w:basedOn w:val="a"/>
    <w:next w:val="afffffd"/>
    <w:link w:val="19"/>
    <w:uiPriority w:val="99"/>
    <w:semiHidden/>
    <w:rsid w:val="00F222E9"/>
    <w:pPr>
      <w:spacing w:after="0" w:line="240" w:lineRule="auto"/>
    </w:pPr>
    <w:rPr>
      <w:sz w:val="20"/>
      <w:szCs w:val="20"/>
      <w:lang w:eastAsia="ru-RU"/>
    </w:rPr>
  </w:style>
  <w:style w:type="table" w:customStyle="1" w:styleId="311">
    <w:name w:val="Сетка таблицы311"/>
    <w:basedOn w:val="a1"/>
    <w:next w:val="a9"/>
    <w:uiPriority w:val="59"/>
    <w:rsid w:val="00F222E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F222E9"/>
  </w:style>
  <w:style w:type="table" w:customStyle="1" w:styleId="130">
    <w:name w:val="Сетка таблицы13"/>
    <w:basedOn w:val="a1"/>
    <w:next w:val="a9"/>
    <w:uiPriority w:val="59"/>
    <w:rsid w:val="00F222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9"/>
    <w:uiPriority w:val="59"/>
    <w:rsid w:val="00F222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next w:val="a9"/>
    <w:uiPriority w:val="59"/>
    <w:rsid w:val="00F222E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9"/>
    <w:uiPriority w:val="59"/>
    <w:rsid w:val="00F222E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F222E9"/>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3">
    <w:name w:val="Сетка таблицы213"/>
    <w:basedOn w:val="a1"/>
    <w:next w:val="a9"/>
    <w:uiPriority w:val="59"/>
    <w:rsid w:val="00F222E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next w:val="a9"/>
    <w:uiPriority w:val="59"/>
    <w:rsid w:val="00F222E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1"/>
    <w:next w:val="a9"/>
    <w:uiPriority w:val="59"/>
    <w:rsid w:val="00F222E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2"/>
    <w:uiPriority w:val="99"/>
    <w:semiHidden/>
    <w:unhideWhenUsed/>
    <w:rsid w:val="00F222E9"/>
  </w:style>
  <w:style w:type="numbering" w:customStyle="1" w:styleId="1111">
    <w:name w:val="Нет списка111"/>
    <w:next w:val="a2"/>
    <w:uiPriority w:val="99"/>
    <w:semiHidden/>
    <w:unhideWhenUsed/>
    <w:rsid w:val="00F222E9"/>
  </w:style>
  <w:style w:type="paragraph" w:customStyle="1" w:styleId="affffff6">
    <w:name w:val="А.Заголовок"/>
    <w:basedOn w:val="a"/>
    <w:rsid w:val="00F222E9"/>
    <w:pPr>
      <w:spacing w:before="240" w:after="240" w:line="240" w:lineRule="auto"/>
      <w:ind w:right="4678"/>
      <w:jc w:val="both"/>
    </w:pPr>
    <w:rPr>
      <w:rFonts w:ascii="Times New Roman" w:eastAsia="Times New Roman" w:hAnsi="Times New Roman"/>
      <w:sz w:val="28"/>
      <w:szCs w:val="28"/>
      <w:lang w:eastAsia="ru-RU"/>
    </w:rPr>
  </w:style>
  <w:style w:type="character" w:customStyle="1" w:styleId="1b">
    <w:name w:val="Основной текст Знак1"/>
    <w:basedOn w:val="a0"/>
    <w:uiPriority w:val="99"/>
    <w:semiHidden/>
    <w:rsid w:val="00F222E9"/>
  </w:style>
  <w:style w:type="character" w:customStyle="1" w:styleId="1c">
    <w:name w:val="Текст выноски Знак1"/>
    <w:uiPriority w:val="99"/>
    <w:semiHidden/>
    <w:rsid w:val="00F222E9"/>
    <w:rPr>
      <w:rFonts w:ascii="Tahoma" w:hAnsi="Tahoma" w:cs="Tahoma"/>
      <w:sz w:val="16"/>
      <w:szCs w:val="16"/>
    </w:rPr>
  </w:style>
  <w:style w:type="table" w:customStyle="1" w:styleId="420">
    <w:name w:val="Сетка таблицы42"/>
    <w:basedOn w:val="a1"/>
    <w:next w:val="a9"/>
    <w:uiPriority w:val="99"/>
    <w:rsid w:val="00F222E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uiPriority w:val="59"/>
    <w:rsid w:val="00F222E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59"/>
    <w:rsid w:val="00F222E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uiPriority w:val="59"/>
    <w:rsid w:val="00F222E9"/>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uiPriority w:val="59"/>
    <w:rsid w:val="00F222E9"/>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9"/>
    <w:uiPriority w:val="59"/>
    <w:rsid w:val="00F222E9"/>
    <w:pPr>
      <w:spacing w:after="0" w:line="240" w:lineRule="auto"/>
    </w:pPr>
    <w:rPr>
      <w:rFonts w:ascii="Cambria" w:eastAsia="Calibri"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rsid w:val="00F222E9"/>
    <w:rPr>
      <w:rFonts w:ascii="Times New Roman" w:eastAsia="Times New Roman" w:hAnsi="Times New Roman" w:cs="Times New Roman"/>
      <w:sz w:val="24"/>
      <w:szCs w:val="24"/>
    </w:rPr>
  </w:style>
  <w:style w:type="numbering" w:customStyle="1" w:styleId="72">
    <w:name w:val="Нет списка7"/>
    <w:next w:val="a2"/>
    <w:uiPriority w:val="99"/>
    <w:semiHidden/>
    <w:unhideWhenUsed/>
    <w:rsid w:val="00F222E9"/>
  </w:style>
  <w:style w:type="paragraph" w:customStyle="1" w:styleId="Style3">
    <w:name w:val="Style3"/>
    <w:basedOn w:val="a"/>
    <w:rsid w:val="00F222E9"/>
    <w:pPr>
      <w:widowControl w:val="0"/>
      <w:autoSpaceDE w:val="0"/>
      <w:autoSpaceDN w:val="0"/>
      <w:adjustRightInd w:val="0"/>
      <w:spacing w:after="0" w:line="298" w:lineRule="exact"/>
      <w:ind w:firstLine="662"/>
      <w:jc w:val="both"/>
    </w:pPr>
    <w:rPr>
      <w:rFonts w:ascii="Times New Roman" w:eastAsia="Times New Roman" w:hAnsi="Times New Roman"/>
      <w:sz w:val="24"/>
      <w:szCs w:val="24"/>
      <w:lang w:eastAsia="ru-RU"/>
    </w:rPr>
  </w:style>
  <w:style w:type="character" w:customStyle="1" w:styleId="FontStyle25">
    <w:name w:val="Font Style25"/>
    <w:basedOn w:val="a0"/>
    <w:rsid w:val="00F222E9"/>
    <w:rPr>
      <w:rFonts w:ascii="Times New Roman" w:hAnsi="Times New Roman" w:cs="Times New Roman" w:hint="default"/>
      <w:sz w:val="24"/>
      <w:szCs w:val="24"/>
    </w:rPr>
  </w:style>
  <w:style w:type="table" w:customStyle="1" w:styleId="140">
    <w:name w:val="Сетка таблицы14"/>
    <w:basedOn w:val="a1"/>
    <w:next w:val="a9"/>
    <w:rsid w:val="00F222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22E9"/>
    <w:pPr>
      <w:widowControl w:val="0"/>
      <w:adjustRightInd w:val="0"/>
      <w:spacing w:after="160" w:line="240" w:lineRule="exact"/>
      <w:jc w:val="right"/>
    </w:pPr>
    <w:rPr>
      <w:rFonts w:ascii="Times New Roman" w:eastAsia="Times New Roman" w:hAnsi="Times New Roman"/>
      <w:sz w:val="20"/>
      <w:szCs w:val="20"/>
      <w:lang w:val="en-GB"/>
    </w:rPr>
  </w:style>
  <w:style w:type="numbering" w:customStyle="1" w:styleId="82">
    <w:name w:val="Нет списка8"/>
    <w:next w:val="a2"/>
    <w:uiPriority w:val="99"/>
    <w:semiHidden/>
    <w:unhideWhenUsed/>
    <w:rsid w:val="00F222E9"/>
  </w:style>
  <w:style w:type="paragraph" w:customStyle="1" w:styleId="ConsPlusTitlePage">
    <w:name w:val="ConsPlusTitlePage"/>
    <w:rsid w:val="00F222E9"/>
    <w:pPr>
      <w:widowControl w:val="0"/>
      <w:autoSpaceDE w:val="0"/>
      <w:autoSpaceDN w:val="0"/>
      <w:spacing w:after="0" w:line="240" w:lineRule="auto"/>
    </w:pPr>
    <w:rPr>
      <w:rFonts w:ascii="Tahoma" w:eastAsia="Times New Roman" w:hAnsi="Tahoma" w:cs="Tahoma"/>
      <w:sz w:val="20"/>
      <w:szCs w:val="20"/>
      <w:lang w:eastAsia="ru-RU"/>
    </w:rPr>
  </w:style>
  <w:style w:type="paragraph" w:styleId="35">
    <w:name w:val="Body Text Indent 3"/>
    <w:basedOn w:val="a"/>
    <w:link w:val="36"/>
    <w:rsid w:val="00F222E9"/>
    <w:pPr>
      <w:spacing w:after="120"/>
      <w:ind w:left="283"/>
    </w:pPr>
    <w:rPr>
      <w:rFonts w:eastAsia="Times New Roman"/>
      <w:sz w:val="16"/>
      <w:szCs w:val="16"/>
    </w:rPr>
  </w:style>
  <w:style w:type="character" w:customStyle="1" w:styleId="36">
    <w:name w:val="Основной текст с отступом 3 Знак"/>
    <w:basedOn w:val="a0"/>
    <w:link w:val="35"/>
    <w:rsid w:val="00F222E9"/>
    <w:rPr>
      <w:rFonts w:ascii="Calibri" w:eastAsia="Times New Roman" w:hAnsi="Calibri" w:cs="Times New Roman"/>
      <w:sz w:val="16"/>
      <w:szCs w:val="16"/>
    </w:rPr>
  </w:style>
  <w:style w:type="table" w:customStyle="1" w:styleId="150">
    <w:name w:val="Сетка таблицы15"/>
    <w:basedOn w:val="a1"/>
    <w:next w:val="a9"/>
    <w:uiPriority w:val="59"/>
    <w:rsid w:val="00F222E9"/>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81">
    <w:name w:val="xl181"/>
    <w:basedOn w:val="a"/>
    <w:rsid w:val="00F222E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82">
    <w:name w:val="xl182"/>
    <w:basedOn w:val="a"/>
    <w:rsid w:val="00F222E9"/>
    <w:pPr>
      <w:spacing w:before="100" w:beforeAutospacing="1" w:after="100" w:afterAutospacing="1" w:line="240" w:lineRule="auto"/>
    </w:pPr>
    <w:rPr>
      <w:rFonts w:ascii="Arial" w:eastAsia="Times New Roman" w:hAnsi="Arial" w:cs="Arial"/>
      <w:sz w:val="18"/>
      <w:szCs w:val="18"/>
      <w:lang w:eastAsia="ru-RU"/>
    </w:rPr>
  </w:style>
  <w:style w:type="paragraph" w:customStyle="1" w:styleId="xl183">
    <w:name w:val="xl18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4">
    <w:name w:val="xl18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85">
    <w:name w:val="xl18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86">
    <w:name w:val="xl18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87">
    <w:name w:val="xl18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8">
    <w:name w:val="xl18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9">
    <w:name w:val="xl18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0">
    <w:name w:val="xl19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1">
    <w:name w:val="xl191"/>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2">
    <w:name w:val="xl192"/>
    <w:basedOn w:val="a"/>
    <w:rsid w:val="00F222E9"/>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193">
    <w:name w:val="xl19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4">
    <w:name w:val="xl19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95">
    <w:name w:val="xl19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96">
    <w:name w:val="xl19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97">
    <w:name w:val="xl19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8">
    <w:name w:val="xl19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9">
    <w:name w:val="xl19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0">
    <w:name w:val="xl20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1">
    <w:name w:val="xl201"/>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2">
    <w:name w:val="xl202"/>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203">
    <w:name w:val="xl20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4">
    <w:name w:val="xl20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5">
    <w:name w:val="xl20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06">
    <w:name w:val="xl20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7">
    <w:name w:val="xl20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08">
    <w:name w:val="xl20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09">
    <w:name w:val="xl20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0">
    <w:name w:val="xl21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1">
    <w:name w:val="xl211"/>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2">
    <w:name w:val="xl212"/>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13">
    <w:name w:val="xl21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4">
    <w:name w:val="xl21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5">
    <w:name w:val="xl21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6">
    <w:name w:val="xl21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7">
    <w:name w:val="xl21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8">
    <w:name w:val="xl21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9">
    <w:name w:val="xl21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0">
    <w:name w:val="xl22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1">
    <w:name w:val="xl221"/>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2">
    <w:name w:val="xl222"/>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3">
    <w:name w:val="xl22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24">
    <w:name w:val="xl22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25">
    <w:name w:val="xl22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6">
    <w:name w:val="xl22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7">
    <w:name w:val="xl22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8">
    <w:name w:val="xl22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9">
    <w:name w:val="xl22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0">
    <w:name w:val="xl23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1">
    <w:name w:val="xl231"/>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2">
    <w:name w:val="xl232"/>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3">
    <w:name w:val="xl23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4">
    <w:name w:val="xl23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5">
    <w:name w:val="xl23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36">
    <w:name w:val="xl23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7">
    <w:name w:val="xl23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8">
    <w:name w:val="xl23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9">
    <w:name w:val="xl23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0">
    <w:name w:val="xl24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1">
    <w:name w:val="xl241"/>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18"/>
      <w:szCs w:val="18"/>
      <w:lang w:eastAsia="ru-RU"/>
    </w:rPr>
  </w:style>
  <w:style w:type="paragraph" w:customStyle="1" w:styleId="xl242">
    <w:name w:val="xl242"/>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3">
    <w:name w:val="xl24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4">
    <w:name w:val="xl24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5">
    <w:name w:val="xl24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46">
    <w:name w:val="xl24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7">
    <w:name w:val="xl24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8">
    <w:name w:val="xl24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9">
    <w:name w:val="xl24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0">
    <w:name w:val="xl25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51">
    <w:name w:val="xl251"/>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2">
    <w:name w:val="xl252"/>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53">
    <w:name w:val="xl25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4">
    <w:name w:val="xl25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5">
    <w:name w:val="xl25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6">
    <w:name w:val="xl25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7">
    <w:name w:val="xl25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58">
    <w:name w:val="xl25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9">
    <w:name w:val="xl25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60">
    <w:name w:val="xl26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1">
    <w:name w:val="xl261"/>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2">
    <w:name w:val="xl262"/>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3">
    <w:name w:val="xl26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4">
    <w:name w:val="xl26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5">
    <w:name w:val="xl26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6">
    <w:name w:val="xl26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7">
    <w:name w:val="xl26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8">
    <w:name w:val="xl26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9">
    <w:name w:val="xl26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0">
    <w:name w:val="xl27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1">
    <w:name w:val="xl271"/>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2">
    <w:name w:val="xl272"/>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3">
    <w:name w:val="xl27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4">
    <w:name w:val="xl27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5">
    <w:name w:val="xl27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6">
    <w:name w:val="xl27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7">
    <w:name w:val="xl27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8">
    <w:name w:val="xl27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9">
    <w:name w:val="xl27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0">
    <w:name w:val="xl28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1">
    <w:name w:val="xl281"/>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82">
    <w:name w:val="xl282"/>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83">
    <w:name w:val="xl28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4">
    <w:name w:val="xl28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85">
    <w:name w:val="xl28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18"/>
      <w:szCs w:val="18"/>
      <w:lang w:eastAsia="ru-RU"/>
    </w:rPr>
  </w:style>
  <w:style w:type="paragraph" w:customStyle="1" w:styleId="xl286">
    <w:name w:val="xl28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7">
    <w:name w:val="xl28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8">
    <w:name w:val="xl28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89">
    <w:name w:val="xl28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0">
    <w:name w:val="xl29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1">
    <w:name w:val="xl291"/>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2">
    <w:name w:val="xl292"/>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93">
    <w:name w:val="xl293"/>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numbering" w:customStyle="1" w:styleId="92">
    <w:name w:val="Нет списка9"/>
    <w:next w:val="a2"/>
    <w:uiPriority w:val="99"/>
    <w:semiHidden/>
    <w:unhideWhenUsed/>
    <w:rsid w:val="00F222E9"/>
  </w:style>
  <w:style w:type="paragraph" w:customStyle="1" w:styleId="xl294">
    <w:name w:val="xl294"/>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95">
    <w:name w:val="xl295"/>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96">
    <w:name w:val="xl296"/>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7">
    <w:name w:val="xl297"/>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8">
    <w:name w:val="xl298"/>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9">
    <w:name w:val="xl299"/>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300">
    <w:name w:val="xl300"/>
    <w:basedOn w:val="a"/>
    <w:rsid w:val="00F2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301">
    <w:name w:val="xl301"/>
    <w:basedOn w:val="a"/>
    <w:rsid w:val="00F222E9"/>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2">
    <w:name w:val="xl302"/>
    <w:basedOn w:val="a"/>
    <w:rsid w:val="00F222E9"/>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3">
    <w:name w:val="xl303"/>
    <w:basedOn w:val="a"/>
    <w:rsid w:val="00F222E9"/>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4">
    <w:name w:val="xl304"/>
    <w:basedOn w:val="a"/>
    <w:rsid w:val="00F222E9"/>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5">
    <w:name w:val="xl305"/>
    <w:basedOn w:val="a"/>
    <w:rsid w:val="00F222E9"/>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6">
    <w:name w:val="xl306"/>
    <w:basedOn w:val="a"/>
    <w:rsid w:val="00F222E9"/>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numbering" w:customStyle="1" w:styleId="101">
    <w:name w:val="Нет списка10"/>
    <w:next w:val="a2"/>
    <w:uiPriority w:val="99"/>
    <w:semiHidden/>
    <w:unhideWhenUsed/>
    <w:rsid w:val="00F222E9"/>
  </w:style>
  <w:style w:type="table" w:customStyle="1" w:styleId="160">
    <w:name w:val="Сетка таблицы16"/>
    <w:basedOn w:val="a1"/>
    <w:next w:val="a9"/>
    <w:uiPriority w:val="59"/>
    <w:rsid w:val="00F222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8">
    <w:name w:val="Знак Знак Знак Знак"/>
    <w:basedOn w:val="a"/>
    <w:rsid w:val="00F222E9"/>
    <w:pPr>
      <w:spacing w:after="160" w:line="240" w:lineRule="exact"/>
    </w:pPr>
    <w:rPr>
      <w:rFonts w:ascii="Verdana" w:eastAsia="Times New Roman" w:hAnsi="Verdana"/>
      <w:sz w:val="20"/>
      <w:szCs w:val="20"/>
      <w:lang w:val="en-US"/>
    </w:rPr>
  </w:style>
  <w:style w:type="paragraph" w:styleId="HTML">
    <w:name w:val="HTML Preformatted"/>
    <w:basedOn w:val="a"/>
    <w:link w:val="HTML0"/>
    <w:rsid w:val="00F22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lang w:eastAsia="ru-RU"/>
    </w:rPr>
  </w:style>
  <w:style w:type="character" w:customStyle="1" w:styleId="HTML0">
    <w:name w:val="Стандартный HTML Знак"/>
    <w:basedOn w:val="a0"/>
    <w:link w:val="HTML"/>
    <w:rsid w:val="00F222E9"/>
    <w:rPr>
      <w:rFonts w:ascii="Courier New" w:eastAsia="Courier New" w:hAnsi="Courier New" w:cs="Times New Roman"/>
      <w:sz w:val="20"/>
      <w:szCs w:val="20"/>
      <w:lang w:eastAsia="ru-RU"/>
    </w:rPr>
  </w:style>
  <w:style w:type="paragraph" w:customStyle="1" w:styleId="ConsTitle">
    <w:name w:val="ConsTitle"/>
    <w:rsid w:val="00F222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ffffff9">
    <w:name w:val="page number"/>
    <w:basedOn w:val="a0"/>
    <w:rsid w:val="00F222E9"/>
  </w:style>
  <w:style w:type="paragraph" w:customStyle="1" w:styleId="1d">
    <w:name w:val="Обычный1"/>
    <w:rsid w:val="00F222E9"/>
    <w:pPr>
      <w:widowControl w:val="0"/>
      <w:spacing w:after="0" w:line="300" w:lineRule="auto"/>
      <w:ind w:firstLine="680"/>
    </w:pPr>
    <w:rPr>
      <w:rFonts w:ascii="Times New Roman" w:eastAsia="Times New Roman" w:hAnsi="Times New Roman" w:cs="Times New Roman"/>
      <w:snapToGrid w:val="0"/>
      <w:sz w:val="24"/>
      <w:szCs w:val="20"/>
      <w:lang w:eastAsia="ru-RU"/>
    </w:rPr>
  </w:style>
  <w:style w:type="paragraph" w:customStyle="1" w:styleId="ConsNonformat">
    <w:name w:val="ConsNonformat"/>
    <w:rsid w:val="00F222E9"/>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ffffa">
    <w:name w:val="маркирован"/>
    <w:basedOn w:val="a"/>
    <w:next w:val="a"/>
    <w:rsid w:val="00F222E9"/>
    <w:pPr>
      <w:tabs>
        <w:tab w:val="num" w:pos="360"/>
        <w:tab w:val="num" w:pos="709"/>
      </w:tabs>
      <w:spacing w:after="0" w:line="240" w:lineRule="auto"/>
      <w:ind w:firstLine="360"/>
      <w:jc w:val="both"/>
    </w:pPr>
    <w:rPr>
      <w:rFonts w:ascii="Times New Roman" w:eastAsia="Times New Roman" w:hAnsi="Times New Roman"/>
      <w:sz w:val="28"/>
      <w:szCs w:val="20"/>
      <w:lang w:eastAsia="ru-RU"/>
    </w:rPr>
  </w:style>
  <w:style w:type="paragraph" w:customStyle="1" w:styleId="affffffb">
    <w:name w:val="таблица"/>
    <w:basedOn w:val="a"/>
    <w:rsid w:val="00F222E9"/>
    <w:pPr>
      <w:spacing w:after="0" w:line="240" w:lineRule="auto"/>
      <w:jc w:val="both"/>
    </w:pPr>
    <w:rPr>
      <w:rFonts w:ascii="Times New Roman" w:eastAsia="Times New Roman" w:hAnsi="Times New Roman"/>
      <w:sz w:val="24"/>
      <w:szCs w:val="20"/>
      <w:lang w:eastAsia="ru-RU"/>
    </w:rPr>
  </w:style>
  <w:style w:type="paragraph" w:customStyle="1" w:styleId="5-">
    <w:name w:val="5.Табл.-шапка"/>
    <w:basedOn w:val="6-1"/>
    <w:rsid w:val="00F222E9"/>
  </w:style>
  <w:style w:type="paragraph" w:customStyle="1" w:styleId="6-1">
    <w:name w:val="6.Табл.-1уровень"/>
    <w:basedOn w:val="a"/>
    <w:rsid w:val="00F222E9"/>
    <w:pPr>
      <w:widowControl w:val="0"/>
      <w:spacing w:before="20" w:after="0" w:line="240" w:lineRule="auto"/>
      <w:ind w:left="170" w:hanging="113"/>
      <w:jc w:val="both"/>
    </w:pPr>
    <w:rPr>
      <w:rFonts w:ascii="Times New Roman" w:eastAsia="Times New Roman" w:hAnsi="Times New Roman"/>
      <w:sz w:val="16"/>
      <w:szCs w:val="20"/>
      <w:lang w:eastAsia="ru-RU"/>
    </w:rPr>
  </w:style>
  <w:style w:type="paragraph" w:customStyle="1" w:styleId="1e">
    <w:name w:val="Основной текст1"/>
    <w:basedOn w:val="1d"/>
    <w:rsid w:val="00F222E9"/>
    <w:pPr>
      <w:widowControl/>
      <w:spacing w:line="240" w:lineRule="auto"/>
      <w:ind w:firstLine="0"/>
      <w:jc w:val="both"/>
    </w:pPr>
    <w:rPr>
      <w:snapToGrid/>
    </w:rPr>
  </w:style>
  <w:style w:type="paragraph" w:customStyle="1" w:styleId="affffffc">
    <w:name w:val="Íàçâàíèå"/>
    <w:basedOn w:val="a"/>
    <w:rsid w:val="00F222E9"/>
    <w:pPr>
      <w:autoSpaceDE w:val="0"/>
      <w:autoSpaceDN w:val="0"/>
      <w:spacing w:after="0" w:line="240" w:lineRule="auto"/>
      <w:jc w:val="center"/>
    </w:pPr>
    <w:rPr>
      <w:rFonts w:ascii="Courier New" w:eastAsia="Times New Roman" w:hAnsi="Courier New"/>
      <w:b/>
      <w:sz w:val="24"/>
      <w:szCs w:val="20"/>
      <w:lang w:eastAsia="ru-RU"/>
    </w:rPr>
  </w:style>
  <w:style w:type="paragraph" w:customStyle="1" w:styleId="FR1">
    <w:name w:val="FR1"/>
    <w:rsid w:val="00F222E9"/>
    <w:pPr>
      <w:widowControl w:val="0"/>
      <w:autoSpaceDE w:val="0"/>
      <w:autoSpaceDN w:val="0"/>
      <w:adjustRightInd w:val="0"/>
      <w:spacing w:after="0" w:line="240" w:lineRule="auto"/>
      <w:ind w:left="920"/>
    </w:pPr>
    <w:rPr>
      <w:rFonts w:ascii="Arial" w:eastAsia="Times New Roman" w:hAnsi="Arial" w:cs="Arial"/>
      <w:sz w:val="48"/>
      <w:szCs w:val="48"/>
      <w:lang w:eastAsia="ru-RU"/>
    </w:rPr>
  </w:style>
  <w:style w:type="paragraph" w:styleId="affffffd">
    <w:name w:val="Block Text"/>
    <w:basedOn w:val="a"/>
    <w:rsid w:val="00F222E9"/>
    <w:pPr>
      <w:spacing w:after="0" w:line="240" w:lineRule="auto"/>
      <w:ind w:left="-360" w:right="-180" w:firstLine="360"/>
      <w:jc w:val="both"/>
    </w:pPr>
    <w:rPr>
      <w:rFonts w:ascii="Times New Roman" w:eastAsia="Times New Roman" w:hAnsi="Times New Roman"/>
      <w:sz w:val="28"/>
      <w:szCs w:val="24"/>
      <w:lang w:eastAsia="ru-RU"/>
    </w:rPr>
  </w:style>
  <w:style w:type="paragraph" w:customStyle="1" w:styleId="text6">
    <w:name w:val="text6"/>
    <w:basedOn w:val="a"/>
    <w:rsid w:val="00F222E9"/>
    <w:pPr>
      <w:spacing w:before="240" w:after="48" w:line="240" w:lineRule="auto"/>
      <w:ind w:firstLine="720"/>
      <w:jc w:val="both"/>
    </w:pPr>
    <w:rPr>
      <w:rFonts w:ascii="Times New Roman" w:eastAsia="Times New Roman" w:hAnsi="Times New Roman"/>
      <w:color w:val="000000"/>
      <w:sz w:val="24"/>
      <w:szCs w:val="24"/>
      <w:lang w:eastAsia="ru-RU"/>
    </w:rPr>
  </w:style>
  <w:style w:type="paragraph" w:customStyle="1" w:styleId="ConsCell">
    <w:name w:val="ConsCell"/>
    <w:rsid w:val="00F222E9"/>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DocList">
    <w:name w:val="ConsPlusDocList"/>
    <w:rsid w:val="00F222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Знак Знак Знак1"/>
    <w:basedOn w:val="a"/>
    <w:rsid w:val="00F222E9"/>
    <w:pPr>
      <w:spacing w:after="160" w:line="240" w:lineRule="exact"/>
    </w:pPr>
    <w:rPr>
      <w:rFonts w:ascii="Verdana" w:eastAsia="Times New Roman" w:hAnsi="Verdana"/>
      <w:sz w:val="20"/>
      <w:szCs w:val="20"/>
      <w:lang w:val="en-US"/>
    </w:rPr>
  </w:style>
  <w:style w:type="paragraph" w:customStyle="1" w:styleId="affffffe">
    <w:name w:val="Знак Знак Знак Знак Знак Знак Знак"/>
    <w:basedOn w:val="a"/>
    <w:rsid w:val="00F222E9"/>
    <w:pPr>
      <w:spacing w:after="160" w:line="240" w:lineRule="exact"/>
    </w:pPr>
    <w:rPr>
      <w:rFonts w:ascii="Verdana" w:eastAsia="Times New Roman" w:hAnsi="Verdana"/>
      <w:sz w:val="20"/>
      <w:szCs w:val="20"/>
      <w:lang w:val="en-US"/>
    </w:rPr>
  </w:style>
  <w:style w:type="paragraph" w:customStyle="1" w:styleId="afffffff">
    <w:name w:val="Знак Знак"/>
    <w:basedOn w:val="a"/>
    <w:rsid w:val="00F222E9"/>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f0">
    <w:name w:val="Знак Знак Знак1 Знак"/>
    <w:basedOn w:val="a"/>
    <w:rsid w:val="00F222E9"/>
    <w:pPr>
      <w:spacing w:after="160" w:line="240" w:lineRule="exact"/>
    </w:pPr>
    <w:rPr>
      <w:rFonts w:ascii="Verdana" w:eastAsia="Times New Roman" w:hAnsi="Verdana"/>
      <w:sz w:val="20"/>
      <w:szCs w:val="20"/>
      <w:lang w:val="en-US"/>
    </w:rPr>
  </w:style>
  <w:style w:type="paragraph" w:styleId="afffffff0">
    <w:name w:val="Plain Text"/>
    <w:basedOn w:val="a"/>
    <w:link w:val="afffffff1"/>
    <w:unhideWhenUsed/>
    <w:rsid w:val="00F222E9"/>
    <w:pPr>
      <w:spacing w:after="0" w:line="240" w:lineRule="auto"/>
    </w:pPr>
    <w:rPr>
      <w:szCs w:val="21"/>
    </w:rPr>
  </w:style>
  <w:style w:type="character" w:customStyle="1" w:styleId="afffffff1">
    <w:name w:val="Текст Знак"/>
    <w:basedOn w:val="a0"/>
    <w:link w:val="afffffff0"/>
    <w:rsid w:val="00F222E9"/>
    <w:rPr>
      <w:rFonts w:ascii="Calibri" w:eastAsia="Calibri" w:hAnsi="Calibri" w:cs="Times New Roman"/>
      <w:szCs w:val="21"/>
    </w:rPr>
  </w:style>
  <w:style w:type="paragraph" w:customStyle="1" w:styleId="2b">
    <w:name w:val="Обычный2"/>
    <w:rsid w:val="00F222E9"/>
    <w:pPr>
      <w:widowControl w:val="0"/>
      <w:spacing w:after="0" w:line="300" w:lineRule="auto"/>
      <w:ind w:firstLine="680"/>
    </w:pPr>
    <w:rPr>
      <w:rFonts w:ascii="Times New Roman" w:eastAsia="Times New Roman" w:hAnsi="Times New Roman" w:cs="Times New Roman"/>
      <w:snapToGrid w:val="0"/>
      <w:sz w:val="24"/>
      <w:szCs w:val="20"/>
      <w:lang w:eastAsia="ru-RU"/>
    </w:rPr>
  </w:style>
  <w:style w:type="paragraph" w:customStyle="1" w:styleId="2c">
    <w:name w:val="Основной текст2"/>
    <w:basedOn w:val="2b"/>
    <w:rsid w:val="00F222E9"/>
    <w:pPr>
      <w:widowControl/>
      <w:spacing w:line="240" w:lineRule="auto"/>
      <w:ind w:firstLine="0"/>
      <w:jc w:val="both"/>
    </w:pPr>
    <w:rPr>
      <w:snapToGrid/>
    </w:rPr>
  </w:style>
  <w:style w:type="paragraph" w:styleId="afffffff2">
    <w:name w:val="caption"/>
    <w:basedOn w:val="a"/>
    <w:next w:val="a"/>
    <w:qFormat/>
    <w:rsid w:val="00F222E9"/>
    <w:pPr>
      <w:overflowPunct w:val="0"/>
      <w:autoSpaceDE w:val="0"/>
      <w:autoSpaceDN w:val="0"/>
      <w:adjustRightInd w:val="0"/>
      <w:spacing w:after="0" w:line="240" w:lineRule="auto"/>
      <w:ind w:firstLine="709"/>
      <w:jc w:val="center"/>
      <w:textAlignment w:val="baseline"/>
    </w:pPr>
    <w:rPr>
      <w:rFonts w:ascii="Times New Roman" w:eastAsia="Times New Roman" w:hAnsi="Times New Roman"/>
      <w:b/>
      <w:sz w:val="32"/>
      <w:szCs w:val="20"/>
      <w:lang w:eastAsia="ru-RU"/>
    </w:rPr>
  </w:style>
  <w:style w:type="paragraph" w:customStyle="1" w:styleId="afffffff3">
    <w:name w:val="Знак Знак Знак"/>
    <w:basedOn w:val="a"/>
    <w:rsid w:val="00F222E9"/>
    <w:pPr>
      <w:spacing w:after="160" w:line="240" w:lineRule="exact"/>
    </w:pPr>
    <w:rPr>
      <w:rFonts w:ascii="Verdana" w:eastAsia="Times New Roman" w:hAnsi="Verdana"/>
      <w:sz w:val="20"/>
      <w:szCs w:val="20"/>
      <w:lang w:val="en-US"/>
    </w:rPr>
  </w:style>
  <w:style w:type="numbering" w:customStyle="1" w:styleId="1">
    <w:name w:val="Стиль1"/>
    <w:rsid w:val="00F222E9"/>
    <w:pPr>
      <w:numPr>
        <w:numId w:val="1"/>
      </w:numPr>
    </w:pPr>
  </w:style>
  <w:style w:type="numbering" w:customStyle="1" w:styleId="2">
    <w:name w:val="Стиль2"/>
    <w:rsid w:val="00F222E9"/>
    <w:pPr>
      <w:numPr>
        <w:numId w:val="2"/>
      </w:numPr>
    </w:pPr>
  </w:style>
  <w:style w:type="character" w:customStyle="1" w:styleId="FontStyle47">
    <w:name w:val="Font Style47"/>
    <w:basedOn w:val="a0"/>
    <w:rsid w:val="00F222E9"/>
    <w:rPr>
      <w:rFonts w:ascii="Times New Roman" w:hAnsi="Times New Roman" w:cs="Times New Roman" w:hint="default"/>
      <w:sz w:val="22"/>
      <w:szCs w:val="22"/>
    </w:rPr>
  </w:style>
  <w:style w:type="character" w:customStyle="1" w:styleId="afffffff4">
    <w:name w:val="Основной текст_"/>
    <w:basedOn w:val="a0"/>
    <w:link w:val="37"/>
    <w:rsid w:val="00F222E9"/>
    <w:rPr>
      <w:rFonts w:ascii="Times New Roman" w:eastAsia="Times New Roman" w:hAnsi="Times New Roman"/>
      <w:spacing w:val="15"/>
      <w:sz w:val="23"/>
      <w:szCs w:val="23"/>
      <w:shd w:val="clear" w:color="auto" w:fill="FFFFFF"/>
    </w:rPr>
  </w:style>
  <w:style w:type="paragraph" w:customStyle="1" w:styleId="37">
    <w:name w:val="Основной текст3"/>
    <w:basedOn w:val="a"/>
    <w:link w:val="afffffff4"/>
    <w:rsid w:val="00F222E9"/>
    <w:pPr>
      <w:widowControl w:val="0"/>
      <w:shd w:val="clear" w:color="auto" w:fill="FFFFFF"/>
      <w:spacing w:after="120" w:line="0" w:lineRule="atLeast"/>
      <w:jc w:val="right"/>
    </w:pPr>
    <w:rPr>
      <w:rFonts w:ascii="Times New Roman" w:eastAsia="Times New Roman" w:hAnsi="Times New Roman" w:cstheme="minorBidi"/>
      <w:spacing w:val="15"/>
      <w:sz w:val="23"/>
      <w:szCs w:val="23"/>
    </w:rPr>
  </w:style>
  <w:style w:type="character" w:customStyle="1" w:styleId="s3">
    <w:name w:val="s3"/>
    <w:basedOn w:val="a0"/>
    <w:rsid w:val="00F222E9"/>
  </w:style>
  <w:style w:type="paragraph" w:customStyle="1" w:styleId="Standard">
    <w:name w:val="Standard"/>
    <w:uiPriority w:val="99"/>
    <w:rsid w:val="00F222E9"/>
    <w:pPr>
      <w:widowControl w:val="0"/>
      <w:suppressAutoHyphens/>
      <w:autoSpaceDN w:val="0"/>
      <w:spacing w:after="0" w:line="240" w:lineRule="auto"/>
      <w:textAlignment w:val="baseline"/>
    </w:pPr>
    <w:rPr>
      <w:rFonts w:ascii="Times New Roman" w:eastAsia="Calibri" w:hAnsi="Times New Roman" w:cs="Tahoma"/>
      <w:kern w:val="3"/>
      <w:sz w:val="24"/>
      <w:szCs w:val="24"/>
      <w:lang w:val="de-DE" w:eastAsia="ja-JP" w:bidi="fa-IR"/>
    </w:rPr>
  </w:style>
  <w:style w:type="character" w:customStyle="1" w:styleId="FontStyle24">
    <w:name w:val="Font Style24"/>
    <w:basedOn w:val="a0"/>
    <w:rsid w:val="00F222E9"/>
    <w:rPr>
      <w:rFonts w:ascii="Times New Roman" w:hAnsi="Times New Roman" w:cs="Times New Roman"/>
      <w:spacing w:val="10"/>
      <w:sz w:val="20"/>
      <w:szCs w:val="20"/>
    </w:rPr>
  </w:style>
  <w:style w:type="paragraph" w:customStyle="1" w:styleId="MainStyl">
    <w:name w:val="MainStyl"/>
    <w:basedOn w:val="a"/>
    <w:rsid w:val="00F222E9"/>
    <w:pPr>
      <w:autoSpaceDE w:val="0"/>
      <w:autoSpaceDN w:val="0"/>
      <w:adjustRightInd w:val="0"/>
      <w:spacing w:after="0" w:line="246" w:lineRule="atLeast"/>
      <w:ind w:firstLine="283"/>
      <w:jc w:val="both"/>
    </w:pPr>
    <w:rPr>
      <w:rFonts w:ascii="NewtonC" w:eastAsia="Times New Roman" w:hAnsi="NewtonC"/>
      <w:color w:val="000000"/>
      <w:sz w:val="21"/>
      <w:szCs w:val="21"/>
      <w:lang w:eastAsia="ru-RU"/>
    </w:rPr>
  </w:style>
  <w:style w:type="paragraph" w:customStyle="1" w:styleId="Centr">
    <w:name w:val="Centr"/>
    <w:basedOn w:val="MainStyl"/>
    <w:next w:val="MainStyl"/>
    <w:rsid w:val="00F222E9"/>
    <w:pPr>
      <w:ind w:firstLine="0"/>
      <w:jc w:val="center"/>
    </w:pPr>
  </w:style>
  <w:style w:type="paragraph" w:customStyle="1" w:styleId="PreformattedText">
    <w:name w:val="Preformatted Text"/>
    <w:basedOn w:val="a"/>
    <w:qFormat/>
    <w:rsid w:val="00F222E9"/>
    <w:pPr>
      <w:widowControl w:val="0"/>
      <w:spacing w:after="0" w:line="240" w:lineRule="auto"/>
    </w:pPr>
    <w:rPr>
      <w:rFonts w:ascii="Liberation Mono" w:eastAsia="AR PL SungtiL GB" w:hAnsi="Liberation Mono" w:cs="Liberation Mono"/>
      <w:sz w:val="20"/>
      <w:szCs w:val="20"/>
      <w:lang w:val="en-US" w:eastAsia="zh-CN" w:bidi="hi-IN"/>
    </w:rPr>
  </w:style>
  <w:style w:type="character" w:customStyle="1" w:styleId="FontStyle13">
    <w:name w:val="Font Style13"/>
    <w:basedOn w:val="a0"/>
    <w:uiPriority w:val="99"/>
    <w:rsid w:val="00F222E9"/>
    <w:rPr>
      <w:rFonts w:ascii="Times New Roman" w:hAnsi="Times New Roman" w:cs="Times New Roman"/>
      <w:sz w:val="26"/>
      <w:szCs w:val="26"/>
    </w:rPr>
  </w:style>
  <w:style w:type="character" w:customStyle="1" w:styleId="FontStyle11">
    <w:name w:val="Font Style11"/>
    <w:basedOn w:val="a0"/>
    <w:uiPriority w:val="99"/>
    <w:rsid w:val="00F222E9"/>
    <w:rPr>
      <w:rFonts w:ascii="Times New Roman" w:hAnsi="Times New Roman" w:cs="Times New Roman"/>
      <w:sz w:val="26"/>
      <w:szCs w:val="26"/>
    </w:rPr>
  </w:style>
  <w:style w:type="paragraph" w:customStyle="1" w:styleId="Style2">
    <w:name w:val="Style2"/>
    <w:basedOn w:val="a"/>
    <w:uiPriority w:val="99"/>
    <w:rsid w:val="00F222E9"/>
    <w:pPr>
      <w:widowControl w:val="0"/>
      <w:autoSpaceDE w:val="0"/>
      <w:autoSpaceDN w:val="0"/>
      <w:adjustRightInd w:val="0"/>
      <w:spacing w:after="0" w:line="480" w:lineRule="exact"/>
      <w:ind w:firstLine="701"/>
      <w:jc w:val="both"/>
    </w:pPr>
    <w:rPr>
      <w:rFonts w:ascii="Times New Roman" w:eastAsia="Times New Roman" w:hAnsi="Times New Roman"/>
      <w:sz w:val="24"/>
      <w:szCs w:val="24"/>
      <w:lang w:eastAsia="ru-RU"/>
    </w:rPr>
  </w:style>
  <w:style w:type="character" w:customStyle="1" w:styleId="FontStyle16">
    <w:name w:val="Font Style16"/>
    <w:basedOn w:val="a0"/>
    <w:uiPriority w:val="99"/>
    <w:rsid w:val="00F222E9"/>
    <w:rPr>
      <w:rFonts w:ascii="Times New Roman" w:hAnsi="Times New Roman" w:cs="Times New Roman"/>
      <w:sz w:val="22"/>
      <w:szCs w:val="22"/>
    </w:rPr>
  </w:style>
  <w:style w:type="paragraph" w:customStyle="1" w:styleId="Style10">
    <w:name w:val="Style10"/>
    <w:basedOn w:val="a"/>
    <w:uiPriority w:val="99"/>
    <w:rsid w:val="00F222E9"/>
    <w:pPr>
      <w:widowControl w:val="0"/>
      <w:autoSpaceDE w:val="0"/>
      <w:autoSpaceDN w:val="0"/>
      <w:adjustRightInd w:val="0"/>
      <w:spacing w:after="0" w:line="298" w:lineRule="exact"/>
      <w:ind w:firstLine="662"/>
      <w:jc w:val="both"/>
    </w:pPr>
    <w:rPr>
      <w:rFonts w:ascii="Times New Roman" w:eastAsia="Times New Roman" w:hAnsi="Times New Roman"/>
      <w:sz w:val="24"/>
      <w:szCs w:val="24"/>
      <w:lang w:eastAsia="ru-RU"/>
    </w:rPr>
  </w:style>
  <w:style w:type="character" w:customStyle="1" w:styleId="1f1">
    <w:name w:val="Гиперссылка1"/>
    <w:basedOn w:val="a0"/>
    <w:uiPriority w:val="99"/>
    <w:unhideWhenUsed/>
    <w:rsid w:val="00F222E9"/>
    <w:rPr>
      <w:color w:val="0000FF"/>
      <w:u w:val="single"/>
    </w:rPr>
  </w:style>
  <w:style w:type="paragraph" w:customStyle="1" w:styleId="1f2">
    <w:name w:val="Рецензия1"/>
    <w:next w:val="affffff5"/>
    <w:hidden/>
    <w:uiPriority w:val="99"/>
    <w:semiHidden/>
    <w:rsid w:val="00F222E9"/>
    <w:pPr>
      <w:spacing w:after="0" w:line="240" w:lineRule="auto"/>
    </w:pPr>
    <w:rPr>
      <w:rFonts w:ascii="Times New Roman" w:hAnsi="Times New Roman"/>
      <w:sz w:val="28"/>
    </w:rPr>
  </w:style>
  <w:style w:type="paragraph" w:customStyle="1" w:styleId="western">
    <w:name w:val="western"/>
    <w:basedOn w:val="a"/>
    <w:rsid w:val="00F222E9"/>
    <w:pPr>
      <w:spacing w:before="100" w:beforeAutospacing="1" w:after="115" w:line="240" w:lineRule="auto"/>
    </w:pPr>
    <w:rPr>
      <w:rFonts w:ascii="Times New Roman" w:eastAsia="Times New Roman" w:hAnsi="Times New Roman"/>
      <w:color w:val="000000"/>
      <w:sz w:val="24"/>
      <w:szCs w:val="24"/>
      <w:lang w:eastAsia="ru-RU"/>
    </w:rPr>
  </w:style>
  <w:style w:type="paragraph" w:customStyle="1" w:styleId="1f3">
    <w:name w:val="Обычный (веб)1"/>
    <w:basedOn w:val="a"/>
    <w:rsid w:val="00F222E9"/>
    <w:pPr>
      <w:suppressAutoHyphens/>
      <w:spacing w:after="0" w:line="240" w:lineRule="auto"/>
    </w:pPr>
    <w:rPr>
      <w:rFonts w:ascii="Times New Roman" w:eastAsia="Times New Roman" w:hAnsi="Times New Roman"/>
      <w:kern w:val="1"/>
      <w:sz w:val="24"/>
      <w:szCs w:val="24"/>
      <w:lang w:eastAsia="ar-SA"/>
    </w:rPr>
  </w:style>
  <w:style w:type="paragraph" w:customStyle="1" w:styleId="pagetext">
    <w:name w:val="page_text"/>
    <w:basedOn w:val="a"/>
    <w:rsid w:val="00F222E9"/>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1">
    <w:name w:val="Нет списка12"/>
    <w:next w:val="a2"/>
    <w:uiPriority w:val="99"/>
    <w:semiHidden/>
    <w:unhideWhenUsed/>
    <w:rsid w:val="004D0B4A"/>
  </w:style>
  <w:style w:type="table" w:customStyle="1" w:styleId="170">
    <w:name w:val="Сетка таблицы17"/>
    <w:basedOn w:val="a1"/>
    <w:next w:val="a9"/>
    <w:uiPriority w:val="59"/>
    <w:rsid w:val="004D0B4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07">
    <w:name w:val="xl307"/>
    <w:basedOn w:val="a"/>
    <w:rsid w:val="00FE0E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s>
</file>

<file path=word/webSettings.xml><?xml version="1.0" encoding="utf-8"?>
<w:webSettings xmlns:r="http://schemas.openxmlformats.org/officeDocument/2006/relationships" xmlns:w="http://schemas.openxmlformats.org/wordprocessingml/2006/main">
  <w:divs>
    <w:div w:id="32578687">
      <w:bodyDiv w:val="1"/>
      <w:marLeft w:val="0"/>
      <w:marRight w:val="0"/>
      <w:marTop w:val="0"/>
      <w:marBottom w:val="0"/>
      <w:divBdr>
        <w:top w:val="none" w:sz="0" w:space="0" w:color="auto"/>
        <w:left w:val="none" w:sz="0" w:space="0" w:color="auto"/>
        <w:bottom w:val="none" w:sz="0" w:space="0" w:color="auto"/>
        <w:right w:val="none" w:sz="0" w:space="0" w:color="auto"/>
      </w:divBdr>
    </w:div>
    <w:div w:id="55208291">
      <w:bodyDiv w:val="1"/>
      <w:marLeft w:val="0"/>
      <w:marRight w:val="0"/>
      <w:marTop w:val="0"/>
      <w:marBottom w:val="0"/>
      <w:divBdr>
        <w:top w:val="none" w:sz="0" w:space="0" w:color="auto"/>
        <w:left w:val="none" w:sz="0" w:space="0" w:color="auto"/>
        <w:bottom w:val="none" w:sz="0" w:space="0" w:color="auto"/>
        <w:right w:val="none" w:sz="0" w:space="0" w:color="auto"/>
      </w:divBdr>
    </w:div>
    <w:div w:id="134179853">
      <w:bodyDiv w:val="1"/>
      <w:marLeft w:val="0"/>
      <w:marRight w:val="0"/>
      <w:marTop w:val="0"/>
      <w:marBottom w:val="0"/>
      <w:divBdr>
        <w:top w:val="none" w:sz="0" w:space="0" w:color="auto"/>
        <w:left w:val="none" w:sz="0" w:space="0" w:color="auto"/>
        <w:bottom w:val="none" w:sz="0" w:space="0" w:color="auto"/>
        <w:right w:val="none" w:sz="0" w:space="0" w:color="auto"/>
      </w:divBdr>
    </w:div>
    <w:div w:id="223683090">
      <w:bodyDiv w:val="1"/>
      <w:marLeft w:val="0"/>
      <w:marRight w:val="0"/>
      <w:marTop w:val="0"/>
      <w:marBottom w:val="0"/>
      <w:divBdr>
        <w:top w:val="none" w:sz="0" w:space="0" w:color="auto"/>
        <w:left w:val="none" w:sz="0" w:space="0" w:color="auto"/>
        <w:bottom w:val="none" w:sz="0" w:space="0" w:color="auto"/>
        <w:right w:val="none" w:sz="0" w:space="0" w:color="auto"/>
      </w:divBdr>
    </w:div>
    <w:div w:id="1010644930">
      <w:bodyDiv w:val="1"/>
      <w:marLeft w:val="0"/>
      <w:marRight w:val="0"/>
      <w:marTop w:val="0"/>
      <w:marBottom w:val="0"/>
      <w:divBdr>
        <w:top w:val="none" w:sz="0" w:space="0" w:color="auto"/>
        <w:left w:val="none" w:sz="0" w:space="0" w:color="auto"/>
        <w:bottom w:val="none" w:sz="0" w:space="0" w:color="auto"/>
        <w:right w:val="none" w:sz="0" w:space="0" w:color="auto"/>
      </w:divBdr>
    </w:div>
    <w:div w:id="1326737433">
      <w:bodyDiv w:val="1"/>
      <w:marLeft w:val="0"/>
      <w:marRight w:val="0"/>
      <w:marTop w:val="0"/>
      <w:marBottom w:val="0"/>
      <w:divBdr>
        <w:top w:val="none" w:sz="0" w:space="0" w:color="auto"/>
        <w:left w:val="none" w:sz="0" w:space="0" w:color="auto"/>
        <w:bottom w:val="none" w:sz="0" w:space="0" w:color="auto"/>
        <w:right w:val="none" w:sz="0" w:space="0" w:color="auto"/>
      </w:divBdr>
    </w:div>
    <w:div w:id="1339380128">
      <w:bodyDiv w:val="1"/>
      <w:marLeft w:val="0"/>
      <w:marRight w:val="0"/>
      <w:marTop w:val="0"/>
      <w:marBottom w:val="0"/>
      <w:divBdr>
        <w:top w:val="none" w:sz="0" w:space="0" w:color="auto"/>
        <w:left w:val="none" w:sz="0" w:space="0" w:color="auto"/>
        <w:bottom w:val="none" w:sz="0" w:space="0" w:color="auto"/>
        <w:right w:val="none" w:sz="0" w:space="0" w:color="auto"/>
      </w:divBdr>
    </w:div>
    <w:div w:id="1384938864">
      <w:bodyDiv w:val="1"/>
      <w:marLeft w:val="0"/>
      <w:marRight w:val="0"/>
      <w:marTop w:val="0"/>
      <w:marBottom w:val="0"/>
      <w:divBdr>
        <w:top w:val="none" w:sz="0" w:space="0" w:color="auto"/>
        <w:left w:val="none" w:sz="0" w:space="0" w:color="auto"/>
        <w:bottom w:val="none" w:sz="0" w:space="0" w:color="auto"/>
        <w:right w:val="none" w:sz="0" w:space="0" w:color="auto"/>
      </w:divBdr>
    </w:div>
    <w:div w:id="1903174396">
      <w:bodyDiv w:val="1"/>
      <w:marLeft w:val="0"/>
      <w:marRight w:val="0"/>
      <w:marTop w:val="0"/>
      <w:marBottom w:val="0"/>
      <w:divBdr>
        <w:top w:val="none" w:sz="0" w:space="0" w:color="auto"/>
        <w:left w:val="none" w:sz="0" w:space="0" w:color="auto"/>
        <w:bottom w:val="none" w:sz="0" w:space="0" w:color="auto"/>
        <w:right w:val="none" w:sz="0" w:space="0" w:color="auto"/>
      </w:divBdr>
    </w:div>
    <w:div w:id="208984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hyperlink" Target="consultantplus://offline/ref=355225A6F9347FEA7F7B6D5D38096A07DFACF5AB487EB6FF9C089863CA3BH1I" TargetMode="External"/><Relationship Id="rId39" Type="http://schemas.openxmlformats.org/officeDocument/2006/relationships/hyperlink" Target="consultantplus://offline/ref=AD16168B84446DC0F9417C66D25A1693B37972AD8EC1FF10B35F67DB59L6z4M" TargetMode="External"/><Relationship Id="rId21" Type="http://schemas.openxmlformats.org/officeDocument/2006/relationships/hyperlink" Target="consultantplus://offline/ref=355225A6F9347FEA7F7B6D5D38096A07DCA5FFA2407DB6FF9C089863CAB1BE82613EF62AEE4835ED3BH7I" TargetMode="External"/><Relationship Id="rId34" Type="http://schemas.openxmlformats.org/officeDocument/2006/relationships/hyperlink" Target="mailto:upr.obr-izhma@yandex.ru" TargetMode="External"/><Relationship Id="rId42" Type="http://schemas.openxmlformats.org/officeDocument/2006/relationships/hyperlink" Target="mailto:&#1089;at.kanewa@yandex.ru" TargetMode="External"/><Relationship Id="rId47" Type="http://schemas.openxmlformats.org/officeDocument/2006/relationships/hyperlink" Target="mailto:Diur.schcola@yandex.ru" TargetMode="External"/><Relationship Id="rId50" Type="http://schemas.openxmlformats.org/officeDocument/2006/relationships/hyperlink" Target="mailto:Ust-izma-oosh@yandex.ru" TargetMode="External"/><Relationship Id="rId55" Type="http://schemas.openxmlformats.org/officeDocument/2006/relationships/hyperlink" Target="mailto:kipievo83@mail.ru" TargetMode="External"/><Relationship Id="rId63" Type="http://schemas.openxmlformats.org/officeDocument/2006/relationships/hyperlink" Target="mailto:shchelschool@yandex.ru" TargetMode="External"/><Relationship Id="rId68" Type="http://schemas.openxmlformats.org/officeDocument/2006/relationships/hyperlink" Target="consultantplus://offline/ref=54E165B33BC3AA8C0D712A2E5EB17F874DC2C9A96E740F66062D66BACF78o7K" TargetMode="External"/><Relationship Id="rId76" Type="http://schemas.openxmlformats.org/officeDocument/2006/relationships/hyperlink" Target="consultantplus://offline/ref=54E165B33BC3AA8C0D71342348DD21834ACC97A46779003659723DE7988EAE13807E5F00CF71C9E1F4AB8577o7K" TargetMode="External"/><Relationship Id="rId84" Type="http://schemas.openxmlformats.org/officeDocument/2006/relationships/hyperlink" Target="consultantplus://offline/ref=CF6C827867748F0290B38800890B3E3F209E2565FFBF2E6589AEC31840E824CC77BE5C069C6913BAFDE67CNFPAP" TargetMode="External"/><Relationship Id="rId7" Type="http://schemas.openxmlformats.org/officeDocument/2006/relationships/endnotes" Target="endnotes.xml"/><Relationship Id="rId71" Type="http://schemas.openxmlformats.org/officeDocument/2006/relationships/hyperlink" Target="consultantplus://offline/ref=CF6C827867748F0290B38800890B3E3F209E2565FFBF2E6589AEC31840E824CC77BE5C069C6913BAFDE67CNFPAP" TargetMode="External"/><Relationship Id="rId2" Type="http://schemas.openxmlformats.org/officeDocument/2006/relationships/numbering" Target="numbering.xml"/><Relationship Id="rId16" Type="http://schemas.openxmlformats.org/officeDocument/2006/relationships/image" Target="media/image7.jpeg"/><Relationship Id="rId29" Type="http://schemas.openxmlformats.org/officeDocument/2006/relationships/image" Target="media/image10.jpeg"/><Relationship Id="rId11" Type="http://schemas.openxmlformats.org/officeDocument/2006/relationships/hyperlink" Target="consultantplus://offline/ref=4BCBF215DD02B1D713BF593AADDF19B9B890E3FCAB8DE42F822A6163EA339F0298CDBB19E1C1FA2Fu2M2L" TargetMode="External"/><Relationship Id="rId24" Type="http://schemas.openxmlformats.org/officeDocument/2006/relationships/hyperlink" Target="consultantplus://offline/ref=355225A6F9347FEA7F7B6D5D38096A07DCACF5AD477FB6FF9C089863CA3BH1I" TargetMode="External"/><Relationship Id="rId32" Type="http://schemas.openxmlformats.org/officeDocument/2006/relationships/hyperlink" Target="http://izhmaobr.ru" TargetMode="External"/><Relationship Id="rId37" Type="http://schemas.openxmlformats.org/officeDocument/2006/relationships/hyperlink" Target="https://gosuslugi.ru" TargetMode="External"/><Relationship Id="rId40" Type="http://schemas.openxmlformats.org/officeDocument/2006/relationships/hyperlink" Target="consultantplus://offline/ref=7C0A7380B68D115D61CE0C9E10E6686965945CA041EFF9D912FF30CA6EA1472F913E9BD7x469F" TargetMode="External"/><Relationship Id="rId45" Type="http://schemas.openxmlformats.org/officeDocument/2006/relationships/hyperlink" Target="mailto:gam-shcola@yandex.ru" TargetMode="External"/><Relationship Id="rId53" Type="http://schemas.openxmlformats.org/officeDocument/2006/relationships/hyperlink" Target="mailto:izhma-edu@yandex.ru" TargetMode="External"/><Relationship Id="rId58" Type="http://schemas.openxmlformats.org/officeDocument/2006/relationships/hyperlink" Target="mailto:moxcha@rambler.ru" TargetMode="External"/><Relationship Id="rId66" Type="http://schemas.openxmlformats.org/officeDocument/2006/relationships/hyperlink" Target="consultantplus://offline/ref=9269AF694F44E23AFA560F9969B0892C461D6929923B335F6B3B44D7C7R9W0G" TargetMode="External"/><Relationship Id="rId74" Type="http://schemas.openxmlformats.org/officeDocument/2006/relationships/hyperlink" Target="consultantplus://offline/ref=CF6C827867748F0290B38800890B3E3F209E2565FFBF2E6589AEC31840E824CC77BE5C069C6913BAFDE67CNFPAP" TargetMode="External"/><Relationship Id="rId79" Type="http://schemas.openxmlformats.org/officeDocument/2006/relationships/hyperlink" Target="consultantplus://offline/ref=CF6C827867748F0290B38800890B3E3F209E2565FFBF2E6589AEC31840E824CC77BE5C069C6913BAFDE67CNFPAP" TargetMode="External"/><Relationship Id="rId5" Type="http://schemas.openxmlformats.org/officeDocument/2006/relationships/webSettings" Target="webSettings.xml"/><Relationship Id="rId61" Type="http://schemas.openxmlformats.org/officeDocument/2006/relationships/hyperlink" Target="mailto:sizyabsk-coh@yandex.ru" TargetMode="External"/><Relationship Id="rId82" Type="http://schemas.openxmlformats.org/officeDocument/2006/relationships/hyperlink" Target="consultantplus://offline/ref=CF6C827867748F0290B38800890B3E3F209E2565FFBF2E6589AEC31840E824CC77BE5C069C6913BAFDE67CNFPAP" TargetMode="External"/><Relationship Id="rId19" Type="http://schemas.openxmlformats.org/officeDocument/2006/relationships/hyperlink" Target="consultantplus://offline/ref=355225A6F9347FEA7F7B6D5D38096A07DCA5FFA2407DB6FF9C089863CAB1BE82613EF62AEE4835E73BH9I"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hyperlink" Target="consultantplus://offline/ref=355225A6F9347FEA7F7B6D5D38096A07DCA5FFA2407DB6FF9C089863CAB1BE82613EF62AEE4837E43BH8I" TargetMode="External"/><Relationship Id="rId27" Type="http://schemas.openxmlformats.org/officeDocument/2006/relationships/hyperlink" Target="consultantplus://offline/ref=355225A6F9347FEA7F7B6D5D38096A07DCA5FFA2407DB6FF9C089863CAB1BE82613EF62AEE4834E73BHEI" TargetMode="External"/><Relationship Id="rId30" Type="http://schemas.openxmlformats.org/officeDocument/2006/relationships/image" Target="media/image11.jpeg"/><Relationship Id="rId35" Type="http://schemas.openxmlformats.org/officeDocument/2006/relationships/hyperlink" Target="http://izhmaobr.ru" TargetMode="External"/><Relationship Id="rId43" Type="http://schemas.openxmlformats.org/officeDocument/2006/relationships/hyperlink" Target="http://mail.yandex.ru/neo2/" TargetMode="External"/><Relationship Id="rId48" Type="http://schemas.openxmlformats.org/officeDocument/2006/relationships/hyperlink" Target="mailto:moshyuga@mail.ru" TargetMode="External"/><Relationship Id="rId56" Type="http://schemas.openxmlformats.org/officeDocument/2006/relationships/hyperlink" Target="mailto:mou.koyu@yandex.ru" TargetMode="External"/><Relationship Id="rId64" Type="http://schemas.openxmlformats.org/officeDocument/2006/relationships/image" Target="media/image13.jpeg"/><Relationship Id="rId69" Type="http://schemas.openxmlformats.org/officeDocument/2006/relationships/hyperlink" Target="consultantplus://offline/ref=58816D2947CE50DA68C83DB1186D8798815D54938C92D2DDE063D4A6E5ED40B05BA5BD297DCCBE85FA7CCDn4YCK" TargetMode="External"/><Relationship Id="rId77" Type="http://schemas.openxmlformats.org/officeDocument/2006/relationships/hyperlink" Target="consultantplus://offline/ref=CF6C827867748F0290B38800890B3E3F209E2565FFBF2E6589AEC31840E824CC77BE5C069C6913BAFDE67CNFPAP" TargetMode="External"/><Relationship Id="rId8" Type="http://schemas.openxmlformats.org/officeDocument/2006/relationships/image" Target="media/image1.jpeg"/><Relationship Id="rId51" Type="http://schemas.openxmlformats.org/officeDocument/2006/relationships/hyperlink" Target="http://bakur-coh.ucoz" TargetMode="External"/><Relationship Id="rId72" Type="http://schemas.openxmlformats.org/officeDocument/2006/relationships/hyperlink" Target="consultantplus://offline/ref=CF6C827867748F0290B38800890B3E3F209E2565FFBF2E6589AEC31840E824CC77BE5C069C6913BAFDE67CNFPAP" TargetMode="External"/><Relationship Id="rId80" Type="http://schemas.openxmlformats.org/officeDocument/2006/relationships/hyperlink" Target="consultantplus://offline/ref=CF6C827867748F0290B38800890B3E3F209E2565FFBF2E6589AEC31840E824CC77BE5C069C6913BAFDE67DNFP1P"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yperlink" Target="consultantplus://offline/ref=355225A6F9347FEA7F7B6D5D38096A07DCA5FFA2407DB6FF9C089863CA3BH1I" TargetMode="External"/><Relationship Id="rId33" Type="http://schemas.openxmlformats.org/officeDocument/2006/relationships/hyperlink" Target="https://pgu.rkomi.ru" TargetMode="External"/><Relationship Id="rId38" Type="http://schemas.openxmlformats.org/officeDocument/2006/relationships/hyperlink" Target="consultantplus://offline/ref=DA5C709B786DAE47A934EEA30EC74FAFC168DFB8C59CAF030C670FB39Bs0u5G" TargetMode="External"/><Relationship Id="rId46" Type="http://schemas.openxmlformats.org/officeDocument/2006/relationships/hyperlink" Target="http://gam-oosh.ucoz" TargetMode="External"/><Relationship Id="rId59" Type="http://schemas.openxmlformats.org/officeDocument/2006/relationships/hyperlink" Target="mailto:rocheva11@rambler.ru" TargetMode="External"/><Relationship Id="rId67" Type="http://schemas.openxmlformats.org/officeDocument/2006/relationships/image" Target="media/image15.jpeg"/><Relationship Id="rId20" Type="http://schemas.openxmlformats.org/officeDocument/2006/relationships/hyperlink" Target="consultantplus://offline/ref=355225A6F9347FEA7F7B6D5D38096A07DCA5FFA2407DB6FF9C089863CAB1BE82613EF62AEE4835E63BH7I" TargetMode="External"/><Relationship Id="rId41" Type="http://schemas.openxmlformats.org/officeDocument/2006/relationships/hyperlink" Target="mailto:upr.obr-izhma@yandex.ru" TargetMode="External"/><Relationship Id="rId54" Type="http://schemas.openxmlformats.org/officeDocument/2006/relationships/hyperlink" Target="mailto:shkolakelchiyur@yandex.ru" TargetMode="External"/><Relationship Id="rId62" Type="http://schemas.openxmlformats.org/officeDocument/2006/relationships/hyperlink" Target="mailto:mou.tom@yandex.ru" TargetMode="External"/><Relationship Id="rId70" Type="http://schemas.openxmlformats.org/officeDocument/2006/relationships/hyperlink" Target="consultantplus://offline/ref=54E165B33BC3AA8C0D71342348DD21834ACC97A46779003659723DE7988EAE13807E5F00CF71C9E1F4AB8577o7K" TargetMode="External"/><Relationship Id="rId75" Type="http://schemas.openxmlformats.org/officeDocument/2006/relationships/hyperlink" Target="consultantplus://offline/ref=CF6C827867748F0290B38800890B3E3F209E2565FFBF2E6589AEC31840E824CC77BE5C069C6913BAFDE67CNFPAP" TargetMode="External"/><Relationship Id="rId83" Type="http://schemas.openxmlformats.org/officeDocument/2006/relationships/hyperlink" Target="consultantplus://offline/ref=CF6C827867748F0290B38800890B3E3F209E2565FFBF2E6589AEC31840E824CC77BE5C069C6913BAFDE67DNFP1P"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hyperlink" Target="consultantplus://offline/ref=355225A6F9347FEA7F7B6D5D38096A07DFACF2A2447FB6FF9C089863CA3BH1I" TargetMode="External"/><Relationship Id="rId28" Type="http://schemas.openxmlformats.org/officeDocument/2006/relationships/footer" Target="footer1.xml"/><Relationship Id="rId36" Type="http://schemas.openxmlformats.org/officeDocument/2006/relationships/hyperlink" Target="https://pgu.rkomi.ru" TargetMode="External"/><Relationship Id="rId49" Type="http://schemas.openxmlformats.org/officeDocument/2006/relationships/hyperlink" Target="http://ustizmaoosh.jimdo.com/" TargetMode="External"/><Relationship Id="rId57" Type="http://schemas.openxmlformats.org/officeDocument/2006/relationships/hyperlink" Target="mailto:Kr-shcola@rambler.ru" TargetMode="External"/><Relationship Id="rId10" Type="http://schemas.openxmlformats.org/officeDocument/2006/relationships/hyperlink" Target="consultantplus://offline/ref=4BCBF215DD02B1D713BF593AADDF19B9B890E3FCAB8DE42F822A6163EA339F0298CDBB19E1C1FA2Fu2M3L" TargetMode="External"/><Relationship Id="rId31" Type="http://schemas.openxmlformats.org/officeDocument/2006/relationships/image" Target="media/image12.jpeg"/><Relationship Id="rId44" Type="http://schemas.openxmlformats.org/officeDocument/2006/relationships/hyperlink" Target="mailto:vika-chuprova@rambler.ru" TargetMode="External"/><Relationship Id="rId52" Type="http://schemas.openxmlformats.org/officeDocument/2006/relationships/hyperlink" Target="mailto:brikscool@yandex.ru" TargetMode="External"/><Relationship Id="rId60" Type="http://schemas.openxmlformats.org/officeDocument/2006/relationships/hyperlink" Target="http://sites.google.com/site/nyashashkola" TargetMode="External"/><Relationship Id="rId65" Type="http://schemas.openxmlformats.org/officeDocument/2006/relationships/image" Target="media/image14.jpeg"/><Relationship Id="rId73" Type="http://schemas.openxmlformats.org/officeDocument/2006/relationships/hyperlink" Target="consultantplus://offline/ref=54E165B33BC3AA8C0D71342348DD21834ACC97A46779003659723DE7988EAE13807E5F00CF71C9E1F4AB8577o7K" TargetMode="External"/><Relationship Id="rId78" Type="http://schemas.openxmlformats.org/officeDocument/2006/relationships/hyperlink" Target="consultantplus://offline/ref=CF6C827867748F0290B38800890B3E3F209E2565FFBF2E6589AEC31840E824CC77BE5C069C6913BAFDE67DNFP1P" TargetMode="External"/><Relationship Id="rId81" Type="http://schemas.openxmlformats.org/officeDocument/2006/relationships/hyperlink" Target="consultantplus://offline/ref=54E165B33BC3AA8C0D71342348DD21834ACC97A46779003659723DE7988EAE13807E5F00CF71C9E1F4AB8577o7K"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E9D09-A6D9-463A-96A4-1541ED3AE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6123</TotalTime>
  <Pages>191</Pages>
  <Words>49203</Words>
  <Characters>280463</Characters>
  <Application>Microsoft Office Word</Application>
  <DocSecurity>0</DocSecurity>
  <Lines>2337</Lines>
  <Paragraphs>658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Информ отдел</dc:creator>
  <cp:lastModifiedBy>Информ отдел</cp:lastModifiedBy>
  <cp:revision>11</cp:revision>
  <cp:lastPrinted>2017-11-22T12:10:00Z</cp:lastPrinted>
  <dcterms:created xsi:type="dcterms:W3CDTF">2017-11-20T12:07:00Z</dcterms:created>
  <dcterms:modified xsi:type="dcterms:W3CDTF">2017-11-29T12:02:00Z</dcterms:modified>
</cp:coreProperties>
</file>