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B0814" w:rsidRDefault="00A8362B" w:rsidP="00F67973">
      <w:pPr>
        <w:spacing w:line="0" w:lineRule="atLeast"/>
        <w:ind w:left="26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t xml:space="preserve">    </w:t>
      </w:r>
      <w:bookmarkStart w:id="0" w:name="page3"/>
      <w:bookmarkEnd w:id="0"/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80"/>
        <w:gridCol w:w="4160"/>
      </w:tblGrid>
      <w:tr w:rsidR="00585965" w:rsidTr="00346E40">
        <w:trPr>
          <w:trHeight w:val="316"/>
        </w:trPr>
        <w:tc>
          <w:tcPr>
            <w:tcW w:w="4180" w:type="dxa"/>
            <w:shd w:val="clear" w:color="auto" w:fill="auto"/>
            <w:vAlign w:val="bottom"/>
          </w:tcPr>
          <w:p w:rsidR="00585965" w:rsidRDefault="00585965" w:rsidP="00346E40">
            <w:pPr>
              <w:spacing w:line="0" w:lineRule="atLeast"/>
              <w:ind w:right="1360"/>
              <w:jc w:val="center"/>
              <w:rPr>
                <w:rFonts w:ascii="Times New Roman" w:eastAsia="Times New Roman" w:hAnsi="Times New Roman"/>
                <w:sz w:val="24"/>
              </w:rPr>
            </w:pPr>
            <w:bookmarkStart w:id="1" w:name="page1"/>
            <w:bookmarkEnd w:id="1"/>
            <w:r>
              <w:rPr>
                <w:rFonts w:ascii="Times New Roman" w:eastAsia="Times New Roman" w:hAnsi="Times New Roman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Изьва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»</w:t>
            </w:r>
          </w:p>
        </w:tc>
        <w:tc>
          <w:tcPr>
            <w:tcW w:w="4160" w:type="dxa"/>
            <w:shd w:val="clear" w:color="auto" w:fill="auto"/>
            <w:vAlign w:val="bottom"/>
          </w:tcPr>
          <w:p w:rsidR="00585965" w:rsidRDefault="00585965" w:rsidP="00346E40">
            <w:pPr>
              <w:spacing w:line="0" w:lineRule="atLeast"/>
              <w:ind w:left="20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Администрация</w:t>
            </w:r>
          </w:p>
        </w:tc>
      </w:tr>
      <w:tr w:rsidR="00585965" w:rsidTr="00346E40">
        <w:trPr>
          <w:trHeight w:val="317"/>
        </w:trPr>
        <w:tc>
          <w:tcPr>
            <w:tcW w:w="4180" w:type="dxa"/>
            <w:shd w:val="clear" w:color="auto" w:fill="auto"/>
            <w:vAlign w:val="bottom"/>
          </w:tcPr>
          <w:p w:rsidR="00585965" w:rsidRDefault="00585965" w:rsidP="00346E40">
            <w:pPr>
              <w:spacing w:line="0" w:lineRule="atLeast"/>
              <w:ind w:right="1360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районса</w:t>
            </w:r>
            <w:proofErr w:type="spellEnd"/>
          </w:p>
        </w:tc>
        <w:tc>
          <w:tcPr>
            <w:tcW w:w="4160" w:type="dxa"/>
            <w:shd w:val="clear" w:color="auto" w:fill="auto"/>
            <w:vAlign w:val="bottom"/>
          </w:tcPr>
          <w:p w:rsidR="00585965" w:rsidRDefault="00585965" w:rsidP="00346E40">
            <w:pPr>
              <w:spacing w:line="0" w:lineRule="atLeast"/>
              <w:ind w:left="138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муниципального района</w:t>
            </w:r>
          </w:p>
        </w:tc>
      </w:tr>
      <w:tr w:rsidR="00585965" w:rsidTr="00346E40">
        <w:trPr>
          <w:trHeight w:val="319"/>
        </w:trPr>
        <w:tc>
          <w:tcPr>
            <w:tcW w:w="4180" w:type="dxa"/>
            <w:shd w:val="clear" w:color="auto" w:fill="auto"/>
            <w:vAlign w:val="bottom"/>
          </w:tcPr>
          <w:p w:rsidR="00585965" w:rsidRDefault="00585965" w:rsidP="00346E40">
            <w:pPr>
              <w:spacing w:line="0" w:lineRule="atLeast"/>
              <w:ind w:right="136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администрация</w:t>
            </w:r>
          </w:p>
        </w:tc>
        <w:tc>
          <w:tcPr>
            <w:tcW w:w="4160" w:type="dxa"/>
            <w:shd w:val="clear" w:color="auto" w:fill="auto"/>
            <w:vAlign w:val="bottom"/>
          </w:tcPr>
          <w:p w:rsidR="00585965" w:rsidRDefault="00585965" w:rsidP="00346E40">
            <w:pPr>
              <w:spacing w:line="0" w:lineRule="atLeast"/>
              <w:ind w:left="1380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«Ижемский»</w:t>
            </w:r>
          </w:p>
        </w:tc>
      </w:tr>
    </w:tbl>
    <w:p w:rsidR="00585965" w:rsidRDefault="00585965" w:rsidP="00585965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2734310</wp:posOffset>
            </wp:positionH>
            <wp:positionV relativeFrom="paragraph">
              <wp:posOffset>-590550</wp:posOffset>
            </wp:positionV>
            <wp:extent cx="579120" cy="685800"/>
            <wp:effectExtent l="19050" t="0" r="0" b="0"/>
            <wp:wrapNone/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5965" w:rsidRDefault="00585965" w:rsidP="0058596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spacing w:line="213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numPr>
          <w:ilvl w:val="1"/>
          <w:numId w:val="25"/>
        </w:numPr>
        <w:tabs>
          <w:tab w:val="left" w:pos="4720"/>
        </w:tabs>
        <w:spacing w:line="0" w:lineRule="atLeast"/>
        <w:ind w:left="4720" w:hanging="385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У Ö М</w:t>
      </w:r>
    </w:p>
    <w:p w:rsidR="00585965" w:rsidRDefault="00585965" w:rsidP="00585965">
      <w:pPr>
        <w:spacing w:line="321" w:lineRule="exact"/>
        <w:rPr>
          <w:rFonts w:ascii="Times New Roman" w:eastAsia="Times New Roman" w:hAnsi="Times New Roman"/>
          <w:sz w:val="28"/>
        </w:rPr>
      </w:pPr>
    </w:p>
    <w:p w:rsidR="00585965" w:rsidRDefault="00585965" w:rsidP="00585965">
      <w:pPr>
        <w:tabs>
          <w:tab w:val="left" w:pos="3480"/>
        </w:tabs>
        <w:spacing w:line="0" w:lineRule="atLeast"/>
        <w:ind w:left="348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   ПОСТАНОВЛЕНИЕ</w:t>
      </w:r>
    </w:p>
    <w:p w:rsidR="00585965" w:rsidRDefault="00585965" w:rsidP="00585965">
      <w:pPr>
        <w:spacing w:line="320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40"/>
        <w:gridCol w:w="3640"/>
      </w:tblGrid>
      <w:tr w:rsidR="00585965" w:rsidTr="00346E40">
        <w:trPr>
          <w:trHeight w:val="367"/>
        </w:trPr>
        <w:tc>
          <w:tcPr>
            <w:tcW w:w="5640" w:type="dxa"/>
            <w:shd w:val="clear" w:color="auto" w:fill="auto"/>
            <w:vAlign w:val="bottom"/>
          </w:tcPr>
          <w:p w:rsidR="00585965" w:rsidRDefault="00585965" w:rsidP="00346E40">
            <w:pPr>
              <w:spacing w:line="0" w:lineRule="atLeast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от  26 декабря 2014 года</w:t>
            </w:r>
          </w:p>
        </w:tc>
        <w:tc>
          <w:tcPr>
            <w:tcW w:w="3640" w:type="dxa"/>
            <w:shd w:val="clear" w:color="auto" w:fill="auto"/>
            <w:vAlign w:val="bottom"/>
          </w:tcPr>
          <w:p w:rsidR="00585965" w:rsidRDefault="00585965" w:rsidP="00346E40">
            <w:pPr>
              <w:spacing w:line="0" w:lineRule="atLeast"/>
              <w:ind w:left="266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№ 1229</w:t>
            </w:r>
          </w:p>
        </w:tc>
      </w:tr>
    </w:tbl>
    <w:p w:rsidR="00585965" w:rsidRDefault="00585965" w:rsidP="00585965">
      <w:pPr>
        <w:spacing w:line="238" w:lineRule="auto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Республика Коми, Ижемский район, с. Ижма</w:t>
      </w:r>
    </w:p>
    <w:p w:rsidR="00585965" w:rsidRDefault="00585965" w:rsidP="00585965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spacing w:line="312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spacing w:line="272" w:lineRule="auto"/>
        <w:ind w:left="540" w:right="180" w:hanging="105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Об утверждении муниципальной программы муниципального образования муниципального района «Ижемский» «Развитие и сохранение культуры»</w:t>
      </w:r>
    </w:p>
    <w:p w:rsidR="00585965" w:rsidRDefault="00585965" w:rsidP="00585965">
      <w:pPr>
        <w:spacing w:line="235" w:lineRule="exact"/>
        <w:jc w:val="center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spacing w:line="246" w:lineRule="auto"/>
        <w:ind w:left="380" w:right="60" w:hanging="61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(В редакции постановлений администрации муниципального района «Ижемский» от 01.06.2015 № 502, от 22.09.2015 № 778, от 30.12.2015 № 1116, от 08.02.2016 № 55, от 19.04.2016 № 259, от 09.06.2016 № 417, от 29 сентября 2016 года № 642, от 10 ноября 2016 г. № 747, от 30 декабря 2016 № 876, от 12.01.2017 г. № 7, от 21.04.2017 № 317, от 15.05.2017 № 384, </w:t>
      </w:r>
      <w:r>
        <w:rPr>
          <w:rFonts w:ascii="Times New Roman" w:eastAsia="Times New Roman" w:hAnsi="Times New Roman"/>
          <w:sz w:val="27"/>
        </w:rPr>
        <w:t xml:space="preserve">от 17.07.2017 г. </w:t>
      </w:r>
      <w:r>
        <w:rPr>
          <w:rFonts w:ascii="Times New Roman" w:eastAsia="Times New Roman" w:hAnsi="Times New Roman"/>
          <w:sz w:val="26"/>
        </w:rPr>
        <w:t xml:space="preserve">597, 882 от 23.10.2017 г., 1121 от 29.12.2017 г., 65 от 07.02.2018 г., 154 от 06.03.2018 г., 335 от 16.05.2018 г., 996 от 29.12.2018 г., 3 от 09.01.2019 г., 350 от </w:t>
      </w:r>
      <w:r>
        <w:rPr>
          <w:rFonts w:ascii="Times New Roman" w:eastAsia="Times New Roman" w:hAnsi="Times New Roman"/>
          <w:sz w:val="27"/>
        </w:rPr>
        <w:t>15.05.2019 г., 681 от 17.09.2019, 1004 от 30.12.2019, 21 от 22.01.2020 г., 304 от 02.06.2020 г. , 894 от 28.12.2020 г., 31 от 22.01.2021 г., 437 от 11.06.2021 г.</w:t>
      </w:r>
      <w:r>
        <w:rPr>
          <w:rFonts w:ascii="Times New Roman" w:eastAsia="Times New Roman" w:hAnsi="Times New Roman"/>
          <w:sz w:val="28"/>
        </w:rPr>
        <w:t>)</w:t>
      </w:r>
    </w:p>
    <w:p w:rsidR="00585965" w:rsidRDefault="00585965" w:rsidP="00585965">
      <w:pPr>
        <w:spacing w:line="278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spacing w:line="243" w:lineRule="auto"/>
        <w:ind w:left="260" w:firstLine="1195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Руководствуясь распоряжением Правительства Республики Коми от 27 мая 2013 года № 194-р «О комплексе работ, направленных на совершенствование системы стратегического планирования в Республике Коми» (вместе с «Основными положениями по реализации проекта «Внедрение унифицированной процедуры стратегического управления развитием муниципальных образований» в Республике Коми»), постановлением администрации муниципального района «Ижемский» от 31 января 2014 года № 61 «О муниципальных программах муниципального образования муниципального района «Ижемский», постановлением администрации муниципального района «Ижемский» от 08 апреля 2014 года № 287 «Об утверждении перечня муниципальных программ муниципального района «Ижемский»,</w:t>
      </w:r>
    </w:p>
    <w:p w:rsidR="00585965" w:rsidRDefault="00585965" w:rsidP="00585965">
      <w:pPr>
        <w:spacing w:line="278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spacing w:line="0" w:lineRule="atLeast"/>
        <w:ind w:left="174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администрация муниципального района «Ижемский»</w:t>
      </w:r>
    </w:p>
    <w:p w:rsidR="00585965" w:rsidRDefault="00585965" w:rsidP="00585965">
      <w:pPr>
        <w:spacing w:line="321" w:lineRule="exact"/>
        <w:rPr>
          <w:rFonts w:ascii="Times New Roman" w:eastAsia="Times New Roman" w:hAnsi="Times New Roman"/>
          <w:sz w:val="24"/>
        </w:rPr>
      </w:pPr>
    </w:p>
    <w:p w:rsidR="00585965" w:rsidRDefault="00585965" w:rsidP="00585965">
      <w:pPr>
        <w:numPr>
          <w:ilvl w:val="1"/>
          <w:numId w:val="26"/>
        </w:numPr>
        <w:tabs>
          <w:tab w:val="left" w:pos="3640"/>
        </w:tabs>
        <w:spacing w:line="0" w:lineRule="atLeast"/>
        <w:ind w:left="3640" w:hanging="263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ОСТАНОВЛЯЕТ:</w:t>
      </w:r>
    </w:p>
    <w:p w:rsidR="00585965" w:rsidRDefault="00585965" w:rsidP="00585965">
      <w:pPr>
        <w:spacing w:line="321" w:lineRule="exact"/>
        <w:rPr>
          <w:rFonts w:ascii="Times New Roman" w:eastAsia="Times New Roman" w:hAnsi="Times New Roman"/>
          <w:sz w:val="28"/>
        </w:rPr>
      </w:pPr>
    </w:p>
    <w:p w:rsidR="00585965" w:rsidRPr="00A8362B" w:rsidRDefault="00585965" w:rsidP="00585965">
      <w:pPr>
        <w:numPr>
          <w:ilvl w:val="0"/>
          <w:numId w:val="26"/>
        </w:numPr>
        <w:tabs>
          <w:tab w:val="left" w:pos="1131"/>
        </w:tabs>
        <w:spacing w:line="0" w:lineRule="atLeast"/>
        <w:ind w:left="260" w:firstLine="542"/>
        <w:jc w:val="both"/>
        <w:rPr>
          <w:rFonts w:ascii="Times New Roman" w:eastAsia="Times New Roman" w:hAnsi="Times New Roman"/>
          <w:sz w:val="28"/>
        </w:rPr>
      </w:pPr>
      <w:r w:rsidRPr="00A8362B">
        <w:rPr>
          <w:rFonts w:ascii="Times New Roman" w:eastAsia="Times New Roman" w:hAnsi="Times New Roman"/>
          <w:sz w:val="28"/>
        </w:rPr>
        <w:t xml:space="preserve">Утвердить муниципальную </w:t>
      </w:r>
      <w:r w:rsidRPr="00A8362B">
        <w:rPr>
          <w:rFonts w:ascii="Times New Roman" w:eastAsia="Times New Roman" w:hAnsi="Times New Roman"/>
          <w:color w:val="0000FF"/>
          <w:sz w:val="28"/>
        </w:rPr>
        <w:t>программу</w:t>
      </w:r>
      <w:r w:rsidRPr="00A8362B">
        <w:rPr>
          <w:rFonts w:ascii="Times New Roman" w:eastAsia="Times New Roman" w:hAnsi="Times New Roman"/>
          <w:sz w:val="28"/>
        </w:rPr>
        <w:t xml:space="preserve"> муниципального образования муниципального района «Ижемский» «Развитие и сохранение культуры» со</w:t>
      </w:r>
      <w:bookmarkStart w:id="2" w:name="page2"/>
      <w:bookmarkEnd w:id="2"/>
      <w:r w:rsidRPr="00A8362B">
        <w:rPr>
          <w:rFonts w:ascii="Times New Roman" w:eastAsia="Times New Roman" w:hAnsi="Times New Roman"/>
          <w:sz w:val="28"/>
        </w:rPr>
        <w:t>гласно приложению к настоящему постановлению.</w:t>
      </w:r>
    </w:p>
    <w:p w:rsidR="00585965" w:rsidRDefault="00585965" w:rsidP="00585965">
      <w:pPr>
        <w:spacing w:line="45" w:lineRule="exact"/>
        <w:rPr>
          <w:rFonts w:ascii="Times New Roman" w:eastAsia="Times New Roman" w:hAnsi="Times New Roman"/>
        </w:rPr>
      </w:pPr>
    </w:p>
    <w:p w:rsidR="00585965" w:rsidRDefault="00585965" w:rsidP="00585965">
      <w:pPr>
        <w:numPr>
          <w:ilvl w:val="0"/>
          <w:numId w:val="27"/>
        </w:numPr>
        <w:tabs>
          <w:tab w:val="left" w:pos="1136"/>
        </w:tabs>
        <w:spacing w:line="0" w:lineRule="atLeast"/>
        <w:ind w:left="260" w:firstLine="54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Ответственным исполнителям обеспечить реализацию программных мероприятий муниципальной </w:t>
      </w:r>
      <w:r>
        <w:rPr>
          <w:rFonts w:ascii="Times New Roman" w:eastAsia="Times New Roman" w:hAnsi="Times New Roman"/>
          <w:color w:val="0000FF"/>
          <w:sz w:val="28"/>
        </w:rPr>
        <w:t>программы</w:t>
      </w:r>
      <w:r>
        <w:rPr>
          <w:rFonts w:ascii="Times New Roman" w:eastAsia="Times New Roman" w:hAnsi="Times New Roman"/>
          <w:sz w:val="28"/>
        </w:rPr>
        <w:t xml:space="preserve"> «Развитие и сохранение культуры».</w:t>
      </w:r>
    </w:p>
    <w:p w:rsidR="00585965" w:rsidRDefault="00585965" w:rsidP="00585965">
      <w:pPr>
        <w:spacing w:line="1" w:lineRule="exact"/>
        <w:rPr>
          <w:rFonts w:ascii="Times New Roman" w:eastAsia="Times New Roman" w:hAnsi="Times New Roman"/>
          <w:sz w:val="28"/>
        </w:rPr>
      </w:pPr>
    </w:p>
    <w:p w:rsidR="00585965" w:rsidRDefault="00585965" w:rsidP="00585965">
      <w:pPr>
        <w:numPr>
          <w:ilvl w:val="0"/>
          <w:numId w:val="27"/>
        </w:numPr>
        <w:tabs>
          <w:tab w:val="left" w:pos="1148"/>
        </w:tabs>
        <w:spacing w:line="239" w:lineRule="auto"/>
        <w:ind w:left="260" w:firstLine="54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Признать утратившим силу </w:t>
      </w:r>
      <w:hyperlink r:id="rId6" w:history="1">
        <w:r>
          <w:rPr>
            <w:rFonts w:ascii="Times New Roman" w:eastAsia="Times New Roman" w:hAnsi="Times New Roman"/>
            <w:color w:val="0000FF"/>
            <w:sz w:val="28"/>
          </w:rPr>
          <w:t>постановление</w:t>
        </w:r>
        <w:r>
          <w:rPr>
            <w:rFonts w:ascii="Times New Roman" w:eastAsia="Times New Roman" w:hAnsi="Times New Roman"/>
            <w:sz w:val="28"/>
          </w:rPr>
          <w:t xml:space="preserve"> </w:t>
        </w:r>
      </w:hyperlink>
      <w:r>
        <w:rPr>
          <w:rFonts w:ascii="Times New Roman" w:eastAsia="Times New Roman" w:hAnsi="Times New Roman"/>
          <w:sz w:val="28"/>
        </w:rPr>
        <w:t>администрации муниципального района «Ижемский» от 13 ноября 2012 года № 1079 «Об утверждении муниципальной целевой программы «Развитие и сохранение культуры Ижемского района (2013 - 2015 гг.)».</w:t>
      </w:r>
    </w:p>
    <w:p w:rsidR="00585965" w:rsidRDefault="00585965" w:rsidP="00585965">
      <w:pPr>
        <w:spacing w:line="3" w:lineRule="exact"/>
        <w:rPr>
          <w:rFonts w:ascii="Times New Roman" w:eastAsia="Times New Roman" w:hAnsi="Times New Roman"/>
          <w:sz w:val="28"/>
        </w:rPr>
      </w:pPr>
    </w:p>
    <w:p w:rsidR="00585965" w:rsidRDefault="00585965" w:rsidP="00585965">
      <w:pPr>
        <w:numPr>
          <w:ilvl w:val="0"/>
          <w:numId w:val="27"/>
        </w:numPr>
        <w:tabs>
          <w:tab w:val="left" w:pos="1148"/>
        </w:tabs>
        <w:spacing w:line="0" w:lineRule="atLeast"/>
        <w:ind w:left="260" w:firstLine="54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Контроль за исполнением настоящего постановления возложить на заместителя руководителя администрации муниципального района «Ижемский» Р.Е. Селиверстова.</w:t>
      </w:r>
    </w:p>
    <w:p w:rsidR="00585965" w:rsidRDefault="00585965" w:rsidP="00585965">
      <w:pPr>
        <w:spacing w:line="1" w:lineRule="exact"/>
        <w:rPr>
          <w:rFonts w:ascii="Times New Roman" w:eastAsia="Times New Roman" w:hAnsi="Times New Roman"/>
          <w:sz w:val="28"/>
        </w:rPr>
      </w:pPr>
    </w:p>
    <w:p w:rsidR="00585965" w:rsidRDefault="00585965" w:rsidP="00585965">
      <w:pPr>
        <w:numPr>
          <w:ilvl w:val="0"/>
          <w:numId w:val="27"/>
        </w:numPr>
        <w:tabs>
          <w:tab w:val="left" w:pos="1093"/>
        </w:tabs>
        <w:spacing w:line="239" w:lineRule="auto"/>
        <w:ind w:left="260" w:firstLine="54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Настоящее постановление вступает в силу со дня официального опубликования и распространяется на правоотношения, возникающие с 1 января 2015 года.</w:t>
      </w:r>
    </w:p>
    <w:p w:rsidR="00585965" w:rsidRDefault="00585965" w:rsidP="00585965">
      <w:pPr>
        <w:spacing w:line="200" w:lineRule="exact"/>
        <w:rPr>
          <w:rFonts w:ascii="Times New Roman" w:eastAsia="Times New Roman" w:hAnsi="Times New Roman"/>
        </w:rPr>
      </w:pPr>
    </w:p>
    <w:p w:rsidR="00585965" w:rsidRDefault="00585965" w:rsidP="00585965">
      <w:pPr>
        <w:spacing w:line="200" w:lineRule="exact"/>
        <w:rPr>
          <w:rFonts w:ascii="Times New Roman" w:eastAsia="Times New Roman" w:hAnsi="Times New Roman"/>
        </w:rPr>
      </w:pPr>
    </w:p>
    <w:p w:rsidR="00585965" w:rsidRDefault="00585965" w:rsidP="00585965">
      <w:pPr>
        <w:spacing w:line="200" w:lineRule="exact"/>
        <w:rPr>
          <w:rFonts w:ascii="Times New Roman" w:eastAsia="Times New Roman" w:hAnsi="Times New Roman"/>
        </w:rPr>
      </w:pPr>
    </w:p>
    <w:p w:rsidR="00585965" w:rsidRDefault="00585965" w:rsidP="00585965">
      <w:pPr>
        <w:spacing w:line="325" w:lineRule="exact"/>
        <w:rPr>
          <w:rFonts w:ascii="Times New Roman" w:eastAsia="Times New Roman" w:hAnsi="Times New Roman"/>
        </w:rPr>
      </w:pPr>
    </w:p>
    <w:p w:rsidR="00585965" w:rsidRDefault="00585965" w:rsidP="00585965">
      <w:pPr>
        <w:spacing w:line="0" w:lineRule="atLeast"/>
        <w:ind w:left="2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Руководитель администрации                                                          И.В. </w:t>
      </w:r>
      <w:proofErr w:type="spellStart"/>
      <w:r>
        <w:rPr>
          <w:rFonts w:ascii="Times New Roman" w:eastAsia="Times New Roman" w:hAnsi="Times New Roman"/>
          <w:sz w:val="28"/>
        </w:rPr>
        <w:t>Норкин</w:t>
      </w:r>
      <w:proofErr w:type="spellEnd"/>
    </w:p>
    <w:p w:rsidR="00585965" w:rsidRDefault="00585965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 w:type="page"/>
      </w:r>
    </w:p>
    <w:p w:rsidR="009E47D2" w:rsidRDefault="00CB0814" w:rsidP="009E47D2">
      <w:pPr>
        <w:spacing w:line="0" w:lineRule="atLeast"/>
        <w:ind w:left="142"/>
        <w:jc w:val="right"/>
        <w:rPr>
          <w:rFonts w:ascii="Times New Roman" w:eastAsia="Times New Roman" w:hAnsi="Times New Roman"/>
          <w:sz w:val="24"/>
          <w:szCs w:val="24"/>
        </w:rPr>
      </w:pPr>
      <w:r w:rsidRPr="009E47D2">
        <w:rPr>
          <w:rFonts w:ascii="Times New Roman" w:eastAsia="Times New Roman" w:hAnsi="Times New Roman"/>
          <w:sz w:val="24"/>
          <w:szCs w:val="24"/>
        </w:rPr>
        <w:lastRenderedPageBreak/>
        <w:t>Приложение</w:t>
      </w:r>
      <w:r w:rsidR="009E47D2" w:rsidRPr="009E47D2">
        <w:rPr>
          <w:rFonts w:ascii="Times New Roman" w:eastAsia="Times New Roman" w:hAnsi="Times New Roman"/>
          <w:sz w:val="24"/>
          <w:szCs w:val="24"/>
        </w:rPr>
        <w:t xml:space="preserve"> к </w:t>
      </w:r>
      <w:r w:rsidRPr="009E47D2">
        <w:rPr>
          <w:rFonts w:ascii="Times New Roman" w:eastAsia="Times New Roman" w:hAnsi="Times New Roman"/>
          <w:sz w:val="24"/>
          <w:szCs w:val="24"/>
        </w:rPr>
        <w:t>п</w:t>
      </w:r>
      <w:r w:rsidR="00A8362B" w:rsidRPr="009E47D2">
        <w:rPr>
          <w:rFonts w:ascii="Times New Roman" w:eastAsia="Times New Roman" w:hAnsi="Times New Roman"/>
          <w:sz w:val="24"/>
          <w:szCs w:val="24"/>
        </w:rPr>
        <w:t xml:space="preserve">остановлению </w:t>
      </w:r>
    </w:p>
    <w:p w:rsidR="009E47D2" w:rsidRDefault="00A8362B" w:rsidP="009E47D2">
      <w:pPr>
        <w:spacing w:line="0" w:lineRule="atLeast"/>
        <w:ind w:left="142"/>
        <w:jc w:val="right"/>
        <w:rPr>
          <w:rFonts w:ascii="Times New Roman" w:eastAsia="Times New Roman" w:hAnsi="Times New Roman"/>
          <w:sz w:val="24"/>
          <w:szCs w:val="24"/>
        </w:rPr>
      </w:pPr>
      <w:r w:rsidRPr="009E47D2">
        <w:rPr>
          <w:rFonts w:ascii="Times New Roman" w:eastAsia="Times New Roman" w:hAnsi="Times New Roman"/>
          <w:sz w:val="24"/>
          <w:szCs w:val="24"/>
        </w:rPr>
        <w:t>администрации</w:t>
      </w:r>
      <w:r w:rsidR="009E47D2" w:rsidRPr="009E47D2">
        <w:rPr>
          <w:rFonts w:ascii="Times New Roman" w:eastAsia="Times New Roman" w:hAnsi="Times New Roman"/>
          <w:sz w:val="24"/>
          <w:szCs w:val="24"/>
        </w:rPr>
        <w:t xml:space="preserve"> м</w:t>
      </w:r>
      <w:r w:rsidRPr="009E47D2">
        <w:rPr>
          <w:rFonts w:ascii="Times New Roman" w:eastAsia="Times New Roman" w:hAnsi="Times New Roman"/>
          <w:sz w:val="24"/>
          <w:szCs w:val="24"/>
        </w:rPr>
        <w:t>уни</w:t>
      </w:r>
      <w:r w:rsidR="00CB0814" w:rsidRPr="009E47D2">
        <w:rPr>
          <w:rFonts w:ascii="Times New Roman" w:eastAsia="Times New Roman" w:hAnsi="Times New Roman"/>
          <w:sz w:val="24"/>
          <w:szCs w:val="24"/>
        </w:rPr>
        <w:t xml:space="preserve">ципального района </w:t>
      </w:r>
    </w:p>
    <w:p w:rsidR="009E47D2" w:rsidRDefault="00CB0814" w:rsidP="009E47D2">
      <w:pPr>
        <w:spacing w:line="0" w:lineRule="atLeast"/>
        <w:ind w:left="142"/>
        <w:jc w:val="right"/>
        <w:rPr>
          <w:rFonts w:ascii="Times New Roman" w:eastAsia="Times New Roman" w:hAnsi="Times New Roman"/>
          <w:sz w:val="24"/>
          <w:szCs w:val="24"/>
        </w:rPr>
      </w:pPr>
      <w:r w:rsidRPr="009E47D2">
        <w:rPr>
          <w:rFonts w:ascii="Times New Roman" w:eastAsia="Times New Roman" w:hAnsi="Times New Roman"/>
          <w:sz w:val="24"/>
          <w:szCs w:val="24"/>
        </w:rPr>
        <w:t>«Ижемский» от 26 декабря 2014 года № 1229</w:t>
      </w:r>
    </w:p>
    <w:p w:rsidR="009E47D2" w:rsidRDefault="009E47D2" w:rsidP="009E47D2">
      <w:pPr>
        <w:spacing w:line="0" w:lineRule="atLeast"/>
        <w:ind w:left="142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9E47D2" w:rsidRDefault="00CB0814" w:rsidP="009E47D2">
      <w:pPr>
        <w:spacing w:line="0" w:lineRule="atLeast"/>
        <w:ind w:left="142"/>
        <w:jc w:val="center"/>
        <w:rPr>
          <w:rFonts w:ascii="Times New Roman" w:eastAsia="Times New Roman" w:hAnsi="Times New Roman"/>
          <w:sz w:val="24"/>
          <w:szCs w:val="24"/>
        </w:rPr>
      </w:pPr>
      <w:r w:rsidRPr="009E47D2">
        <w:rPr>
          <w:rFonts w:ascii="Times New Roman" w:eastAsia="Times New Roman" w:hAnsi="Times New Roman"/>
          <w:sz w:val="24"/>
          <w:szCs w:val="24"/>
        </w:rPr>
        <w:t>Паспорт</w:t>
      </w:r>
      <w:r w:rsidR="009E47D2">
        <w:rPr>
          <w:rFonts w:ascii="Times New Roman" w:eastAsia="Times New Roman" w:hAnsi="Times New Roman"/>
          <w:sz w:val="24"/>
          <w:szCs w:val="24"/>
        </w:rPr>
        <w:t xml:space="preserve"> </w:t>
      </w:r>
      <w:r w:rsidRPr="009E47D2">
        <w:rPr>
          <w:rFonts w:ascii="Times New Roman" w:eastAsia="Times New Roman" w:hAnsi="Times New Roman"/>
          <w:sz w:val="24"/>
          <w:szCs w:val="24"/>
        </w:rPr>
        <w:t>муниципальной программы МО МР «Ижемский»</w:t>
      </w:r>
    </w:p>
    <w:p w:rsidR="00CB0814" w:rsidRPr="009E47D2" w:rsidRDefault="00CB0814" w:rsidP="009E47D2">
      <w:pPr>
        <w:spacing w:line="0" w:lineRule="atLeast"/>
        <w:ind w:left="142"/>
        <w:jc w:val="center"/>
        <w:rPr>
          <w:rFonts w:ascii="Times New Roman" w:eastAsia="Times New Roman" w:hAnsi="Times New Roman"/>
          <w:sz w:val="24"/>
          <w:szCs w:val="24"/>
        </w:rPr>
      </w:pPr>
      <w:r w:rsidRPr="009E47D2">
        <w:rPr>
          <w:rFonts w:ascii="Times New Roman" w:eastAsia="Times New Roman" w:hAnsi="Times New Roman"/>
          <w:sz w:val="24"/>
          <w:szCs w:val="24"/>
        </w:rPr>
        <w:t>«Развитие и сохранение культуры»</w:t>
      </w:r>
    </w:p>
    <w:p w:rsidR="00CB0814" w:rsidRDefault="00CB0814">
      <w:pPr>
        <w:spacing w:line="2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73" w:lineRule="exact"/>
        <w:rPr>
          <w:rFonts w:ascii="Times New Roman" w:eastAsia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7621"/>
      </w:tblGrid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 муниципального района «Ижемский»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Отдел строительства, архитектуры и градостроительства администрации МР «Ижемский»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МБУК «Ижемская МКС», МБУК «Ижемская МБС», МБУК «ИРИКМ», МБУДО «Ижемская ДШИ», МКУ «Хозяйственное управление»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 xml:space="preserve">Программно-целевые </w:t>
            </w:r>
          </w:p>
          <w:p w:rsidR="009E47D2" w:rsidRPr="000B76F4" w:rsidRDefault="009E47D2" w:rsidP="009E47D2">
            <w:pPr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инструменты программы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 xml:space="preserve">Развитие культурного потенциала Ижемского района 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2A7B5C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4" w:hanging="68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1) обеспечение доступности объектов сферы культуры, сохранение и актуализация культурного наследия;</w:t>
            </w:r>
          </w:p>
          <w:p w:rsidR="009E47D2" w:rsidRPr="000B76F4" w:rsidRDefault="009E47D2" w:rsidP="009E47D2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2) формирование благоприятных условий реализации, воспроизводства и развития творческого потенциала на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селе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ния Ижемского района;</w:t>
            </w:r>
          </w:p>
          <w:p w:rsidR="009E47D2" w:rsidRPr="000B76F4" w:rsidRDefault="009E47D2" w:rsidP="009E47D2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Pr="000B76F4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Целевые индикаторы и показа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тели программы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1. Доля зданий и сооружений муниципальных учреж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дений сферы культуры, состояние которых является удовлетворительным, в общем количестве зданий и со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оружений сферы культуры (процент).</w:t>
            </w:r>
          </w:p>
          <w:p w:rsidR="009E47D2" w:rsidRPr="000B76F4" w:rsidRDefault="009E47D2" w:rsidP="009E47D2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2. Количество учреждений сферы культуры, получив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ших обновление материально – технического ос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нащения в рамках Программы от общего количества уч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реждений сферы культуры (процент).</w:t>
            </w:r>
          </w:p>
          <w:p w:rsidR="009E47D2" w:rsidRPr="000B76F4" w:rsidRDefault="009E47D2" w:rsidP="009E47D2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3. Охват населения библиотечным обслуживанием (процент).</w:t>
            </w:r>
          </w:p>
          <w:p w:rsidR="009E47D2" w:rsidRPr="000B76F4" w:rsidRDefault="009E47D2" w:rsidP="009E47D2">
            <w:pPr>
              <w:pStyle w:val="a5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4. Увеличение   посещаемости музейных учреждений (посещений на одного жителя в год).</w:t>
            </w:r>
          </w:p>
          <w:p w:rsidR="009E47D2" w:rsidRPr="000B76F4" w:rsidRDefault="009E47D2" w:rsidP="009E47D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5. Посещаемость платных мероприятий учреждений культурно-досугового типа на одного жителя в год (по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сещений на одного жителя в год) (до 31 декабря 2016 года).</w:t>
            </w:r>
          </w:p>
          <w:p w:rsidR="009E47D2" w:rsidRPr="000B76F4" w:rsidRDefault="009E47D2" w:rsidP="009E47D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6. Количество специалистов муниципальных учрежде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ний сферы культуры, повысивших квалифика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цию, прошедших переподготовку в рамках Программы в год (человек).</w:t>
            </w:r>
          </w:p>
          <w:p w:rsidR="009E47D2" w:rsidRPr="000B76F4" w:rsidRDefault="009E47D2" w:rsidP="009E47D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7. Доля обучающихся, принявших участие в смотрах, конкурсах, фестивалях и других мероприятиях от общего количества обучающихся (процент) (до 31 декабря 2016 года).</w:t>
            </w:r>
          </w:p>
          <w:p w:rsidR="009E47D2" w:rsidRPr="000B76F4" w:rsidRDefault="009E47D2" w:rsidP="009E47D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8. Соотношение средней заработной платы работни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softHyphen/>
              <w:t>ков муниципальных учреждений культуры МР «Ижем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ский» к средней заработной платы в Республике Коми (процент) (до 31 декабря 2018 года).</w:t>
            </w:r>
          </w:p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9.  Уровень ежегодного достижения показателей Программы (процент).</w:t>
            </w:r>
          </w:p>
          <w:p w:rsidR="009E47D2" w:rsidRPr="000B76F4" w:rsidRDefault="009E47D2" w:rsidP="002A7B5C">
            <w:pPr>
              <w:pStyle w:val="a5"/>
              <w:numPr>
                <w:ilvl w:val="0"/>
                <w:numId w:val="24"/>
              </w:numPr>
              <w:tabs>
                <w:tab w:val="left" w:pos="2068"/>
              </w:tabs>
              <w:spacing w:after="0" w:line="0" w:lineRule="atLeast"/>
              <w:ind w:right="24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Размер среднемесячной заработной платы работников муниципальных учреждений культуры (введен 01 января 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201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7 года).</w:t>
            </w:r>
          </w:p>
          <w:p w:rsidR="009E47D2" w:rsidRPr="000B76F4" w:rsidRDefault="009E47D2" w:rsidP="002A7B5C">
            <w:pPr>
              <w:pStyle w:val="a5"/>
              <w:numPr>
                <w:ilvl w:val="0"/>
                <w:numId w:val="24"/>
              </w:numPr>
              <w:tabs>
                <w:tab w:val="left" w:pos="2068"/>
              </w:tabs>
              <w:spacing w:after="0" w:line="0" w:lineRule="atLeast"/>
              <w:ind w:right="24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Размер среднемесячной заработной платы педагогических </w:t>
            </w: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lastRenderedPageBreak/>
              <w:t>работников муниципальных учреждений дополнительного образования (введен 01 января 2017 года).</w:t>
            </w:r>
          </w:p>
          <w:p w:rsidR="009E47D2" w:rsidRPr="000B76F4" w:rsidRDefault="009E47D2" w:rsidP="002A7B5C">
            <w:pPr>
              <w:pStyle w:val="a5"/>
              <w:numPr>
                <w:ilvl w:val="0"/>
                <w:numId w:val="24"/>
              </w:numPr>
              <w:tabs>
                <w:tab w:val="left" w:pos="2068"/>
              </w:tabs>
              <w:spacing w:after="0" w:line="0" w:lineRule="atLeast"/>
              <w:ind w:right="24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Рост посещений учреждений культуры населением Ижемского района к уровню 2014 года (процент) (введен 01 января 2017 года до 31 декабря 2020 года).</w:t>
            </w:r>
          </w:p>
          <w:p w:rsidR="009E47D2" w:rsidRPr="000B76F4" w:rsidRDefault="009E47D2" w:rsidP="002A7B5C">
            <w:pPr>
              <w:pStyle w:val="a5"/>
              <w:numPr>
                <w:ilvl w:val="0"/>
                <w:numId w:val="24"/>
              </w:numPr>
              <w:tabs>
                <w:tab w:val="left" w:pos="2068"/>
              </w:tabs>
              <w:spacing w:after="0" w:line="0" w:lineRule="atLeast"/>
              <w:ind w:right="24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Уровень удовлетворенности населения Ижемского района качеством предоставления муниципальных услуг в сфере культуры (процентов от числа опрошенных).</w:t>
            </w:r>
          </w:p>
          <w:p w:rsidR="009E47D2" w:rsidRPr="000B76F4" w:rsidRDefault="009E47D2" w:rsidP="002A7B5C">
            <w:pPr>
              <w:pStyle w:val="a5"/>
              <w:numPr>
                <w:ilvl w:val="0"/>
                <w:numId w:val="24"/>
              </w:numPr>
              <w:tabs>
                <w:tab w:val="left" w:pos="2068"/>
              </w:tabs>
              <w:spacing w:after="0" w:line="0" w:lineRule="atLeast"/>
              <w:ind w:right="24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Доля детей, привлекаемых к участию в творческих мероприятиях, от общего числа детей (введен 01 января 2017 года).</w:t>
            </w:r>
          </w:p>
          <w:p w:rsidR="009E47D2" w:rsidRPr="000B76F4" w:rsidRDefault="009E47D2" w:rsidP="002A7B5C">
            <w:pPr>
              <w:pStyle w:val="a5"/>
              <w:numPr>
                <w:ilvl w:val="0"/>
                <w:numId w:val="24"/>
              </w:numPr>
              <w:tabs>
                <w:tab w:val="left" w:pos="2068"/>
              </w:tabs>
              <w:spacing w:after="0" w:line="0" w:lineRule="atLeast"/>
              <w:ind w:right="24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0B76F4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Доля просроченной кредиторской задолженности в расходах бюджета (введен 01 января 2020 года).</w:t>
            </w:r>
          </w:p>
          <w:p w:rsidR="009E47D2" w:rsidRPr="000B76F4" w:rsidRDefault="009E47D2" w:rsidP="002A7B5C">
            <w:pPr>
              <w:pStyle w:val="a5"/>
              <w:numPr>
                <w:ilvl w:val="0"/>
                <w:numId w:val="24"/>
              </w:numPr>
              <w:tabs>
                <w:tab w:val="left" w:pos="2068"/>
              </w:tabs>
              <w:spacing w:after="0" w:line="0" w:lineRule="atLeast"/>
              <w:ind w:right="240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Увеличение на 15 % числа посещений учреждений культуры к уровню 2017 года (введен 01 января 2021 года).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lastRenderedPageBreak/>
              <w:t>Сроки и этапы реализации   про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 xml:space="preserve">граммы         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2015 – 2023 годы</w:t>
            </w:r>
          </w:p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 </w:t>
            </w:r>
          </w:p>
          <w:p w:rsidR="009E47D2" w:rsidRPr="000B76F4" w:rsidRDefault="009E47D2" w:rsidP="009E47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9E47D2" w:rsidRPr="000B76F4" w:rsidRDefault="009E47D2" w:rsidP="009E47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Общий объем финансирования Программы на 2015-2023 годы предусматривается в раз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мере 1 251 954,1 тыс. рублей, в том числе по годам: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2015 г. – 90 895,1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2016 г. – 95 335,7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2017 г. – 111 568,2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2018 г. – 141 472,8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2019 г. – 164 587,1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2020 г. – 155 982,5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2021 г. – 168 955,1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2022 г. – 161 578,8 тыс. рублей;</w:t>
            </w:r>
          </w:p>
          <w:p w:rsidR="009E47D2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2023 г. – 161 578,8 тыс. рублей;</w:t>
            </w:r>
          </w:p>
          <w:p w:rsidR="009E47D2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них: 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бюджета муниципального образования муниципального района «Ижемский»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897 510,8 тыс. рублей, в том числе по годам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88 652,1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2016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94 111,7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2017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96 436,7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2018 г. – 111 136,2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2019 г. – 100 019,7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2020 г. –   91 947,0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2021 г. –  110 538,6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2022 г. –  102 334,4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2023 г. –  102 334,4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за счет средств республиканского бюджета Республики Коми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344 364,6 тыс. рублей, в том числе по годам 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  1 567,1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2016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     796,7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2017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14 633,9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2018 г. –   29 325,4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2019 г. –   58 103,6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2020 г. –   63 032,6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2021 г. –   58 416,5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2022 г. –   59 244,4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 г. –   59 244,4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9 378,7 тыс. рублей, в том числе по годам 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    275,9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2016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    127,3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2017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    497,6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2018 г. –    1 011,2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2019 г. –    6 463,8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2020 г. –    1 002,9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2021 г. –           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2022 г. –           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2023 г. –           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за счет средств от приносящей доход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700,0 тыс. рублей, в том числе по годам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    400,0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2016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    300,0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B76F4">
                <w:rPr>
                  <w:rFonts w:ascii="Times New Roman" w:hAnsi="Times New Roman" w:cs="Times New Roman"/>
                  <w:sz w:val="24"/>
                  <w:szCs w:val="24"/>
                </w:rPr>
                <w:t>2017 г</w:t>
              </w:r>
            </w:smartTag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. –           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2018 г. –           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2019 г. –           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 xml:space="preserve">2020 г. –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 xml:space="preserve">2021 г. –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 xml:space="preserve">2022 г. –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0,0   тыс. рублей;</w:t>
            </w:r>
          </w:p>
          <w:p w:rsidR="009E47D2" w:rsidRPr="000B76F4" w:rsidRDefault="009E47D2" w:rsidP="009E47D2">
            <w:pPr>
              <w:pStyle w:val="ConsPlusNormal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 xml:space="preserve">2023 г. –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6F4">
              <w:rPr>
                <w:rFonts w:ascii="Times New Roman" w:hAnsi="Times New Roman" w:cs="Times New Roman"/>
                <w:sz w:val="24"/>
                <w:szCs w:val="24"/>
              </w:rPr>
              <w:t>0,0   тыс. рублей.</w:t>
            </w:r>
          </w:p>
        </w:tc>
      </w:tr>
      <w:tr w:rsidR="009E47D2" w:rsidRPr="000B76F4" w:rsidTr="009E47D2">
        <w:tc>
          <w:tcPr>
            <w:tcW w:w="1951" w:type="dxa"/>
            <w:shd w:val="clear" w:color="auto" w:fill="auto"/>
          </w:tcPr>
          <w:p w:rsidR="009E47D2" w:rsidRPr="000B76F4" w:rsidRDefault="009E47D2" w:rsidP="009E47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lastRenderedPageBreak/>
              <w:t>Ожидаемые результаты реализа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 xml:space="preserve">ции программы         </w:t>
            </w:r>
          </w:p>
        </w:tc>
        <w:tc>
          <w:tcPr>
            <w:tcW w:w="7621" w:type="dxa"/>
            <w:shd w:val="clear" w:color="auto" w:fill="auto"/>
          </w:tcPr>
          <w:p w:rsidR="009E47D2" w:rsidRPr="000B76F4" w:rsidRDefault="009E47D2" w:rsidP="009E47D2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Основное внимание будет уделено укреплению и модерниза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ции материально-технической базы, информатизации отрасли культуры, повышению доступности культурных благ, форми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рованию условий для повышения их востребованности населе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нием и расширения возможности творческой самореализации граждан.</w:t>
            </w:r>
          </w:p>
          <w:p w:rsidR="009E47D2" w:rsidRPr="000B76F4" w:rsidRDefault="009E47D2" w:rsidP="009E47D2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Модернизация инфраструктуры отрасли культуры муници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пального образования муниципального района «Ижемский», сохранение многообразия видов учреждений будут способст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вовать повышению качества и росту многообразия, предостав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ляемых населению муниципального района «Ижемский» куль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турных благ.</w:t>
            </w:r>
          </w:p>
          <w:p w:rsidR="009E47D2" w:rsidRPr="000B76F4" w:rsidRDefault="009E47D2" w:rsidP="009E47D2">
            <w:pPr>
              <w:widowControl w:val="0"/>
              <w:suppressLineNumbers/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 xml:space="preserve">Будут реализованы мероприятия, способствующие совершенствованию условий для реализации историко-культурного потенциала муниципального образования муниципального района «Ижемский».   </w:t>
            </w:r>
          </w:p>
          <w:p w:rsidR="009E47D2" w:rsidRPr="000B76F4" w:rsidRDefault="009E47D2" w:rsidP="009E47D2">
            <w:pPr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В целом реализация Программы позволит обеспечить сниже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ние угроз утраты этнокультурных районных особенностей и сохранение историко-культурного наследия района во всем спектре его направлений, что будет способствовать формиро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ванию комфортной этнокультурной среды обитания и обеспе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чению преемственности культурных традиций.</w:t>
            </w:r>
          </w:p>
          <w:p w:rsidR="009E47D2" w:rsidRPr="000B76F4" w:rsidRDefault="009E47D2" w:rsidP="009E47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F4">
              <w:rPr>
                <w:rFonts w:ascii="Times New Roman" w:hAnsi="Times New Roman"/>
                <w:sz w:val="24"/>
                <w:szCs w:val="24"/>
              </w:rPr>
              <w:t>Будут созданы условия, обеспечивающие равный и свободный доступ населения муниципального района «Ижемский» к ин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формации и культурным благам, формирование условий для развития активности населения в творческой деятельности, предоставление максимальных возможностей для раскрытия творческого потенциала и творческой самореализации граж</w:t>
            </w:r>
            <w:r w:rsidRPr="000B76F4">
              <w:rPr>
                <w:rFonts w:ascii="Times New Roman" w:hAnsi="Times New Roman"/>
                <w:sz w:val="24"/>
                <w:szCs w:val="24"/>
              </w:rPr>
              <w:softHyphen/>
              <w:t>дан, повышение конкурентоспособности различных видов и продуктов культурной деятельности.</w:t>
            </w:r>
          </w:p>
        </w:tc>
      </w:tr>
    </w:tbl>
    <w:p w:rsidR="00CB0814" w:rsidRDefault="00CB0814">
      <w:pPr>
        <w:spacing w:line="0" w:lineRule="atLeast"/>
        <w:ind w:left="1360"/>
        <w:jc w:val="both"/>
        <w:rPr>
          <w:rFonts w:ascii="Times New Roman" w:eastAsia="Times New Roman" w:hAnsi="Times New Roman"/>
          <w:sz w:val="24"/>
        </w:rPr>
        <w:sectPr w:rsidR="00CB0814">
          <w:pgSz w:w="11900" w:h="16838"/>
          <w:pgMar w:top="1120" w:right="386" w:bottom="1440" w:left="1440" w:header="0" w:footer="0" w:gutter="0"/>
          <w:cols w:space="0" w:equalWidth="0">
            <w:col w:w="10080"/>
          </w:cols>
          <w:docGrid w:linePitch="360"/>
        </w:sectPr>
      </w:pPr>
    </w:p>
    <w:p w:rsidR="00CB0814" w:rsidRDefault="00CB0814">
      <w:pPr>
        <w:spacing w:line="275" w:lineRule="auto"/>
        <w:ind w:left="1240" w:right="920" w:firstLine="211"/>
        <w:rPr>
          <w:rFonts w:ascii="Times New Roman" w:eastAsia="Times New Roman" w:hAnsi="Times New Roman"/>
          <w:sz w:val="24"/>
        </w:rPr>
      </w:pPr>
      <w:bookmarkStart w:id="3" w:name="page6"/>
      <w:bookmarkEnd w:id="3"/>
      <w:r>
        <w:rPr>
          <w:rFonts w:ascii="Times New Roman" w:eastAsia="Times New Roman" w:hAnsi="Times New Roman"/>
          <w:sz w:val="24"/>
        </w:rPr>
        <w:lastRenderedPageBreak/>
        <w:t>Раздел 1. Характеристика текущего состояния сферы культуры муниципального образования муниципального района «Ижемский»</w:t>
      </w:r>
    </w:p>
    <w:p w:rsidR="00CB0814" w:rsidRDefault="00CB0814">
      <w:pPr>
        <w:spacing w:line="19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42" w:lineRule="auto"/>
        <w:ind w:left="260" w:firstLine="6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Управление культуры администрации муниципального района «Ижемский» на территории муниципального образования муниципального района «Ижемский» реализует политику в сфере культуры, обеспечение и защиту конституционных прав граждан на свободу творчества, участие в культурной жизни муниципального образования, доступ к культурным ценностям; организацию библиотечного обслуживания населения МО МР «Ижемский», комплектование и обеспечение сохранности библиотечных фондов; </w:t>
      </w:r>
      <w:r w:rsidR="00A8362B">
        <w:rPr>
          <w:rFonts w:ascii="Times New Roman" w:eastAsia="Times New Roman" w:hAnsi="Times New Roman"/>
          <w:sz w:val="24"/>
        </w:rPr>
        <w:t>создание</w:t>
      </w:r>
      <w:r>
        <w:rPr>
          <w:rFonts w:ascii="Times New Roman" w:eastAsia="Times New Roman" w:hAnsi="Times New Roman"/>
          <w:sz w:val="24"/>
        </w:rPr>
        <w:t xml:space="preserve"> условий для организации досуга и обеспечения жителей услугами организаций культуры; создание условий для развития местного традиционного народного художественного творчества; организацию предоставления дополнительного образования в сфере культуры на территории МО МР «Ижемский»; организацию и осуществление мероприятий в сфере культуры по работе с детьми и молодежью; оказание содействия национально-культурному развитию народов, проживающих на территории МО МР «Ижемский», и реализацию мероприятий в сфере межнациональных отношений.</w:t>
      </w:r>
    </w:p>
    <w:p w:rsidR="00CB0814" w:rsidRDefault="00CB0814">
      <w:pPr>
        <w:spacing w:line="7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 w:firstLine="6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Под ведомством управления культуры находятся пять учреждений культуры: </w:t>
      </w:r>
      <w:r w:rsidR="00A8362B">
        <w:rPr>
          <w:rFonts w:ascii="Times New Roman" w:eastAsia="Times New Roman" w:hAnsi="Times New Roman"/>
          <w:sz w:val="24"/>
        </w:rPr>
        <w:t>муниципальное</w:t>
      </w:r>
      <w:r>
        <w:rPr>
          <w:rFonts w:ascii="Times New Roman" w:eastAsia="Times New Roman" w:hAnsi="Times New Roman"/>
          <w:sz w:val="24"/>
        </w:rPr>
        <w:t xml:space="preserve"> бюджетное учреждение культуры «Ижемская межпоселенческая клубная система», муниципальное бюджетное учреждение культуры «Ижемская </w:t>
      </w:r>
      <w:r w:rsidR="00A8362B">
        <w:rPr>
          <w:rFonts w:ascii="Times New Roman" w:eastAsia="Times New Roman" w:hAnsi="Times New Roman"/>
          <w:sz w:val="24"/>
        </w:rPr>
        <w:t>межпоселенческая</w:t>
      </w:r>
      <w:r>
        <w:rPr>
          <w:rFonts w:ascii="Times New Roman" w:eastAsia="Times New Roman" w:hAnsi="Times New Roman"/>
          <w:sz w:val="24"/>
        </w:rPr>
        <w:t xml:space="preserve"> библиотечная система», муниципальное бюджетное учреждение культуры «</w:t>
      </w:r>
      <w:r w:rsidR="00A8362B">
        <w:rPr>
          <w:rFonts w:ascii="Times New Roman" w:eastAsia="Times New Roman" w:hAnsi="Times New Roman"/>
          <w:sz w:val="24"/>
        </w:rPr>
        <w:t>Ижемский</w:t>
      </w:r>
      <w:r>
        <w:rPr>
          <w:rFonts w:ascii="Times New Roman" w:eastAsia="Times New Roman" w:hAnsi="Times New Roman"/>
          <w:sz w:val="24"/>
        </w:rPr>
        <w:t xml:space="preserve"> районный историко-краеведческий музей», муниципальное бюджетное учреждение дополнительное образование «Ижемская детская музыкальная школа», муниципальное бюджетное учреждение « Хозяйственное управление».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По состоянию на 1 января 2015 года сеть учреждений культуры в Ижемском </w:t>
      </w:r>
      <w:r w:rsidR="00A8362B">
        <w:rPr>
          <w:rFonts w:ascii="Times New Roman" w:eastAsia="Times New Roman" w:hAnsi="Times New Roman"/>
          <w:sz w:val="24"/>
        </w:rPr>
        <w:t>районе</w:t>
      </w:r>
      <w:r>
        <w:rPr>
          <w:rFonts w:ascii="Times New Roman" w:eastAsia="Times New Roman" w:hAnsi="Times New Roman"/>
          <w:sz w:val="24"/>
        </w:rPr>
        <w:t xml:space="preserve"> насчитывает 46 единиц, из них 25 культурно-досуговых учреждений, 18 библиотек, 1 музей, детскую музыкальную школу с отделением в п. Щельяюр. Численность лиц, </w:t>
      </w:r>
      <w:r w:rsidR="00A8362B">
        <w:rPr>
          <w:rFonts w:ascii="Times New Roman" w:eastAsia="Times New Roman" w:hAnsi="Times New Roman"/>
          <w:sz w:val="24"/>
        </w:rPr>
        <w:t>работающих</w:t>
      </w:r>
      <w:r>
        <w:rPr>
          <w:rFonts w:ascii="Times New Roman" w:eastAsia="Times New Roman" w:hAnsi="Times New Roman"/>
          <w:sz w:val="24"/>
        </w:rPr>
        <w:t xml:space="preserve"> в отрасли составляет 230 человек.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Основополагающими и общими для всех учреждений культуры причинами низкой конкурентоспособности являются слабая материально-техническая база (сформировалась</w:t>
      </w:r>
    </w:p>
    <w:p w:rsidR="00CB0814" w:rsidRDefault="00CB0814" w:rsidP="002A7B5C">
      <w:pPr>
        <w:numPr>
          <w:ilvl w:val="0"/>
          <w:numId w:val="1"/>
        </w:numPr>
        <w:tabs>
          <w:tab w:val="left" w:pos="447"/>
        </w:tabs>
        <w:spacing w:line="0" w:lineRule="atLeast"/>
        <w:ind w:left="2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основном во 2-й половине 20 века) и низкий уровень информатизации. Происходит </w:t>
      </w:r>
      <w:r w:rsidR="00A8362B">
        <w:rPr>
          <w:rFonts w:ascii="Times New Roman" w:eastAsia="Times New Roman" w:hAnsi="Times New Roman"/>
          <w:sz w:val="24"/>
        </w:rPr>
        <w:t>износ</w:t>
      </w:r>
      <w:r>
        <w:rPr>
          <w:rFonts w:ascii="Times New Roman" w:eastAsia="Times New Roman" w:hAnsi="Times New Roman"/>
          <w:sz w:val="24"/>
        </w:rPr>
        <w:t xml:space="preserve"> материально-технической базы, неполное соответствие уровня предоставления услуг современным требованиям надежности, безопасности, комфорта, технической </w:t>
      </w:r>
      <w:r w:rsidR="00A8362B">
        <w:rPr>
          <w:rFonts w:ascii="Times New Roman" w:eastAsia="Times New Roman" w:hAnsi="Times New Roman"/>
          <w:sz w:val="24"/>
        </w:rPr>
        <w:t>оснащенности</w:t>
      </w:r>
      <w:r>
        <w:rPr>
          <w:rFonts w:ascii="Times New Roman" w:eastAsia="Times New Roman" w:hAnsi="Times New Roman"/>
          <w:sz w:val="24"/>
        </w:rPr>
        <w:t xml:space="preserve">, мобильности и зрелищности. В вопросах кадрового обеспечения существует </w:t>
      </w:r>
      <w:r w:rsidR="00A8362B">
        <w:rPr>
          <w:rFonts w:ascii="Times New Roman" w:eastAsia="Times New Roman" w:hAnsi="Times New Roman"/>
          <w:sz w:val="24"/>
        </w:rPr>
        <w:t>актуальная</w:t>
      </w:r>
      <w:r>
        <w:rPr>
          <w:rFonts w:ascii="Times New Roman" w:eastAsia="Times New Roman" w:hAnsi="Times New Roman"/>
          <w:sz w:val="24"/>
        </w:rPr>
        <w:t xml:space="preserve"> потребность в увеличении количества специалистов с высшим профессиональным </w:t>
      </w:r>
      <w:r w:rsidR="00A8362B">
        <w:rPr>
          <w:rFonts w:ascii="Times New Roman" w:eastAsia="Times New Roman" w:hAnsi="Times New Roman"/>
          <w:sz w:val="24"/>
        </w:rPr>
        <w:t>образованием</w:t>
      </w:r>
      <w:r>
        <w:rPr>
          <w:rFonts w:ascii="Times New Roman" w:eastAsia="Times New Roman" w:hAnsi="Times New Roman"/>
          <w:sz w:val="24"/>
        </w:rPr>
        <w:t>. Уровень работников культуры, имеющих высшее образование составляет 15 % от общего количества, средне специальное образование - 47 %.</w:t>
      </w:r>
    </w:p>
    <w:p w:rsidR="00CB0814" w:rsidRDefault="00CB0814" w:rsidP="00A8362B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После проведения капитального ремонта зрительный зал районного дома культуры оснащен театральными креслами в количестве 242 единицы, сценическим оборудованием, современным световым и звуковым оборудованием, на сценических площадках района значительно улучшено качество постановок и концертов, что позволяет наращивать объем платных услуг оказываемых населению. Ежегодно обновляются музыкальные </w:t>
      </w:r>
      <w:r w:rsidR="00A8362B">
        <w:rPr>
          <w:rFonts w:ascii="Times New Roman" w:eastAsia="Times New Roman" w:hAnsi="Times New Roman"/>
          <w:sz w:val="24"/>
        </w:rPr>
        <w:t>инструменты</w:t>
      </w:r>
      <w:r>
        <w:rPr>
          <w:rFonts w:ascii="Times New Roman" w:eastAsia="Times New Roman" w:hAnsi="Times New Roman"/>
          <w:sz w:val="24"/>
        </w:rPr>
        <w:t>, учреждений культуры, но изношенность на сегодняшний день остается на уровне</w:t>
      </w:r>
      <w:r w:rsidR="00A8362B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50%.</w:t>
      </w:r>
    </w:p>
    <w:p w:rsidR="00CB0814" w:rsidRDefault="00CB0814" w:rsidP="000A050D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Актуальной проблемой в учреждениях культуры является изношенность </w:t>
      </w:r>
      <w:r w:rsidR="00A8362B">
        <w:rPr>
          <w:rFonts w:ascii="Times New Roman" w:eastAsia="Times New Roman" w:hAnsi="Times New Roman"/>
          <w:sz w:val="24"/>
        </w:rPr>
        <w:t>оборудования</w:t>
      </w:r>
      <w:r>
        <w:rPr>
          <w:rFonts w:ascii="Times New Roman" w:eastAsia="Times New Roman" w:hAnsi="Times New Roman"/>
          <w:sz w:val="24"/>
        </w:rPr>
        <w:t>, предметы мебели (столы, стулья, стеллажи, витрины, кафедры и т.д.). В некоторых культурно-досуговых учреждениях не оборудованы даже зрительные залы (д.Малое Галово, Ырген-Шар), в большинстве учреждений сильно устарели зрительные кресла. Из 18 филиалов только 7 библиотек подключены к сети ИНТЕРНЕТ, что затрудняет выполнение муниципальной услуги по библиотечному делу. В библиотечной системе все стеллажи, выставочные стеллажи, каталожные ящики приобретены в 80-х годах прошлого столетия. Библиотечный фонд безнадежно устарел, 20 % подлежит списанию, из-за недостатка средств подписка на периодические издания производит</w:t>
      </w:r>
      <w:r w:rsidR="000A050D">
        <w:rPr>
          <w:rFonts w:ascii="Times New Roman" w:eastAsia="Times New Roman" w:hAnsi="Times New Roman"/>
          <w:sz w:val="24"/>
        </w:rPr>
        <w:t>ся не в полном объеме. Таким об</w:t>
      </w:r>
      <w:bookmarkStart w:id="4" w:name="page7"/>
      <w:bookmarkEnd w:id="4"/>
      <w:r>
        <w:rPr>
          <w:rFonts w:ascii="Times New Roman" w:eastAsia="Times New Roman" w:hAnsi="Times New Roman"/>
          <w:sz w:val="24"/>
        </w:rPr>
        <w:t xml:space="preserve">разом, снижается количество наименований периодических </w:t>
      </w:r>
      <w:r>
        <w:rPr>
          <w:rFonts w:ascii="Times New Roman" w:eastAsia="Times New Roman" w:hAnsi="Times New Roman"/>
          <w:sz w:val="24"/>
        </w:rPr>
        <w:lastRenderedPageBreak/>
        <w:t xml:space="preserve">изданий. По модельному стандарту деятельности публичных библиотек Республики Коми в центральной </w:t>
      </w:r>
      <w:r w:rsidR="00A8362B">
        <w:rPr>
          <w:rFonts w:ascii="Times New Roman" w:eastAsia="Times New Roman" w:hAnsi="Times New Roman"/>
          <w:sz w:val="24"/>
        </w:rPr>
        <w:t>библиотеке</w:t>
      </w:r>
      <w:r>
        <w:rPr>
          <w:rFonts w:ascii="Times New Roman" w:eastAsia="Times New Roman" w:hAnsi="Times New Roman"/>
          <w:sz w:val="24"/>
        </w:rPr>
        <w:t xml:space="preserve"> должно быть 120-150 наименований периодических изданий, а на 1 января 2014 года подписано 60 наименований.</w:t>
      </w:r>
    </w:p>
    <w:p w:rsidR="00CB0814" w:rsidRDefault="00CB0814">
      <w:pPr>
        <w:spacing w:line="4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Ижемский историко-краеведческий музей является памятником регионального значения. В целях сохранения памятника и создания нормальных условий для его использования необходимо провести ремонтно-реставрационные работы, </w:t>
      </w:r>
      <w:r w:rsidR="00A8362B">
        <w:rPr>
          <w:rFonts w:ascii="Times New Roman" w:eastAsia="Times New Roman" w:hAnsi="Times New Roman"/>
          <w:sz w:val="24"/>
        </w:rPr>
        <w:t>благоустройство</w:t>
      </w:r>
      <w:r>
        <w:rPr>
          <w:rFonts w:ascii="Times New Roman" w:eastAsia="Times New Roman" w:hAnsi="Times New Roman"/>
          <w:sz w:val="24"/>
        </w:rPr>
        <w:t xml:space="preserve"> территории. В 2013 году был произведен капитальный ремонт кровли здания, </w:t>
      </w:r>
      <w:r w:rsidR="00A8362B">
        <w:rPr>
          <w:rFonts w:ascii="Times New Roman" w:eastAsia="Times New Roman" w:hAnsi="Times New Roman"/>
          <w:sz w:val="24"/>
        </w:rPr>
        <w:t>частичная</w:t>
      </w:r>
      <w:r>
        <w:rPr>
          <w:rFonts w:ascii="Times New Roman" w:eastAsia="Times New Roman" w:hAnsi="Times New Roman"/>
          <w:sz w:val="24"/>
        </w:rPr>
        <w:t xml:space="preserve"> замена полов, ремонт </w:t>
      </w:r>
      <w:r>
        <w:rPr>
          <w:rFonts w:ascii="Times New Roman" w:eastAsia="Times New Roman" w:hAnsi="Times New Roman"/>
          <w:color w:val="333333"/>
          <w:sz w:val="24"/>
        </w:rPr>
        <w:t>входа в здание с наружной лестницей,</w:t>
      </w:r>
      <w:r>
        <w:rPr>
          <w:rFonts w:ascii="Times New Roman" w:eastAsia="Times New Roman" w:hAnsi="Times New Roman"/>
          <w:sz w:val="24"/>
        </w:rPr>
        <w:t xml:space="preserve"> подключение </w:t>
      </w:r>
      <w:r w:rsidR="00A8362B">
        <w:rPr>
          <w:rFonts w:ascii="Times New Roman" w:eastAsia="Times New Roman" w:hAnsi="Times New Roman"/>
          <w:sz w:val="24"/>
        </w:rPr>
        <w:t>водоснабжения</w:t>
      </w:r>
      <w:r>
        <w:rPr>
          <w:rFonts w:ascii="Times New Roman" w:eastAsia="Times New Roman" w:hAnsi="Times New Roman"/>
          <w:sz w:val="24"/>
        </w:rPr>
        <w:t xml:space="preserve">, </w:t>
      </w:r>
      <w:r>
        <w:rPr>
          <w:rFonts w:ascii="Times New Roman" w:eastAsia="Times New Roman" w:hAnsi="Times New Roman"/>
          <w:color w:val="333333"/>
          <w:sz w:val="24"/>
        </w:rPr>
        <w:t>обустройство санузла,</w:t>
      </w:r>
      <w:r>
        <w:rPr>
          <w:rFonts w:ascii="Times New Roman" w:eastAsia="Times New Roman" w:hAnsi="Times New Roman"/>
          <w:sz w:val="24"/>
        </w:rPr>
        <w:t xml:space="preserve"> замена ограждения.</w:t>
      </w:r>
    </w:p>
    <w:p w:rsidR="00CB0814" w:rsidRDefault="00CB0814">
      <w:pPr>
        <w:spacing w:line="0" w:lineRule="atLeast"/>
        <w:ind w:left="260" w:firstLine="761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Многие годы главной проблемой для муниципальных учреждений является соблюдение мер пожарной безопасности. Из-за недостаточного финансирования еще не все предписания выполнены в учреждениях культуры. Порядка 17 % зданий не имеют технических паспортов.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Для защиты и поддержки учреждений культуры, совершенствования механизма их организационно-финансовой деятельности, развития отрасли, необходимо наращивать материально-техническую базу учреждений культуры и их творческий потенциал, стимулировать и поддерживать развитие местных инициатив.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Дополнительное образование детей является важнейшей составляющей образовательного пространства, сложившегося в современном российском обществе. Оно социально востребовано, требует постоянного внимания и поддержки со стороны общества и государства как образование, органично сочетающее в себе воспитание, обучение и развитие личности ребенка средствами искусства.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По организационной форме учреждение является муниципальным бюджетным </w:t>
      </w:r>
      <w:r w:rsidR="00A8362B">
        <w:rPr>
          <w:rFonts w:ascii="Times New Roman" w:eastAsia="Times New Roman" w:hAnsi="Times New Roman"/>
          <w:sz w:val="24"/>
        </w:rPr>
        <w:t>образовательным</w:t>
      </w:r>
      <w:r>
        <w:rPr>
          <w:rFonts w:ascii="Times New Roman" w:eastAsia="Times New Roman" w:hAnsi="Times New Roman"/>
          <w:sz w:val="24"/>
        </w:rPr>
        <w:t xml:space="preserve"> учреждением дополнительного образования детей. В МБУДО «Ижемская ДМШ» преподают 8 педагогов. По состоянию на 1 января 2014 года контингент учащихся МБУДО «Ижемская ДМШ» составляет 108 человек. Действуют следующие </w:t>
      </w:r>
      <w:r w:rsidR="00A8362B">
        <w:rPr>
          <w:rFonts w:ascii="Times New Roman" w:eastAsia="Times New Roman" w:hAnsi="Times New Roman"/>
          <w:sz w:val="24"/>
        </w:rPr>
        <w:t>образовательные</w:t>
      </w:r>
      <w:r>
        <w:rPr>
          <w:rFonts w:ascii="Times New Roman" w:eastAsia="Times New Roman" w:hAnsi="Times New Roman"/>
          <w:sz w:val="24"/>
        </w:rPr>
        <w:t xml:space="preserve"> программы: фортепиано, баян, домра, народное пение, вокально-хоровое пение.</w:t>
      </w:r>
    </w:p>
    <w:p w:rsidR="00CB0814" w:rsidRDefault="00CB0814" w:rsidP="002A7B5C">
      <w:pPr>
        <w:numPr>
          <w:ilvl w:val="0"/>
          <w:numId w:val="2"/>
        </w:numPr>
        <w:tabs>
          <w:tab w:val="left" w:pos="1196"/>
        </w:tabs>
        <w:spacing w:line="0" w:lineRule="atLeast"/>
        <w:ind w:left="260" w:firstLine="71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числе основных проблем развития детских школ искусств являются ветхость </w:t>
      </w:r>
      <w:r w:rsidR="00A8362B">
        <w:rPr>
          <w:rFonts w:ascii="Times New Roman" w:eastAsia="Times New Roman" w:hAnsi="Times New Roman"/>
          <w:sz w:val="24"/>
        </w:rPr>
        <w:t>материально-технической</w:t>
      </w:r>
      <w:r>
        <w:rPr>
          <w:rFonts w:ascii="Times New Roman" w:eastAsia="Times New Roman" w:hAnsi="Times New Roman"/>
          <w:sz w:val="24"/>
        </w:rPr>
        <w:t xml:space="preserve"> базы учреждений, отсутствие эффективных мер выявления и </w:t>
      </w:r>
      <w:r w:rsidR="00A8362B">
        <w:rPr>
          <w:rFonts w:ascii="Times New Roman" w:eastAsia="Times New Roman" w:hAnsi="Times New Roman"/>
          <w:sz w:val="24"/>
        </w:rPr>
        <w:t>реализации</w:t>
      </w:r>
      <w:r>
        <w:rPr>
          <w:rFonts w:ascii="Times New Roman" w:eastAsia="Times New Roman" w:hAnsi="Times New Roman"/>
          <w:sz w:val="24"/>
        </w:rPr>
        <w:t xml:space="preserve"> способностей талантливых и одаренных детей для дальнейшей </w:t>
      </w:r>
      <w:r w:rsidR="00A8362B">
        <w:rPr>
          <w:rFonts w:ascii="Times New Roman" w:eastAsia="Times New Roman" w:hAnsi="Times New Roman"/>
          <w:sz w:val="24"/>
        </w:rPr>
        <w:t>профессионализации</w:t>
      </w:r>
      <w:r>
        <w:rPr>
          <w:rFonts w:ascii="Times New Roman" w:eastAsia="Times New Roman" w:hAnsi="Times New Roman"/>
          <w:sz w:val="24"/>
        </w:rPr>
        <w:t xml:space="preserve"> в области культуры и искусства, недостаточная профессиональная компетентность педагогических, методических и управленческих кадров в условиях введения </w:t>
      </w:r>
      <w:r w:rsidR="00A8362B">
        <w:rPr>
          <w:rFonts w:ascii="Times New Roman" w:eastAsia="Times New Roman" w:hAnsi="Times New Roman"/>
          <w:sz w:val="24"/>
        </w:rPr>
        <w:t>федеральных</w:t>
      </w:r>
      <w:r>
        <w:rPr>
          <w:rFonts w:ascii="Times New Roman" w:eastAsia="Times New Roman" w:hAnsi="Times New Roman"/>
          <w:sz w:val="24"/>
        </w:rPr>
        <w:t xml:space="preserve"> государственных требований к минимуму содержания, структуре и условиям </w:t>
      </w:r>
      <w:r w:rsidR="00A8362B">
        <w:rPr>
          <w:rFonts w:ascii="Times New Roman" w:eastAsia="Times New Roman" w:hAnsi="Times New Roman"/>
          <w:sz w:val="24"/>
        </w:rPr>
        <w:t>реализации</w:t>
      </w:r>
      <w:r>
        <w:rPr>
          <w:rFonts w:ascii="Times New Roman" w:eastAsia="Times New Roman" w:hAnsi="Times New Roman"/>
          <w:sz w:val="24"/>
        </w:rPr>
        <w:t xml:space="preserve"> дополнительных предпрофессиональных общеобразовательных программ в области искусств.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МБУДО «Ижемская ДМШ» располагается в 2-х зданиях, в которых располагаются учебные классы, в с.Ижма и п.Щельяюр и 2 </w:t>
      </w:r>
      <w:proofErr w:type="spellStart"/>
      <w:r>
        <w:rPr>
          <w:rFonts w:ascii="Times New Roman" w:eastAsia="Times New Roman" w:hAnsi="Times New Roman"/>
          <w:sz w:val="24"/>
        </w:rPr>
        <w:t>хозпостройки</w:t>
      </w:r>
      <w:proofErr w:type="spellEnd"/>
      <w:r>
        <w:rPr>
          <w:rFonts w:ascii="Times New Roman" w:eastAsia="Times New Roman" w:hAnsi="Times New Roman"/>
          <w:sz w:val="24"/>
        </w:rPr>
        <w:t xml:space="preserve">. Здание в с.Ижма является </w:t>
      </w:r>
      <w:r w:rsidR="00A8362B">
        <w:rPr>
          <w:rFonts w:ascii="Times New Roman" w:eastAsia="Times New Roman" w:hAnsi="Times New Roman"/>
          <w:sz w:val="24"/>
        </w:rPr>
        <w:t>постройкой</w:t>
      </w:r>
      <w:r>
        <w:rPr>
          <w:rFonts w:ascii="Times New Roman" w:eastAsia="Times New Roman" w:hAnsi="Times New Roman"/>
          <w:sz w:val="24"/>
        </w:rPr>
        <w:t xml:space="preserve"> 1918 г., нуждается в капитальном ремонте. Остается актуальной проблема </w:t>
      </w:r>
      <w:r w:rsidR="00A8362B">
        <w:rPr>
          <w:rFonts w:ascii="Times New Roman" w:eastAsia="Times New Roman" w:hAnsi="Times New Roman"/>
          <w:sz w:val="24"/>
        </w:rPr>
        <w:t>обновления</w:t>
      </w:r>
      <w:r>
        <w:rPr>
          <w:rFonts w:ascii="Times New Roman" w:eastAsia="Times New Roman" w:hAnsi="Times New Roman"/>
          <w:sz w:val="24"/>
        </w:rPr>
        <w:t xml:space="preserve"> оборудования. Инструменты, находящиеся на балансе школы (16 пианино, 27 баяна), требуют списания. Отсутствуют технические средства обучения, оборудование. Учебная литература, наглядный материал имеет 100% износ. Между тем, количество </w:t>
      </w:r>
      <w:r w:rsidR="00A8362B">
        <w:rPr>
          <w:rFonts w:ascii="Times New Roman" w:eastAsia="Times New Roman" w:hAnsi="Times New Roman"/>
          <w:sz w:val="24"/>
        </w:rPr>
        <w:t>учащихся</w:t>
      </w:r>
      <w:r>
        <w:rPr>
          <w:rFonts w:ascii="Times New Roman" w:eastAsia="Times New Roman" w:hAnsi="Times New Roman"/>
          <w:sz w:val="24"/>
        </w:rPr>
        <w:t xml:space="preserve"> возрастает. Так, в 2012-2013 учебном году количество учащихся составляло 98 </w:t>
      </w:r>
      <w:r w:rsidR="00A8362B">
        <w:rPr>
          <w:rFonts w:ascii="Times New Roman" w:eastAsia="Times New Roman" w:hAnsi="Times New Roman"/>
          <w:sz w:val="24"/>
        </w:rPr>
        <w:t>человек</w:t>
      </w:r>
      <w:r>
        <w:rPr>
          <w:rFonts w:ascii="Times New Roman" w:eastAsia="Times New Roman" w:hAnsi="Times New Roman"/>
          <w:sz w:val="24"/>
        </w:rPr>
        <w:t xml:space="preserve">, в 2013-2014 учебном году – 108. Ежегодно продолжают обучение в </w:t>
      </w:r>
      <w:r w:rsidR="00A8362B">
        <w:rPr>
          <w:rFonts w:ascii="Times New Roman" w:eastAsia="Times New Roman" w:hAnsi="Times New Roman"/>
          <w:sz w:val="24"/>
        </w:rPr>
        <w:t>профессиональных</w:t>
      </w:r>
      <w:r>
        <w:rPr>
          <w:rFonts w:ascii="Times New Roman" w:eastAsia="Times New Roman" w:hAnsi="Times New Roman"/>
          <w:sz w:val="24"/>
        </w:rPr>
        <w:t xml:space="preserve"> образовательных учреждениях от 2-5% от общего количества обучающихся.</w:t>
      </w:r>
    </w:p>
    <w:p w:rsidR="00A8362B" w:rsidRDefault="00CB0814" w:rsidP="00A8362B">
      <w:pPr>
        <w:spacing w:line="0" w:lineRule="atLeast"/>
        <w:ind w:left="260" w:firstLine="70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Наибольшей популярностью традиционно пользуется фортепианное отделение, на втором месте народное пение и на третьем – баян.</w:t>
      </w:r>
    </w:p>
    <w:p w:rsidR="00CB0814" w:rsidRDefault="00CB0814" w:rsidP="00A8362B">
      <w:pPr>
        <w:spacing w:line="0" w:lineRule="atLeast"/>
        <w:ind w:left="260" w:firstLine="70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Состояние кадрового состава музыкальной школы стабильное. Для обеспечения качества образования необходимо совершенствовать систему повышения уровня </w:t>
      </w:r>
      <w:r w:rsidR="00A8362B">
        <w:rPr>
          <w:rFonts w:ascii="Times New Roman" w:eastAsia="Times New Roman" w:hAnsi="Times New Roman"/>
          <w:sz w:val="24"/>
        </w:rPr>
        <w:t>квалификации</w:t>
      </w:r>
      <w:r>
        <w:rPr>
          <w:rFonts w:ascii="Times New Roman" w:eastAsia="Times New Roman" w:hAnsi="Times New Roman"/>
          <w:sz w:val="24"/>
        </w:rPr>
        <w:t xml:space="preserve"> кадров музыкальной школы.</w:t>
      </w:r>
    </w:p>
    <w:p w:rsidR="00CB0814" w:rsidRDefault="00CB0814">
      <w:pPr>
        <w:spacing w:line="250" w:lineRule="auto"/>
        <w:ind w:left="260" w:firstLine="708"/>
        <w:jc w:val="both"/>
        <w:rPr>
          <w:rFonts w:ascii="Times New Roman" w:eastAsia="Times New Roman" w:hAnsi="Times New Roman"/>
          <w:sz w:val="24"/>
        </w:rPr>
      </w:pPr>
      <w:bookmarkStart w:id="5" w:name="page8"/>
      <w:bookmarkEnd w:id="5"/>
      <w:r>
        <w:rPr>
          <w:rFonts w:ascii="Times New Roman" w:eastAsia="Times New Roman" w:hAnsi="Times New Roman"/>
          <w:sz w:val="24"/>
        </w:rPr>
        <w:t xml:space="preserve">Разработка настоящей Программы обусловлена сложившейся устойчивой </w:t>
      </w:r>
      <w:r w:rsidR="00A8362B">
        <w:rPr>
          <w:rFonts w:ascii="Times New Roman" w:eastAsia="Times New Roman" w:hAnsi="Times New Roman"/>
          <w:sz w:val="24"/>
        </w:rPr>
        <w:t>тенденцией</w:t>
      </w:r>
      <w:r>
        <w:rPr>
          <w:rFonts w:ascii="Times New Roman" w:eastAsia="Times New Roman" w:hAnsi="Times New Roman"/>
          <w:sz w:val="24"/>
        </w:rPr>
        <w:t xml:space="preserve"> к ухудшению материально-технического состояния и кадрового обеспечения </w:t>
      </w:r>
      <w:r w:rsidR="00A8362B">
        <w:rPr>
          <w:rFonts w:ascii="Times New Roman" w:eastAsia="Times New Roman" w:hAnsi="Times New Roman"/>
          <w:sz w:val="24"/>
        </w:rPr>
        <w:t>учреждений</w:t>
      </w:r>
      <w:r>
        <w:rPr>
          <w:rFonts w:ascii="Times New Roman" w:eastAsia="Times New Roman" w:hAnsi="Times New Roman"/>
          <w:sz w:val="24"/>
        </w:rPr>
        <w:t xml:space="preserve"> культуры на селе, равными возможностями и правами в области культуры.</w:t>
      </w:r>
    </w:p>
    <w:p w:rsidR="00CB0814" w:rsidRDefault="00CB0814">
      <w:pPr>
        <w:spacing w:line="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 xml:space="preserve">Настоящая Программа предполагает постепенное поэтапное укрепление </w:t>
      </w:r>
      <w:r w:rsidR="00A8362B">
        <w:rPr>
          <w:rFonts w:ascii="Times New Roman" w:eastAsia="Times New Roman" w:hAnsi="Times New Roman"/>
          <w:sz w:val="24"/>
        </w:rPr>
        <w:t>материально-технической</w:t>
      </w:r>
      <w:r>
        <w:rPr>
          <w:rFonts w:ascii="Times New Roman" w:eastAsia="Times New Roman" w:hAnsi="Times New Roman"/>
          <w:sz w:val="24"/>
        </w:rPr>
        <w:t xml:space="preserve"> базы, капитальные и текущие ремонты в учреждениях, повышение квалификации работников культуры. В современных условиях жители нашего района должны иметь возможность качественного доступа пользования комплексом культурных услуг: музейные экспозиции, выставки, концерты, театральные спектакли, книжные новинки.</w:t>
      </w:r>
    </w:p>
    <w:p w:rsidR="00CB0814" w:rsidRDefault="00CB0814">
      <w:pPr>
        <w:spacing w:line="24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57" w:lineRule="auto"/>
        <w:ind w:left="260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Раздел 2. Приоритеты и цели реализуемой муниципальной политики в сфере </w:t>
      </w:r>
      <w:r w:rsidR="00A8362B">
        <w:rPr>
          <w:rFonts w:ascii="Times New Roman" w:eastAsia="Times New Roman" w:hAnsi="Times New Roman"/>
          <w:sz w:val="24"/>
        </w:rPr>
        <w:t>культуры</w:t>
      </w:r>
      <w:r>
        <w:rPr>
          <w:rFonts w:ascii="Times New Roman" w:eastAsia="Times New Roman" w:hAnsi="Times New Roman"/>
          <w:sz w:val="24"/>
        </w:rPr>
        <w:t>, описание основных целей и задач муниципальной программы. Прогноз развития сферы культуры муниципального района «Ижемский»</w:t>
      </w:r>
    </w:p>
    <w:p w:rsidR="00CB0814" w:rsidRDefault="00CB0814">
      <w:pPr>
        <w:spacing w:line="217" w:lineRule="exact"/>
        <w:rPr>
          <w:rFonts w:ascii="Times New Roman" w:eastAsia="Times New Roman" w:hAnsi="Times New Roman"/>
        </w:rPr>
      </w:pPr>
    </w:p>
    <w:p w:rsidR="00CB0814" w:rsidRDefault="00CB0814" w:rsidP="002A7B5C">
      <w:pPr>
        <w:numPr>
          <w:ilvl w:val="1"/>
          <w:numId w:val="3"/>
        </w:numPr>
        <w:tabs>
          <w:tab w:val="left" w:pos="1436"/>
        </w:tabs>
        <w:spacing w:line="255" w:lineRule="auto"/>
        <w:ind w:left="260" w:firstLine="85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Приоритетными направлениями политики муниципального района «</w:t>
      </w:r>
      <w:r w:rsidR="00A8362B">
        <w:rPr>
          <w:rFonts w:ascii="Times New Roman" w:eastAsia="Times New Roman" w:hAnsi="Times New Roman"/>
          <w:sz w:val="24"/>
        </w:rPr>
        <w:t>Ижемский</w:t>
      </w:r>
      <w:r>
        <w:rPr>
          <w:rFonts w:ascii="Times New Roman" w:eastAsia="Times New Roman" w:hAnsi="Times New Roman"/>
          <w:sz w:val="24"/>
        </w:rPr>
        <w:t>» в сфере культуры являются: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24"/>
        </w:rPr>
      </w:pPr>
    </w:p>
    <w:p w:rsidR="00CB0814" w:rsidRDefault="00CB0814">
      <w:pPr>
        <w:spacing w:line="0" w:lineRule="atLeast"/>
        <w:ind w:left="1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1) повышение образовательного и культурного уровня населения района;</w:t>
      </w:r>
    </w:p>
    <w:p w:rsidR="00CB0814" w:rsidRDefault="00CB0814">
      <w:pPr>
        <w:spacing w:line="0" w:lineRule="atLeast"/>
        <w:ind w:left="1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2) формирование системы нравственных ориентиров;</w:t>
      </w:r>
    </w:p>
    <w:p w:rsidR="00CB0814" w:rsidRDefault="00CB0814">
      <w:pPr>
        <w:spacing w:line="0" w:lineRule="atLeast"/>
        <w:ind w:left="260" w:firstLine="85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3) обеспечение благоприятных условий для развития способностей каждого </w:t>
      </w:r>
      <w:r w:rsidR="00A8362B">
        <w:rPr>
          <w:rFonts w:ascii="Times New Roman" w:eastAsia="Times New Roman" w:hAnsi="Times New Roman"/>
          <w:sz w:val="24"/>
        </w:rPr>
        <w:t>человека</w:t>
      </w:r>
      <w:r>
        <w:rPr>
          <w:rFonts w:ascii="Times New Roman" w:eastAsia="Times New Roman" w:hAnsi="Times New Roman"/>
          <w:sz w:val="24"/>
        </w:rPr>
        <w:t>, возможностей его творческой самореализации.</w:t>
      </w:r>
    </w:p>
    <w:p w:rsidR="00CB0814" w:rsidRDefault="00CB0814" w:rsidP="002A7B5C">
      <w:pPr>
        <w:numPr>
          <w:ilvl w:val="1"/>
          <w:numId w:val="3"/>
        </w:numPr>
        <w:tabs>
          <w:tab w:val="left" w:pos="1380"/>
        </w:tabs>
        <w:spacing w:line="0" w:lineRule="atLeast"/>
        <w:ind w:left="1380" w:hanging="2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 учетом </w:t>
      </w:r>
      <w:hyperlink r:id="rId7" w:history="1">
        <w:r>
          <w:rPr>
            <w:rFonts w:ascii="Times New Roman" w:eastAsia="Times New Roman" w:hAnsi="Times New Roman"/>
            <w:sz w:val="24"/>
          </w:rPr>
          <w:t xml:space="preserve">Стратегии </w:t>
        </w:r>
      </w:hyperlink>
      <w:r>
        <w:rPr>
          <w:rFonts w:ascii="Times New Roman" w:eastAsia="Times New Roman" w:hAnsi="Times New Roman"/>
          <w:sz w:val="24"/>
        </w:rPr>
        <w:t>приоритетными направлениями муниципальной политики</w:t>
      </w:r>
    </w:p>
    <w:p w:rsidR="00CB0814" w:rsidRDefault="00CB0814" w:rsidP="002A7B5C">
      <w:pPr>
        <w:numPr>
          <w:ilvl w:val="0"/>
          <w:numId w:val="3"/>
        </w:numPr>
        <w:tabs>
          <w:tab w:val="left" w:pos="440"/>
        </w:tabs>
        <w:spacing w:line="0" w:lineRule="atLeast"/>
        <w:ind w:left="440" w:hanging="17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сфере развития культуры в Ижемском районе станут:</w:t>
      </w:r>
    </w:p>
    <w:p w:rsidR="00CB0814" w:rsidRDefault="00CB0814" w:rsidP="002A7B5C">
      <w:pPr>
        <w:numPr>
          <w:ilvl w:val="0"/>
          <w:numId w:val="4"/>
        </w:numPr>
        <w:tabs>
          <w:tab w:val="left" w:pos="1380"/>
        </w:tabs>
        <w:spacing w:line="0" w:lineRule="atLeast"/>
        <w:ind w:left="1380" w:hanging="2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развитие инфраструктуры культуры и искусства в Ижемском районе;</w:t>
      </w:r>
    </w:p>
    <w:p w:rsidR="00CB0814" w:rsidRDefault="00CB0814" w:rsidP="002A7B5C">
      <w:pPr>
        <w:numPr>
          <w:ilvl w:val="0"/>
          <w:numId w:val="4"/>
        </w:numPr>
        <w:tabs>
          <w:tab w:val="left" w:pos="1410"/>
        </w:tabs>
        <w:spacing w:line="0" w:lineRule="atLeast"/>
        <w:ind w:left="260" w:firstLine="85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приоритетная муниципальная поддержка культуры и искусства, включающая создание условий для творчества деятелей культуры, творческих коллективов и </w:t>
      </w:r>
      <w:r w:rsidR="00A8362B">
        <w:rPr>
          <w:rFonts w:ascii="Times New Roman" w:eastAsia="Times New Roman" w:hAnsi="Times New Roman"/>
          <w:sz w:val="24"/>
        </w:rPr>
        <w:t>исполнителей</w:t>
      </w:r>
      <w:r>
        <w:rPr>
          <w:rFonts w:ascii="Times New Roman" w:eastAsia="Times New Roman" w:hAnsi="Times New Roman"/>
          <w:sz w:val="24"/>
        </w:rPr>
        <w:t>;</w:t>
      </w:r>
    </w:p>
    <w:p w:rsidR="00CB0814" w:rsidRDefault="00CB0814" w:rsidP="002A7B5C">
      <w:pPr>
        <w:numPr>
          <w:ilvl w:val="0"/>
          <w:numId w:val="4"/>
        </w:numPr>
        <w:tabs>
          <w:tab w:val="left" w:pos="1400"/>
        </w:tabs>
        <w:spacing w:line="0" w:lineRule="atLeast"/>
        <w:ind w:left="1400" w:hanging="28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сохранение исторического и культурного наследия на территории Ижемского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района;</w:t>
      </w:r>
    </w:p>
    <w:p w:rsidR="00CB0814" w:rsidRDefault="00CB0814" w:rsidP="002A7B5C">
      <w:pPr>
        <w:numPr>
          <w:ilvl w:val="0"/>
          <w:numId w:val="4"/>
        </w:numPr>
        <w:tabs>
          <w:tab w:val="left" w:pos="1395"/>
        </w:tabs>
        <w:spacing w:line="0" w:lineRule="atLeast"/>
        <w:ind w:left="260" w:firstLine="85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обеспечение сохранности и всеобщей доступности информационных ресурсов библиотечных, музейных фондов в Ижемском районе;</w:t>
      </w:r>
    </w:p>
    <w:p w:rsidR="00CB0814" w:rsidRDefault="00CB0814" w:rsidP="002A7B5C">
      <w:pPr>
        <w:numPr>
          <w:ilvl w:val="0"/>
          <w:numId w:val="4"/>
        </w:numPr>
        <w:tabs>
          <w:tab w:val="left" w:pos="1380"/>
        </w:tabs>
        <w:spacing w:line="0" w:lineRule="atLeast"/>
        <w:ind w:left="1380" w:hanging="2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внедрение новых технологий в деятельность средств массовой информации.</w:t>
      </w:r>
    </w:p>
    <w:p w:rsidR="00CB0814" w:rsidRDefault="00CB0814" w:rsidP="002A7B5C">
      <w:pPr>
        <w:numPr>
          <w:ilvl w:val="0"/>
          <w:numId w:val="5"/>
        </w:numPr>
        <w:tabs>
          <w:tab w:val="left" w:pos="1362"/>
        </w:tabs>
        <w:spacing w:line="0" w:lineRule="atLeast"/>
        <w:ind w:left="260" w:firstLine="85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Учитывая положения стратегических документов и приоритетных направлений муниципальной политики в сфере развития национальных отношений, культуры и </w:t>
      </w:r>
      <w:r w:rsidR="00A8362B">
        <w:rPr>
          <w:rFonts w:ascii="Times New Roman" w:eastAsia="Times New Roman" w:hAnsi="Times New Roman"/>
          <w:sz w:val="24"/>
        </w:rPr>
        <w:t>искусства</w:t>
      </w:r>
      <w:r>
        <w:rPr>
          <w:rFonts w:ascii="Times New Roman" w:eastAsia="Times New Roman" w:hAnsi="Times New Roman"/>
          <w:sz w:val="24"/>
        </w:rPr>
        <w:t xml:space="preserve"> в Ижемском районе, целью Программы является развитие культурного потенциала Ижемского района.</w:t>
      </w:r>
    </w:p>
    <w:p w:rsidR="00CB0814" w:rsidRDefault="00CB0814" w:rsidP="002A7B5C">
      <w:pPr>
        <w:numPr>
          <w:ilvl w:val="0"/>
          <w:numId w:val="5"/>
        </w:numPr>
        <w:tabs>
          <w:tab w:val="left" w:pos="1360"/>
        </w:tabs>
        <w:spacing w:line="0" w:lineRule="atLeast"/>
        <w:ind w:left="1360" w:hanging="24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Достижение цели Программы обеспечивается путем решения следующих задач:</w:t>
      </w:r>
    </w:p>
    <w:p w:rsidR="00CB0814" w:rsidRDefault="00CB0814" w:rsidP="00A8362B">
      <w:pPr>
        <w:spacing w:line="0" w:lineRule="atLeast"/>
        <w:ind w:left="11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1) обеспечение доступности объектов сферы культуры, сохранение и актуализация культурного наследия;</w:t>
      </w:r>
    </w:p>
    <w:p w:rsidR="00CB0814" w:rsidRDefault="00CB0814" w:rsidP="002A7B5C">
      <w:pPr>
        <w:numPr>
          <w:ilvl w:val="0"/>
          <w:numId w:val="6"/>
        </w:numPr>
        <w:tabs>
          <w:tab w:val="left" w:pos="1407"/>
        </w:tabs>
        <w:spacing w:line="0" w:lineRule="atLeast"/>
        <w:ind w:left="260" w:firstLine="85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формирование благоприятных условий реализации, воспроизводства и развития творческого потенциала населения Ижемского района;</w:t>
      </w:r>
    </w:p>
    <w:p w:rsidR="00CB0814" w:rsidRDefault="00CB0814" w:rsidP="002A7B5C">
      <w:pPr>
        <w:numPr>
          <w:ilvl w:val="0"/>
          <w:numId w:val="6"/>
        </w:numPr>
        <w:tabs>
          <w:tab w:val="left" w:pos="1380"/>
        </w:tabs>
        <w:spacing w:line="0" w:lineRule="atLeast"/>
        <w:ind w:left="1380" w:hanging="2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обеспечение реализации муниципальной программы.</w:t>
      </w:r>
    </w:p>
    <w:p w:rsidR="00CB0814" w:rsidRDefault="00CB0814" w:rsidP="002A7B5C">
      <w:pPr>
        <w:numPr>
          <w:ilvl w:val="0"/>
          <w:numId w:val="7"/>
        </w:numPr>
        <w:tabs>
          <w:tab w:val="left" w:pos="1366"/>
        </w:tabs>
        <w:spacing w:line="0" w:lineRule="atLeast"/>
        <w:ind w:left="260" w:firstLine="85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Особенностью сферы культуры является то, что основные результаты культурной деятельности выражаются в «отложенном» социальном эффекте – повышении качества жизни населения и росте интеллектуального потенциала общества. Оценка вклада Программы в социально-экономическое развитие Ижемского района в основном выражается в косвенных (внешних) эффектах.</w:t>
      </w:r>
    </w:p>
    <w:p w:rsidR="00CB0814" w:rsidRDefault="00CB0814" w:rsidP="00CB0814">
      <w:pPr>
        <w:spacing w:line="0" w:lineRule="atLeast"/>
        <w:ind w:left="260" w:firstLine="85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Бюджетная эффективность Программы будет выражаться в снижении рисков увеличения бюджетных расходов на восстановление разрушенных и разрушающихся вследствие не принятых своевременно мер по ремонту и реконструкции объектов культуры в Ижемском районе, а также в снижении рисков увеличения бюджетных расходов на стабилизацию социальной напряженности в обществе, вызванной не предпринятыми мерами по предотвращению угрозы распространения асоциального поведения граждан, не вовлечен</w:t>
      </w:r>
      <w:bookmarkStart w:id="6" w:name="page9"/>
      <w:bookmarkEnd w:id="6"/>
      <w:r>
        <w:rPr>
          <w:rFonts w:ascii="Times New Roman" w:eastAsia="Times New Roman" w:hAnsi="Times New Roman"/>
          <w:sz w:val="24"/>
        </w:rPr>
        <w:t>ных в разнообразные формы культурной деятельности.</w:t>
      </w:r>
    </w:p>
    <w:p w:rsidR="00CB0814" w:rsidRDefault="00CB0814">
      <w:pPr>
        <w:spacing w:line="36" w:lineRule="exact"/>
        <w:rPr>
          <w:rFonts w:ascii="Times New Roman" w:eastAsia="Times New Roman" w:hAnsi="Times New Roman"/>
        </w:rPr>
      </w:pPr>
    </w:p>
    <w:p w:rsidR="00CB0814" w:rsidRDefault="00CB0814" w:rsidP="00CB0814">
      <w:pPr>
        <w:ind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Экономическая эффективность Программы будет выражаться в улучшении финансово-экономических показателей деятельности муниципальных учреждений культуры искусства в Ижемском районе, в повышении качества предоставляемых указанными </w:t>
      </w:r>
      <w:r>
        <w:rPr>
          <w:rFonts w:ascii="Times New Roman" w:eastAsia="Times New Roman" w:hAnsi="Times New Roman"/>
          <w:sz w:val="24"/>
        </w:rPr>
        <w:lastRenderedPageBreak/>
        <w:t>учреждениями услуг и, как следствие, в увеличении прибыли от приносящей доход деятельности учреждений.</w:t>
      </w:r>
    </w:p>
    <w:p w:rsidR="00CB0814" w:rsidRDefault="00CB0814" w:rsidP="00CB0814">
      <w:pPr>
        <w:ind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Ожидаемая социальная эффективность Программы выражается в обеспечении равного доступа населения района вне зависимости от места проживания и доходов к информационным, образовательным, культурным услугам, предоставлении качественно новых услуг населению.</w:t>
      </w:r>
    </w:p>
    <w:p w:rsidR="00CB0814" w:rsidRDefault="00CB0814" w:rsidP="002A7B5C">
      <w:pPr>
        <w:numPr>
          <w:ilvl w:val="0"/>
          <w:numId w:val="8"/>
        </w:numPr>
        <w:tabs>
          <w:tab w:val="left" w:pos="1360"/>
        </w:tabs>
        <w:ind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Прогноз развития отрасли культуры Ижемского района.</w:t>
      </w:r>
    </w:p>
    <w:p w:rsidR="00CB0814" w:rsidRDefault="00CB0814" w:rsidP="00CB0814">
      <w:pPr>
        <w:ind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Модернизация инфраструктуры отрасли культуры Ижемского района позволит сохранить многообразие видов учреждений, создать условия, обеспечивающие равный и свободный доступ населения к объектам культуры.</w:t>
      </w:r>
    </w:p>
    <w:p w:rsidR="00CB0814" w:rsidRDefault="00CB0814" w:rsidP="00CB0814">
      <w:pPr>
        <w:ind w:firstLine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Повышение качества информации и предоставляемых населению культурных благ позволят сохранить и увеличить контингент населения – пользователей культурных благ, повысить удовлетворенность населения качеством предоставляемых услуг в сфере культуры.</w:t>
      </w:r>
    </w:p>
    <w:p w:rsidR="00CB0814" w:rsidRDefault="00CB0814" w:rsidP="002A7B5C">
      <w:pPr>
        <w:numPr>
          <w:ilvl w:val="0"/>
          <w:numId w:val="9"/>
        </w:numPr>
        <w:tabs>
          <w:tab w:val="left" w:pos="1405"/>
        </w:tabs>
        <w:spacing w:line="0" w:lineRule="atLeast"/>
        <w:ind w:left="260" w:firstLine="854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целом реализация Программы будет способствовать сохранению историко-культурного наследия Ижемского района во всем спектре его направлений. Сохранение культурного наследия, его актуализация и популяризация, в том числе посредством средств массовой информации, повысят уровень духовно-нравственного и патриотического воспитания молодежи.</w:t>
      </w:r>
    </w:p>
    <w:p w:rsidR="00CB0814" w:rsidRDefault="00CB0814">
      <w:pPr>
        <w:spacing w:line="24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2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Раздел 3. Сроки и этапы реализации Программы</w:t>
      </w:r>
    </w:p>
    <w:p w:rsidR="00CB0814" w:rsidRDefault="00CB0814">
      <w:pPr>
        <w:spacing w:line="27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Программа реализуется в один этап – 2015-202</w:t>
      </w:r>
      <w:r w:rsidR="007B1822">
        <w:rPr>
          <w:rFonts w:ascii="Times New Roman" w:eastAsia="Times New Roman" w:hAnsi="Times New Roman"/>
          <w:sz w:val="24"/>
        </w:rPr>
        <w:t>3</w:t>
      </w:r>
      <w:r>
        <w:rPr>
          <w:rFonts w:ascii="Times New Roman" w:eastAsia="Times New Roman" w:hAnsi="Times New Roman"/>
          <w:sz w:val="24"/>
        </w:rPr>
        <w:t xml:space="preserve"> годы.</w:t>
      </w:r>
    </w:p>
    <w:p w:rsidR="00CB0814" w:rsidRDefault="00CB0814">
      <w:pPr>
        <w:spacing w:line="277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10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Раздел 4. Перечень основных мероприятий муниципальной программы</w:t>
      </w:r>
    </w:p>
    <w:p w:rsidR="00CB0814" w:rsidRDefault="00CB0814">
      <w:pPr>
        <w:spacing w:line="27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47" w:lineRule="auto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Перечень основных мероприятий Программы с указанием ответственных, сроков реализации, ожидаемых результатов, последствий не реализации основных мероприятий, связь с целевыми показателями (индикаторами) Программы представлен в таблице 2 приложения к Программе.</w:t>
      </w:r>
    </w:p>
    <w:p w:rsidR="00CB0814" w:rsidRDefault="00CB0814">
      <w:pPr>
        <w:spacing w:line="4" w:lineRule="exact"/>
        <w:rPr>
          <w:rFonts w:ascii="Times New Roman" w:eastAsia="Times New Roman" w:hAnsi="Times New Roman"/>
        </w:rPr>
      </w:pPr>
    </w:p>
    <w:p w:rsidR="00CB0814" w:rsidRDefault="00CB0814" w:rsidP="002A7B5C">
      <w:pPr>
        <w:numPr>
          <w:ilvl w:val="1"/>
          <w:numId w:val="10"/>
        </w:numPr>
        <w:tabs>
          <w:tab w:val="left" w:pos="1201"/>
        </w:tabs>
        <w:spacing w:line="0" w:lineRule="atLeast"/>
        <w:ind w:left="260" w:firstLine="71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рамках поставленных задач для реализации Программы будут реализованы следующие мероприятия:</w:t>
      </w:r>
    </w:p>
    <w:p w:rsidR="00CB0814" w:rsidRDefault="00CB0814" w:rsidP="002A7B5C">
      <w:pPr>
        <w:numPr>
          <w:ilvl w:val="0"/>
          <w:numId w:val="10"/>
        </w:numPr>
        <w:tabs>
          <w:tab w:val="left" w:pos="968"/>
        </w:tabs>
        <w:spacing w:line="0" w:lineRule="atLeast"/>
        <w:ind w:left="2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 решении задачи «Обеспечение доступности объектов сферы культуры, сохранение и актуализация культурного наследия» предполагается реализация следующих основных мероприятий:</w:t>
      </w:r>
    </w:p>
    <w:p w:rsidR="00CB0814" w:rsidRDefault="00CB0814" w:rsidP="002A7B5C">
      <w:pPr>
        <w:numPr>
          <w:ilvl w:val="0"/>
          <w:numId w:val="11"/>
        </w:num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Укрепление и модернизация материально-технической базы объектов сферы культуры и искусства;</w:t>
      </w:r>
    </w:p>
    <w:p w:rsidR="00CB0814" w:rsidRDefault="00CB0814" w:rsidP="002A7B5C">
      <w:pPr>
        <w:numPr>
          <w:ilvl w:val="0"/>
          <w:numId w:val="11"/>
        </w:numPr>
        <w:tabs>
          <w:tab w:val="left" w:pos="960"/>
        </w:tabs>
        <w:spacing w:line="0" w:lineRule="atLeast"/>
        <w:ind w:left="960" w:hanging="69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Реализация концепции информатизации сферы культуры и искусства;</w:t>
      </w:r>
    </w:p>
    <w:p w:rsidR="00CB0814" w:rsidRDefault="00007E90" w:rsidP="002A7B5C">
      <w:pPr>
        <w:numPr>
          <w:ilvl w:val="0"/>
          <w:numId w:val="11"/>
        </w:numPr>
        <w:tabs>
          <w:tab w:val="left" w:pos="960"/>
        </w:tabs>
        <w:spacing w:line="0" w:lineRule="atLeast"/>
        <w:ind w:left="960" w:hanging="69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Развитие библиотечного дела</w:t>
      </w:r>
      <w:r w:rsidR="00CB0814">
        <w:rPr>
          <w:rFonts w:ascii="Times New Roman" w:eastAsia="Times New Roman" w:hAnsi="Times New Roman"/>
          <w:sz w:val="24"/>
        </w:rPr>
        <w:t>;</w:t>
      </w:r>
    </w:p>
    <w:p w:rsidR="00CB0814" w:rsidRDefault="00CB0814" w:rsidP="002A7B5C">
      <w:pPr>
        <w:numPr>
          <w:ilvl w:val="0"/>
          <w:numId w:val="11"/>
        </w:numPr>
        <w:tabs>
          <w:tab w:val="left" w:pos="960"/>
        </w:tabs>
        <w:spacing w:line="0" w:lineRule="atLeast"/>
        <w:ind w:left="960" w:hanging="69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Оказание муниципальных услуг (выполнение работ) музеями;</w:t>
      </w:r>
    </w:p>
    <w:p w:rsidR="009C4AD7" w:rsidRDefault="009C4AD7" w:rsidP="002A7B5C">
      <w:pPr>
        <w:numPr>
          <w:ilvl w:val="0"/>
          <w:numId w:val="11"/>
        </w:num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Создание безопасных условий в муниципальных учреждениях культуры и искусства;</w:t>
      </w:r>
    </w:p>
    <w:p w:rsidR="007B1822" w:rsidRDefault="007B1822" w:rsidP="002A7B5C">
      <w:pPr>
        <w:numPr>
          <w:ilvl w:val="0"/>
          <w:numId w:val="11"/>
        </w:num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Строительство и реконструкция объектов сферы культуры.</w:t>
      </w:r>
    </w:p>
    <w:p w:rsidR="00CB0814" w:rsidRDefault="00CB0814" w:rsidP="002A7B5C">
      <w:pPr>
        <w:numPr>
          <w:ilvl w:val="0"/>
          <w:numId w:val="12"/>
        </w:numPr>
        <w:tabs>
          <w:tab w:val="left" w:pos="968"/>
        </w:tabs>
        <w:spacing w:line="0" w:lineRule="atLeast"/>
        <w:ind w:left="2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 решении задачи «Формирование благоприятных условий реализации, воспроизводства и развития творческого потенциала населения Ижемского района» предполагается реализация следующих основных мероприятий:</w:t>
      </w:r>
    </w:p>
    <w:p w:rsidR="00CB0814" w:rsidRDefault="00CB0814" w:rsidP="002A7B5C">
      <w:pPr>
        <w:numPr>
          <w:ilvl w:val="0"/>
          <w:numId w:val="13"/>
        </w:num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Оказание муниципальных услуг (выполнение работ) учреждениями культурно-досугового типа;</w:t>
      </w:r>
    </w:p>
    <w:p w:rsidR="00CB0814" w:rsidRDefault="00CB0814">
      <w:p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  <w:sectPr w:rsidR="00CB0814">
          <w:pgSz w:w="11900" w:h="16838"/>
          <w:pgMar w:top="1108" w:right="846" w:bottom="776" w:left="1440" w:header="0" w:footer="0" w:gutter="0"/>
          <w:cols w:space="0" w:equalWidth="0">
            <w:col w:w="9620"/>
          </w:cols>
          <w:docGrid w:linePitch="360"/>
        </w:sectPr>
      </w:pPr>
    </w:p>
    <w:p w:rsidR="00CB0814" w:rsidRDefault="00CB0814">
      <w:pPr>
        <w:spacing w:line="255" w:lineRule="auto"/>
        <w:ind w:left="260"/>
        <w:rPr>
          <w:rFonts w:ascii="Times New Roman" w:eastAsia="Times New Roman" w:hAnsi="Times New Roman"/>
          <w:sz w:val="24"/>
        </w:rPr>
      </w:pPr>
      <w:bookmarkStart w:id="7" w:name="page10"/>
      <w:bookmarkEnd w:id="7"/>
      <w:r>
        <w:rPr>
          <w:rFonts w:ascii="Times New Roman" w:eastAsia="Times New Roman" w:hAnsi="Times New Roman"/>
          <w:sz w:val="24"/>
        </w:rPr>
        <w:lastRenderedPageBreak/>
        <w:t>2.2. Поддержка художественного народного творчества, сохранение традиционной культуры;</w:t>
      </w:r>
    </w:p>
    <w:p w:rsidR="00CB0814" w:rsidRDefault="00CB0814">
      <w:pPr>
        <w:spacing w:line="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2.3. Стимулирование деятельности и повышение профессиональной компетентности работников учреждений культуры и искусства;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2.4. Оказание муниципальных услуг (выполнение работ) учреждениями дополнительного образования.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2.5. Реализация народных проектов в сфере культуры и искусства, этнокультурного развития народов, проживающих на территории Ижемского района.</w:t>
      </w:r>
    </w:p>
    <w:p w:rsidR="00CB0814" w:rsidRDefault="00CB0814" w:rsidP="002A7B5C">
      <w:pPr>
        <w:numPr>
          <w:ilvl w:val="0"/>
          <w:numId w:val="14"/>
        </w:numPr>
        <w:tabs>
          <w:tab w:val="left" w:pos="102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В решении задачи «Обеспечение реализации муниципальной программы» предполагается реализация следующих основных мероприятий:</w:t>
      </w:r>
    </w:p>
    <w:p w:rsidR="00CB0814" w:rsidRDefault="00CB0814" w:rsidP="002A7B5C">
      <w:pPr>
        <w:numPr>
          <w:ilvl w:val="0"/>
          <w:numId w:val="15"/>
        </w:numPr>
        <w:tabs>
          <w:tab w:val="left" w:pos="968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Руководство и управление в сфере установленных функций органов местного самоуправления;</w:t>
      </w:r>
    </w:p>
    <w:p w:rsidR="00CB0814" w:rsidRDefault="00CB0814" w:rsidP="002A7B5C">
      <w:pPr>
        <w:numPr>
          <w:ilvl w:val="0"/>
          <w:numId w:val="15"/>
        </w:numPr>
        <w:tabs>
          <w:tab w:val="left" w:pos="879"/>
        </w:tabs>
        <w:spacing w:line="0" w:lineRule="atLeast"/>
        <w:ind w:left="26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Организация взаимодействия с органами местного самоуправления МО МР «Ижемский» и органами исполнительной власти Ижемского района по реализации муниципальной программы;</w:t>
      </w:r>
    </w:p>
    <w:p w:rsidR="00CB0814" w:rsidRDefault="00CB0814" w:rsidP="002A7B5C">
      <w:pPr>
        <w:numPr>
          <w:ilvl w:val="0"/>
          <w:numId w:val="15"/>
        </w:numPr>
        <w:tabs>
          <w:tab w:val="left" w:pos="920"/>
        </w:tabs>
        <w:spacing w:line="0" w:lineRule="atLeast"/>
        <w:ind w:left="920" w:hanging="65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Оказание муниципальных услуг (выполнение работ) прочими учреждениями.</w:t>
      </w:r>
    </w:p>
    <w:p w:rsidR="00CB0814" w:rsidRDefault="00CB0814" w:rsidP="002A7B5C">
      <w:pPr>
        <w:numPr>
          <w:ilvl w:val="0"/>
          <w:numId w:val="15"/>
        </w:numPr>
        <w:tabs>
          <w:tab w:val="left" w:pos="915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</w:t>
      </w:r>
      <w:r w:rsidR="009C4AD7">
        <w:rPr>
          <w:rFonts w:ascii="Times New Roman" w:eastAsia="Times New Roman" w:hAnsi="Times New Roman"/>
          <w:sz w:val="24"/>
        </w:rPr>
        <w:t>существление деятельности прочих учреждений</w:t>
      </w:r>
      <w:r>
        <w:rPr>
          <w:rFonts w:ascii="Times New Roman" w:eastAsia="Times New Roman" w:hAnsi="Times New Roman"/>
          <w:sz w:val="24"/>
        </w:rPr>
        <w:t>;</w:t>
      </w:r>
    </w:p>
    <w:p w:rsidR="00CB0814" w:rsidRDefault="00CB0814" w:rsidP="002A7B5C">
      <w:pPr>
        <w:numPr>
          <w:ilvl w:val="0"/>
          <w:numId w:val="15"/>
        </w:numPr>
        <w:tabs>
          <w:tab w:val="left" w:pos="927"/>
        </w:tabs>
        <w:spacing w:line="0" w:lineRule="atLeast"/>
        <w:ind w:left="26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Создание условий для функционирования муниципальных учреждений культуры и искусства.</w:t>
      </w:r>
    </w:p>
    <w:p w:rsidR="00CB0814" w:rsidRDefault="00CB0814">
      <w:pPr>
        <w:spacing w:line="240" w:lineRule="exact"/>
        <w:rPr>
          <w:rFonts w:ascii="Times New Roman" w:eastAsia="Times New Roman" w:hAnsi="Times New Roman"/>
        </w:rPr>
      </w:pPr>
    </w:p>
    <w:p w:rsidR="00CB0814" w:rsidRPr="00CB0814" w:rsidRDefault="00CB0814" w:rsidP="00CB0814">
      <w:pPr>
        <w:spacing w:line="257" w:lineRule="auto"/>
        <w:ind w:left="260"/>
        <w:jc w:val="center"/>
        <w:rPr>
          <w:rFonts w:ascii="Times New Roman" w:eastAsia="Times New Roman" w:hAnsi="Times New Roman"/>
          <w:b/>
          <w:sz w:val="24"/>
        </w:rPr>
      </w:pPr>
      <w:r w:rsidRPr="00CB0814">
        <w:rPr>
          <w:rFonts w:ascii="Times New Roman" w:eastAsia="Times New Roman" w:hAnsi="Times New Roman"/>
          <w:b/>
          <w:sz w:val="24"/>
        </w:rPr>
        <w:t>Раздел 5. Основные меры правого регулирования в сфере культуры, направленные на достижение цели и конечных результатов муниципальной программы</w:t>
      </w:r>
    </w:p>
    <w:p w:rsidR="00CB0814" w:rsidRDefault="00CB0814">
      <w:pPr>
        <w:spacing w:line="1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38" w:lineRule="auto"/>
        <w:ind w:left="260" w:right="180" w:firstLine="54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Правовое регулирование в сфере реализации Программы осуществляется в соответствии с действующим федеральным, республиканским законодательством, муниципальными правовыми актами.</w:t>
      </w:r>
    </w:p>
    <w:p w:rsidR="00CB0814" w:rsidRDefault="00CB0814">
      <w:pPr>
        <w:spacing w:line="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8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Ежегодно в целях выполнения задач Программы, направленных на достижение цели</w:t>
      </w:r>
    </w:p>
    <w:p w:rsidR="00CB0814" w:rsidRDefault="00CB0814" w:rsidP="002A7B5C">
      <w:pPr>
        <w:numPr>
          <w:ilvl w:val="0"/>
          <w:numId w:val="16"/>
        </w:numPr>
        <w:tabs>
          <w:tab w:val="left" w:pos="450"/>
        </w:tabs>
        <w:spacing w:line="0" w:lineRule="atLeast"/>
        <w:ind w:left="260" w:right="20" w:firstLine="2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конечных результатов Программы планируется принятие постановлений администрации муниципального района «Ижемский», приказов Управления культуры администрации муниципального района «Ижемский».</w:t>
      </w:r>
    </w:p>
    <w:p w:rsidR="00CB0814" w:rsidRDefault="00CB0814">
      <w:pPr>
        <w:spacing w:line="0" w:lineRule="atLeast"/>
        <w:ind w:left="260" w:right="3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Сведения об основных мерах правового регулирования в сфере реализации Программы отражены в таблице 3 приложения к Программе.</w:t>
      </w:r>
    </w:p>
    <w:p w:rsidR="00CB0814" w:rsidRDefault="00CB0814">
      <w:pPr>
        <w:spacing w:line="240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right="-25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Раздел 6. Прогноз конечных результатов муниципальной программы.</w:t>
      </w:r>
    </w:p>
    <w:p w:rsidR="00CB0814" w:rsidRDefault="00CB0814">
      <w:pPr>
        <w:spacing w:line="41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right="-259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Перечень целевых показателей (индикаторов) муниципальной программы.</w:t>
      </w:r>
    </w:p>
    <w:p w:rsidR="00CB0814" w:rsidRDefault="00CB0814">
      <w:pPr>
        <w:spacing w:line="23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50" w:lineRule="auto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Перечень и сведения о плановых значениях показателей (целевых индикаторов) Программы сформированы на основе данных мониторинга, статистической отчетности и других отчетов и производных от них.</w:t>
      </w:r>
    </w:p>
    <w:p w:rsidR="00CB0814" w:rsidRDefault="00CB0814">
      <w:pPr>
        <w:spacing w:line="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Состав показателей (индикаторов) Программы увязан с задачами и основными мероприятиями.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Сведения о показателях (индикаторах) Программы и их значениях отражены в таблице 1 приложения к Программе</w:t>
      </w:r>
    </w:p>
    <w:p w:rsidR="00CB0814" w:rsidRDefault="00CB0814">
      <w:pPr>
        <w:spacing w:line="240" w:lineRule="exact"/>
        <w:rPr>
          <w:rFonts w:ascii="Times New Roman" w:eastAsia="Times New Roman" w:hAnsi="Times New Roman"/>
        </w:rPr>
      </w:pPr>
    </w:p>
    <w:p w:rsidR="00CB0814" w:rsidRPr="00CB0814" w:rsidRDefault="00CB0814" w:rsidP="00CB0814">
      <w:pPr>
        <w:spacing w:line="0" w:lineRule="atLeast"/>
        <w:ind w:left="1980"/>
        <w:jc w:val="center"/>
        <w:rPr>
          <w:rFonts w:ascii="Times New Roman" w:eastAsia="Times New Roman" w:hAnsi="Times New Roman"/>
          <w:b/>
          <w:sz w:val="24"/>
        </w:rPr>
      </w:pPr>
      <w:r w:rsidRPr="00CB0814">
        <w:rPr>
          <w:rFonts w:ascii="Times New Roman" w:eastAsia="Times New Roman" w:hAnsi="Times New Roman"/>
          <w:b/>
          <w:sz w:val="24"/>
        </w:rPr>
        <w:t>Раздел 7. Перечень и краткое описание подпрограмм,</w:t>
      </w:r>
    </w:p>
    <w:p w:rsidR="00CB0814" w:rsidRPr="00CB0814" w:rsidRDefault="00CB0814" w:rsidP="00CB0814">
      <w:pPr>
        <w:spacing w:line="41" w:lineRule="exact"/>
        <w:jc w:val="center"/>
        <w:rPr>
          <w:rFonts w:ascii="Times New Roman" w:eastAsia="Times New Roman" w:hAnsi="Times New Roman"/>
          <w:b/>
        </w:rPr>
      </w:pPr>
    </w:p>
    <w:p w:rsidR="00CB0814" w:rsidRPr="00CB0814" w:rsidRDefault="00CB0814" w:rsidP="00CB0814">
      <w:pPr>
        <w:spacing w:line="0" w:lineRule="atLeast"/>
        <w:ind w:left="1980"/>
        <w:jc w:val="center"/>
        <w:rPr>
          <w:rFonts w:ascii="Times New Roman" w:eastAsia="Times New Roman" w:hAnsi="Times New Roman"/>
          <w:b/>
          <w:sz w:val="24"/>
        </w:rPr>
      </w:pPr>
      <w:r w:rsidRPr="00CB0814">
        <w:rPr>
          <w:rFonts w:ascii="Times New Roman" w:eastAsia="Times New Roman" w:hAnsi="Times New Roman"/>
          <w:b/>
          <w:sz w:val="24"/>
        </w:rPr>
        <w:t>входящих в муниципальную программу</w:t>
      </w:r>
    </w:p>
    <w:p w:rsidR="00CB0814" w:rsidRDefault="00CB0814">
      <w:pPr>
        <w:spacing w:line="23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9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Подпрограммы не предусматриваются.</w:t>
      </w:r>
    </w:p>
    <w:p w:rsidR="00CB0814" w:rsidRPr="00CB0814" w:rsidRDefault="00CB0814">
      <w:pPr>
        <w:spacing w:line="277" w:lineRule="exact"/>
        <w:rPr>
          <w:rFonts w:ascii="Times New Roman" w:eastAsia="Times New Roman" w:hAnsi="Times New Roman"/>
        </w:rPr>
      </w:pPr>
    </w:p>
    <w:p w:rsidR="00CB0814" w:rsidRPr="00CB0814" w:rsidRDefault="00CB0814">
      <w:pPr>
        <w:spacing w:line="0" w:lineRule="atLeast"/>
        <w:ind w:left="3020"/>
        <w:rPr>
          <w:rFonts w:ascii="Times New Roman" w:eastAsia="Times New Roman" w:hAnsi="Times New Roman"/>
          <w:sz w:val="24"/>
        </w:rPr>
      </w:pPr>
      <w:r w:rsidRPr="00CB0814">
        <w:rPr>
          <w:rFonts w:ascii="Times New Roman" w:eastAsia="Times New Roman" w:hAnsi="Times New Roman"/>
          <w:sz w:val="24"/>
        </w:rPr>
        <w:t>Раздел 8. Ресурсное обеспечение Программы</w:t>
      </w:r>
    </w:p>
    <w:p w:rsidR="00CB0814" w:rsidRDefault="00CB0814">
      <w:pPr>
        <w:spacing w:line="275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9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Раздел 8 Ресурсное обеспечение Программы изложить в следующей редакции:</w:t>
      </w:r>
    </w:p>
    <w:p w:rsidR="00CB0814" w:rsidRDefault="00CB0814">
      <w:pPr>
        <w:spacing w:line="0" w:lineRule="atLeast"/>
        <w:ind w:left="960"/>
        <w:rPr>
          <w:rFonts w:ascii="Times New Roman" w:eastAsia="Times New Roman" w:hAnsi="Times New Roman"/>
          <w:sz w:val="24"/>
        </w:rPr>
        <w:sectPr w:rsidR="00CB0814">
          <w:pgSz w:w="11900" w:h="16838"/>
          <w:pgMar w:top="1108" w:right="846" w:bottom="813" w:left="1440" w:header="0" w:footer="0" w:gutter="0"/>
          <w:cols w:space="0" w:equalWidth="0">
            <w:col w:w="9620"/>
          </w:cols>
          <w:docGrid w:linePitch="360"/>
        </w:sectPr>
      </w:pPr>
    </w:p>
    <w:p w:rsidR="009C4AD7" w:rsidRPr="00341272" w:rsidRDefault="00CB0814" w:rsidP="009C4AD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" w:name="page11"/>
      <w:bookmarkEnd w:id="8"/>
      <w:r>
        <w:rPr>
          <w:rFonts w:ascii="Times New Roman" w:eastAsia="Times New Roman" w:hAnsi="Times New Roman"/>
          <w:sz w:val="24"/>
        </w:rPr>
        <w:lastRenderedPageBreak/>
        <w:t>«</w:t>
      </w:r>
      <w:r w:rsidR="009C4AD7" w:rsidRPr="00341272">
        <w:rPr>
          <w:rFonts w:ascii="Times New Roman" w:hAnsi="Times New Roman"/>
          <w:sz w:val="24"/>
          <w:szCs w:val="24"/>
        </w:rPr>
        <w:t>Общий объем финансирования Программы на 2015-2023 годы предусматривается в раз</w:t>
      </w:r>
      <w:r w:rsidR="009C4AD7" w:rsidRPr="00341272">
        <w:rPr>
          <w:rFonts w:ascii="Times New Roman" w:hAnsi="Times New Roman"/>
          <w:sz w:val="24"/>
          <w:szCs w:val="24"/>
        </w:rPr>
        <w:softHyphen/>
        <w:t>мере     1 251 954,1 тыс. рублей, в том числе: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 муниципального района «Ижемский» –  897 510,8 тыс. руб</w:t>
      </w:r>
      <w:r w:rsidRPr="00341272">
        <w:rPr>
          <w:rFonts w:ascii="Times New Roman" w:hAnsi="Times New Roman" w:cs="Times New Roman"/>
          <w:sz w:val="24"/>
          <w:szCs w:val="24"/>
        </w:rPr>
        <w:softHyphen/>
        <w:t>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за счет средств республиканского бюджета Республики Коми –  344 364,6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за счет средств федерального бюджета – 9 378,7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 – 700,0 тыс. рублей.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Прогнозный объем финансирования Программы по годам составляет: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ins w:id="9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за счет средств бюджета муниципального образования муниципального района «Ижемский»: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341272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341272">
        <w:rPr>
          <w:rFonts w:ascii="Times New Roman" w:hAnsi="Times New Roman" w:cs="Times New Roman"/>
          <w:sz w:val="24"/>
          <w:szCs w:val="24"/>
        </w:rPr>
        <w:t>. –   88 652,1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341272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341272">
        <w:rPr>
          <w:rFonts w:ascii="Times New Roman" w:hAnsi="Times New Roman" w:cs="Times New Roman"/>
          <w:sz w:val="24"/>
          <w:szCs w:val="24"/>
        </w:rPr>
        <w:t>. –   94 111,7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341272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341272">
        <w:rPr>
          <w:rFonts w:ascii="Times New Roman" w:hAnsi="Times New Roman" w:cs="Times New Roman"/>
          <w:sz w:val="24"/>
          <w:szCs w:val="24"/>
        </w:rPr>
        <w:t>. –   96 436,7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2018 г. – 111 136,2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2019 г. – 100 019,7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2020 г. –   91 947,0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2021 г. –  110 538,6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2022 г. –  102 334,4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2023 г. –  102 334,4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ins w:id="10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за счет средств республиканского бюджета Республики Коми: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341272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341272">
        <w:rPr>
          <w:rFonts w:ascii="Times New Roman" w:hAnsi="Times New Roman" w:cs="Times New Roman"/>
          <w:sz w:val="24"/>
          <w:szCs w:val="24"/>
        </w:rPr>
        <w:t>. –     1 567,1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341272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341272">
        <w:rPr>
          <w:rFonts w:ascii="Times New Roman" w:hAnsi="Times New Roman" w:cs="Times New Roman"/>
          <w:sz w:val="24"/>
          <w:szCs w:val="24"/>
        </w:rPr>
        <w:t>. –        796,7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341272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341272">
        <w:rPr>
          <w:rFonts w:ascii="Times New Roman" w:hAnsi="Times New Roman" w:cs="Times New Roman"/>
          <w:sz w:val="24"/>
          <w:szCs w:val="24"/>
        </w:rPr>
        <w:t>. –   14 633,9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2018 г. –   29 325,4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2019 г. –   58 103,6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2020 г. –   63 032,6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2021 г. –   58 416,5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2022 г. –   59 244,4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2023 г. –   59 244,4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ins w:id="11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за счет средств федерального бюджета: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341272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341272">
        <w:rPr>
          <w:rFonts w:ascii="Times New Roman" w:hAnsi="Times New Roman" w:cs="Times New Roman"/>
          <w:sz w:val="24"/>
          <w:szCs w:val="24"/>
        </w:rPr>
        <w:t>. –       275,9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341272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341272">
        <w:rPr>
          <w:rFonts w:ascii="Times New Roman" w:hAnsi="Times New Roman" w:cs="Times New Roman"/>
          <w:sz w:val="24"/>
          <w:szCs w:val="24"/>
        </w:rPr>
        <w:t>. –       127,3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341272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341272">
        <w:rPr>
          <w:rFonts w:ascii="Times New Roman" w:hAnsi="Times New Roman" w:cs="Times New Roman"/>
          <w:sz w:val="24"/>
          <w:szCs w:val="24"/>
        </w:rPr>
        <w:t>. –       497,6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2018 г. –    1 011,2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2019 г. –    6 463,8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2020 г. –    1 002,9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2021 г. –           0,0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2022 г. –           0,0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2023 г. –           0,0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ins w:id="12" w:author="Чернова Ирина Ивановна" w:date="2014-09-15T14:58:00Z"/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за счет средств от приносящей доход деятельности: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5 г"/>
        </w:smartTagPr>
        <w:r w:rsidRPr="00341272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341272">
        <w:rPr>
          <w:rFonts w:ascii="Times New Roman" w:hAnsi="Times New Roman" w:cs="Times New Roman"/>
          <w:sz w:val="24"/>
          <w:szCs w:val="24"/>
        </w:rPr>
        <w:t>. –       400,0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6 г"/>
        </w:smartTagPr>
        <w:r w:rsidRPr="00341272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341272">
        <w:rPr>
          <w:rFonts w:ascii="Times New Roman" w:hAnsi="Times New Roman" w:cs="Times New Roman"/>
          <w:sz w:val="24"/>
          <w:szCs w:val="24"/>
        </w:rPr>
        <w:t>. –       300,0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017 г"/>
        </w:smartTagPr>
        <w:r w:rsidRPr="00341272">
          <w:rPr>
            <w:rFonts w:ascii="Times New Roman" w:hAnsi="Times New Roman" w:cs="Times New Roman"/>
            <w:sz w:val="24"/>
            <w:szCs w:val="24"/>
          </w:rPr>
          <w:t>2017 г</w:t>
        </w:r>
      </w:smartTag>
      <w:r w:rsidRPr="00341272">
        <w:rPr>
          <w:rFonts w:ascii="Times New Roman" w:hAnsi="Times New Roman" w:cs="Times New Roman"/>
          <w:sz w:val="24"/>
          <w:szCs w:val="24"/>
        </w:rPr>
        <w:t>. –           0,0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2018 г. –           0,0   тыс. рублей;</w:t>
      </w:r>
    </w:p>
    <w:p w:rsidR="009C4AD7" w:rsidRPr="00341272" w:rsidRDefault="009C4AD7" w:rsidP="009C4AD7">
      <w:pPr>
        <w:pStyle w:val="ConsPlusNormal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>2019 г. –           0,0   тыс. рублей;</w:t>
      </w:r>
    </w:p>
    <w:p w:rsidR="009C4AD7" w:rsidRPr="00341272" w:rsidRDefault="009C4AD7" w:rsidP="002A7B5C">
      <w:pPr>
        <w:pStyle w:val="ConsPlusNormal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 xml:space="preserve"> г. –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1272">
        <w:rPr>
          <w:rFonts w:ascii="Times New Roman" w:hAnsi="Times New Roman" w:cs="Times New Roman"/>
          <w:sz w:val="24"/>
          <w:szCs w:val="24"/>
        </w:rPr>
        <w:t>0,0   тыс. рублей;</w:t>
      </w:r>
    </w:p>
    <w:p w:rsidR="009C4AD7" w:rsidRPr="00341272" w:rsidRDefault="009C4AD7" w:rsidP="002A7B5C">
      <w:pPr>
        <w:pStyle w:val="ConsPlusNormal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 xml:space="preserve"> г. –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1272">
        <w:rPr>
          <w:rFonts w:ascii="Times New Roman" w:hAnsi="Times New Roman" w:cs="Times New Roman"/>
          <w:sz w:val="24"/>
          <w:szCs w:val="24"/>
        </w:rPr>
        <w:t>0,0   тыс. рублей;</w:t>
      </w:r>
    </w:p>
    <w:p w:rsidR="009C4AD7" w:rsidRPr="00341272" w:rsidRDefault="009C4AD7" w:rsidP="002A7B5C">
      <w:pPr>
        <w:pStyle w:val="ConsPlusNormal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272">
        <w:rPr>
          <w:rFonts w:ascii="Times New Roman" w:hAnsi="Times New Roman" w:cs="Times New Roman"/>
          <w:sz w:val="24"/>
          <w:szCs w:val="24"/>
        </w:rPr>
        <w:t xml:space="preserve"> г. –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1272">
        <w:rPr>
          <w:rFonts w:ascii="Times New Roman" w:hAnsi="Times New Roman" w:cs="Times New Roman"/>
          <w:sz w:val="24"/>
          <w:szCs w:val="24"/>
        </w:rPr>
        <w:t>0,0   тыс. рублей;</w:t>
      </w:r>
    </w:p>
    <w:p w:rsidR="009C4AD7" w:rsidRPr="00341272" w:rsidRDefault="009C4AD7" w:rsidP="002A7B5C">
      <w:pPr>
        <w:pStyle w:val="ConsPlusNormal"/>
        <w:numPr>
          <w:ilvl w:val="0"/>
          <w:numId w:val="2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–        0,0   тыс. рублей.</w:t>
      </w:r>
    </w:p>
    <w:p w:rsidR="00CB0814" w:rsidRDefault="00CB0814" w:rsidP="009C4AD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:rsidR="00CB0814" w:rsidRDefault="00CB0814">
      <w:pPr>
        <w:spacing w:line="255" w:lineRule="auto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Ресурсное обеспечение Программы на 2015-202</w:t>
      </w:r>
      <w:r w:rsidR="00585965">
        <w:rPr>
          <w:rFonts w:ascii="Times New Roman" w:eastAsia="Times New Roman" w:hAnsi="Times New Roman"/>
          <w:sz w:val="24"/>
        </w:rPr>
        <w:t>3</w:t>
      </w:r>
      <w:r>
        <w:rPr>
          <w:rFonts w:ascii="Times New Roman" w:eastAsia="Times New Roman" w:hAnsi="Times New Roman"/>
          <w:sz w:val="24"/>
        </w:rPr>
        <w:t xml:space="preserve"> гг. по источникам финансирования представлено в таблицах 5 и 6 приложения к Программе.</w:t>
      </w:r>
    </w:p>
    <w:p w:rsidR="00CB0814" w:rsidRDefault="00CB0814">
      <w:pPr>
        <w:spacing w:line="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Прогноз сводных показателей муниципальных заданий на оказание муниципальных услуг (работ) муниципальной программы представлен в таблице 4 приложения к Программе.</w:t>
      </w:r>
    </w:p>
    <w:p w:rsidR="00CB0814" w:rsidRDefault="00CB0814">
      <w:pPr>
        <w:spacing w:line="0" w:lineRule="atLeast"/>
        <w:ind w:left="260" w:firstLine="708"/>
        <w:jc w:val="both"/>
        <w:rPr>
          <w:rFonts w:ascii="Times New Roman" w:eastAsia="Times New Roman" w:hAnsi="Times New Roman"/>
          <w:sz w:val="24"/>
        </w:rPr>
      </w:pPr>
    </w:p>
    <w:p w:rsidR="00CB0814" w:rsidRDefault="00CB0814">
      <w:pPr>
        <w:spacing w:line="0" w:lineRule="atLeast"/>
        <w:ind w:right="20"/>
        <w:jc w:val="center"/>
        <w:rPr>
          <w:rFonts w:ascii="Times New Roman" w:eastAsia="Times New Roman" w:hAnsi="Times New Roman"/>
          <w:sz w:val="24"/>
        </w:rPr>
      </w:pPr>
      <w:bookmarkStart w:id="13" w:name="page12"/>
      <w:bookmarkEnd w:id="13"/>
      <w:r>
        <w:rPr>
          <w:rFonts w:ascii="Times New Roman" w:eastAsia="Times New Roman" w:hAnsi="Times New Roman"/>
          <w:sz w:val="24"/>
        </w:rPr>
        <w:t>Раздел 9. Методика оценки эффективности Программы</w:t>
      </w:r>
    </w:p>
    <w:p w:rsidR="00CB0814" w:rsidRDefault="00CB0814">
      <w:pPr>
        <w:spacing w:line="275" w:lineRule="exact"/>
        <w:rPr>
          <w:rFonts w:ascii="Times New Roman" w:eastAsia="Times New Roman" w:hAnsi="Times New Roman"/>
        </w:rPr>
      </w:pPr>
    </w:p>
    <w:p w:rsidR="00CB0814" w:rsidRDefault="00CB0814" w:rsidP="002A7B5C">
      <w:pPr>
        <w:numPr>
          <w:ilvl w:val="0"/>
          <w:numId w:val="17"/>
        </w:numPr>
        <w:tabs>
          <w:tab w:val="left" w:pos="968"/>
        </w:tabs>
        <w:spacing w:line="255" w:lineRule="auto"/>
        <w:ind w:left="260" w:right="280" w:firstLine="2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Методика оценки эффективности Программы учитывает необходимость </w:t>
      </w:r>
      <w:proofErr w:type="spellStart"/>
      <w:r>
        <w:rPr>
          <w:rFonts w:ascii="Times New Roman" w:eastAsia="Times New Roman" w:hAnsi="Times New Roman"/>
          <w:sz w:val="24"/>
        </w:rPr>
        <w:t>проведе-ния</w:t>
      </w:r>
      <w:proofErr w:type="spellEnd"/>
      <w:r>
        <w:rPr>
          <w:rFonts w:ascii="Times New Roman" w:eastAsia="Times New Roman" w:hAnsi="Times New Roman"/>
          <w:sz w:val="24"/>
        </w:rPr>
        <w:t xml:space="preserve"> следующих оценок: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24"/>
        </w:rPr>
      </w:pPr>
    </w:p>
    <w:p w:rsidR="00CB0814" w:rsidRDefault="00CB0814" w:rsidP="002A7B5C">
      <w:pPr>
        <w:numPr>
          <w:ilvl w:val="1"/>
          <w:numId w:val="17"/>
        </w:numPr>
        <w:tabs>
          <w:tab w:val="left" w:pos="1280"/>
        </w:tabs>
        <w:spacing w:line="0" w:lineRule="atLeast"/>
        <w:ind w:left="1280" w:hanging="35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степень достижения целей и решения задач Программы.</w:t>
      </w:r>
    </w:p>
    <w:p w:rsidR="00CB0814" w:rsidRDefault="00CB0814">
      <w:pPr>
        <w:spacing w:line="0" w:lineRule="atLeast"/>
        <w:ind w:left="260" w:right="28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Оценка степени достижения целей и решения задач Программы определяется путем </w:t>
      </w:r>
      <w:proofErr w:type="spellStart"/>
      <w:r>
        <w:rPr>
          <w:rFonts w:ascii="Times New Roman" w:eastAsia="Times New Roman" w:hAnsi="Times New Roman"/>
          <w:sz w:val="24"/>
        </w:rPr>
        <w:t>со-поставления</w:t>
      </w:r>
      <w:proofErr w:type="spellEnd"/>
      <w:r>
        <w:rPr>
          <w:rFonts w:ascii="Times New Roman" w:eastAsia="Times New Roman" w:hAnsi="Times New Roman"/>
          <w:sz w:val="24"/>
        </w:rPr>
        <w:t xml:space="preserve"> фактически достигнутых значений показателей (индикаторов) Программы и подпрограмм, включенных в ее состав, и их плановых значений по формуле:</w:t>
      </w:r>
    </w:p>
    <w:p w:rsidR="00CB0814" w:rsidRDefault="00CB0814">
      <w:pPr>
        <w:spacing w:line="213" w:lineRule="exact"/>
        <w:rPr>
          <w:rFonts w:ascii="Times New Roman" w:eastAsia="Times New Roman" w:hAnsi="Times New Roman"/>
        </w:rPr>
      </w:pPr>
    </w:p>
    <w:p w:rsidR="00CB0814" w:rsidRDefault="00CB0814" w:rsidP="002A7B5C">
      <w:pPr>
        <w:numPr>
          <w:ilvl w:val="0"/>
          <w:numId w:val="18"/>
        </w:numPr>
        <w:tabs>
          <w:tab w:val="left" w:pos="460"/>
        </w:tabs>
        <w:spacing w:line="0" w:lineRule="atLeast"/>
        <w:ind w:left="460" w:hanging="165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6"/>
          <w:vertAlign w:val="subscript"/>
        </w:rPr>
        <w:t>ДЦ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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36"/>
        </w:rPr>
        <w:t></w:t>
      </w:r>
      <w:r>
        <w:rPr>
          <w:rFonts w:ascii="Times New Roman" w:eastAsia="Times New Roman" w:hAnsi="Times New Roman"/>
          <w:sz w:val="23"/>
        </w:rPr>
        <w:t>С</w:t>
      </w:r>
      <w:r>
        <w:rPr>
          <w:rFonts w:ascii="Times New Roman" w:eastAsia="Times New Roman" w:hAnsi="Times New Roman"/>
          <w:sz w:val="26"/>
          <w:vertAlign w:val="subscript"/>
        </w:rPr>
        <w:t>ДП1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</w:t>
      </w:r>
      <w:r>
        <w:rPr>
          <w:rFonts w:ascii="Times New Roman" w:eastAsia="Times New Roman" w:hAnsi="Times New Roman"/>
          <w:sz w:val="23"/>
        </w:rPr>
        <w:t xml:space="preserve"> С</w:t>
      </w:r>
      <w:r>
        <w:rPr>
          <w:rFonts w:ascii="Times New Roman" w:eastAsia="Times New Roman" w:hAnsi="Times New Roman"/>
          <w:sz w:val="26"/>
          <w:vertAlign w:val="subscript"/>
        </w:rPr>
        <w:t>ДП2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</w:t>
      </w:r>
      <w:r>
        <w:rPr>
          <w:rFonts w:ascii="Times New Roman" w:eastAsia="Times New Roman" w:hAnsi="Times New Roman"/>
          <w:sz w:val="23"/>
        </w:rPr>
        <w:t xml:space="preserve"> С</w:t>
      </w:r>
      <w:r>
        <w:rPr>
          <w:rFonts w:ascii="Times New Roman" w:eastAsia="Times New Roman" w:hAnsi="Times New Roman"/>
          <w:sz w:val="26"/>
          <w:vertAlign w:val="subscript"/>
        </w:rPr>
        <w:t>ДПN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36"/>
        </w:rPr>
        <w:t></w:t>
      </w:r>
      <w:r w:rsidR="00B22046">
        <w:rPr>
          <w:rFonts w:ascii="Symbol" w:eastAsia="Symbol" w:hAnsi="Symbol"/>
          <w:noProof/>
          <w:sz w:val="36"/>
        </w:rPr>
        <w:drawing>
          <wp:inline distT="0" distB="0" distL="0" distR="0">
            <wp:extent cx="72390" cy="2006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" cy="200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3"/>
        </w:rPr>
        <w:t>N,</w:t>
      </w:r>
    </w:p>
    <w:p w:rsidR="00CB0814" w:rsidRDefault="00CB0814">
      <w:pPr>
        <w:spacing w:line="306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где:</w:t>
      </w:r>
    </w:p>
    <w:p w:rsidR="00CB0814" w:rsidRDefault="00CB0814">
      <w:pPr>
        <w:spacing w:line="36" w:lineRule="exact"/>
        <w:rPr>
          <w:rFonts w:ascii="Times New Roman" w:eastAsia="Times New Roman" w:hAnsi="Times New Roman"/>
        </w:rPr>
      </w:pPr>
    </w:p>
    <w:p w:rsidR="00CB0814" w:rsidRDefault="00CB0814" w:rsidP="002A7B5C">
      <w:pPr>
        <w:numPr>
          <w:ilvl w:val="0"/>
          <w:numId w:val="19"/>
        </w:numPr>
        <w:tabs>
          <w:tab w:val="left" w:pos="461"/>
        </w:tabs>
        <w:spacing w:line="332" w:lineRule="auto"/>
        <w:ind w:left="260" w:right="280" w:firstLine="35"/>
        <w:jc w:val="both"/>
        <w:rPr>
          <w:rFonts w:ascii="Times New Roman" w:eastAsia="Times New Roman" w:hAnsi="Times New Roman"/>
          <w:sz w:val="37"/>
          <w:vertAlign w:val="superscript"/>
        </w:rPr>
      </w:pPr>
      <w:r>
        <w:rPr>
          <w:rFonts w:ascii="Times New Roman" w:eastAsia="Times New Roman" w:hAnsi="Times New Roman"/>
          <w:sz w:val="12"/>
        </w:rPr>
        <w:t xml:space="preserve">ДЦ </w:t>
      </w:r>
      <w:r>
        <w:rPr>
          <w:rFonts w:ascii="Times New Roman" w:eastAsia="Times New Roman" w:hAnsi="Times New Roman"/>
          <w:sz w:val="21"/>
        </w:rPr>
        <w:t>-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21"/>
        </w:rPr>
        <w:t>степень достижения целей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21"/>
        </w:rPr>
        <w:t>(решения задач),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37"/>
          <w:vertAlign w:val="superscript"/>
        </w:rPr>
        <w:t>С</w:t>
      </w:r>
      <w:r>
        <w:rPr>
          <w:rFonts w:ascii="Times New Roman" w:eastAsia="Times New Roman" w:hAnsi="Times New Roman"/>
          <w:sz w:val="12"/>
        </w:rPr>
        <w:t xml:space="preserve">ДП </w:t>
      </w:r>
      <w:r>
        <w:rPr>
          <w:rFonts w:ascii="Times New Roman" w:eastAsia="Times New Roman" w:hAnsi="Times New Roman"/>
          <w:sz w:val="21"/>
        </w:rPr>
        <w:t>-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21"/>
        </w:rPr>
        <w:t>степень достижения показателя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21"/>
        </w:rPr>
        <w:t>(индикатора) Программы (подпрограммы), N – количество показателей (индикаторов) Программы (подпрограммы).</w:t>
      </w:r>
    </w:p>
    <w:p w:rsidR="00CB0814" w:rsidRDefault="00CB0814">
      <w:pPr>
        <w:spacing w:line="1" w:lineRule="exact"/>
        <w:rPr>
          <w:rFonts w:ascii="Times New Roman" w:eastAsia="Times New Roman" w:hAnsi="Times New Roman"/>
          <w:sz w:val="37"/>
          <w:vertAlign w:val="superscript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Степень достижения показателя (индикатора) Программы рассчитывается по формуле:</w:t>
      </w:r>
    </w:p>
    <w:p w:rsidR="00CB0814" w:rsidRDefault="00CB0814" w:rsidP="002A7B5C">
      <w:pPr>
        <w:numPr>
          <w:ilvl w:val="0"/>
          <w:numId w:val="19"/>
        </w:numPr>
        <w:tabs>
          <w:tab w:val="left" w:pos="460"/>
        </w:tabs>
        <w:spacing w:line="0" w:lineRule="atLeast"/>
        <w:ind w:left="460" w:hanging="165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5"/>
          <w:vertAlign w:val="subscript"/>
        </w:rPr>
        <w:t>ДП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</w:t>
      </w:r>
      <w:r>
        <w:rPr>
          <w:rFonts w:ascii="Times New Roman" w:eastAsia="Times New Roman" w:hAnsi="Times New Roman"/>
          <w:sz w:val="23"/>
        </w:rPr>
        <w:t>З</w:t>
      </w:r>
      <w:r>
        <w:rPr>
          <w:rFonts w:ascii="Times New Roman" w:eastAsia="Times New Roman" w:hAnsi="Times New Roman"/>
          <w:sz w:val="25"/>
          <w:vertAlign w:val="subscript"/>
        </w:rPr>
        <w:t xml:space="preserve">Ф </w:t>
      </w:r>
      <w:r w:rsidR="00B22046">
        <w:rPr>
          <w:rFonts w:ascii="Times New Roman" w:eastAsia="Times New Roman" w:hAnsi="Times New Roman"/>
          <w:noProof/>
          <w:sz w:val="25"/>
          <w:vertAlign w:val="subscript"/>
        </w:rPr>
        <w:drawing>
          <wp:inline distT="0" distB="0" distL="0" distR="0">
            <wp:extent cx="64135" cy="16065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" cy="16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3"/>
        </w:rPr>
        <w:t>З</w:t>
      </w:r>
      <w:r>
        <w:rPr>
          <w:rFonts w:ascii="Times New Roman" w:eastAsia="Times New Roman" w:hAnsi="Times New Roman"/>
          <w:sz w:val="25"/>
          <w:vertAlign w:val="subscript"/>
        </w:rPr>
        <w:t>П</w:t>
      </w:r>
      <w:r>
        <w:rPr>
          <w:rFonts w:ascii="Times New Roman" w:eastAsia="Times New Roman" w:hAnsi="Times New Roman"/>
          <w:sz w:val="23"/>
        </w:rPr>
        <w:t>,</w:t>
      </w:r>
    </w:p>
    <w:p w:rsidR="00CB0814" w:rsidRDefault="00CB0814">
      <w:pPr>
        <w:spacing w:line="203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где </w:t>
      </w:r>
      <w:r>
        <w:rPr>
          <w:rFonts w:ascii="Times New Roman" w:eastAsia="Times New Roman" w:hAnsi="Times New Roman"/>
          <w:sz w:val="46"/>
          <w:vertAlign w:val="superscript"/>
        </w:rPr>
        <w:t>З</w:t>
      </w:r>
      <w:r>
        <w:rPr>
          <w:rFonts w:ascii="Times New Roman" w:eastAsia="Times New Roman" w:hAnsi="Times New Roman"/>
          <w:sz w:val="13"/>
        </w:rPr>
        <w:t>Ф</w:t>
      </w:r>
      <w:r>
        <w:rPr>
          <w:rFonts w:ascii="Times New Roman" w:eastAsia="Times New Roman" w:hAnsi="Times New Roman"/>
          <w:sz w:val="24"/>
        </w:rPr>
        <w:t xml:space="preserve">  - фактическое значение показателя (индикатора) Программы, </w:t>
      </w:r>
      <w:r>
        <w:rPr>
          <w:rFonts w:ascii="Times New Roman" w:eastAsia="Times New Roman" w:hAnsi="Times New Roman"/>
          <w:sz w:val="46"/>
          <w:vertAlign w:val="superscript"/>
        </w:rPr>
        <w:t>З</w:t>
      </w:r>
      <w:r>
        <w:rPr>
          <w:rFonts w:ascii="Times New Roman" w:eastAsia="Times New Roman" w:hAnsi="Times New Roman"/>
          <w:sz w:val="13"/>
        </w:rPr>
        <w:t>П</w:t>
      </w:r>
      <w:r>
        <w:rPr>
          <w:rFonts w:ascii="Times New Roman" w:eastAsia="Times New Roman" w:hAnsi="Times New Roman"/>
          <w:sz w:val="24"/>
        </w:rPr>
        <w:t xml:space="preserve">  - плановое </w:t>
      </w:r>
      <w:proofErr w:type="spellStart"/>
      <w:r>
        <w:rPr>
          <w:rFonts w:ascii="Times New Roman" w:eastAsia="Times New Roman" w:hAnsi="Times New Roman"/>
          <w:sz w:val="24"/>
        </w:rPr>
        <w:t>зна</w:t>
      </w:r>
      <w:proofErr w:type="spellEnd"/>
      <w:r>
        <w:rPr>
          <w:rFonts w:ascii="Times New Roman" w:eastAsia="Times New Roman" w:hAnsi="Times New Roman"/>
          <w:sz w:val="24"/>
        </w:rPr>
        <w:t>-</w:t>
      </w:r>
    </w:p>
    <w:p w:rsidR="00CB0814" w:rsidRDefault="00CB0814">
      <w:pPr>
        <w:spacing w:line="207" w:lineRule="auto"/>
        <w:ind w:left="260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чение</w:t>
      </w:r>
      <w:proofErr w:type="spellEnd"/>
      <w:r>
        <w:rPr>
          <w:rFonts w:ascii="Times New Roman" w:eastAsia="Times New Roman" w:hAnsi="Times New Roman"/>
          <w:sz w:val="24"/>
        </w:rPr>
        <w:t xml:space="preserve"> показателя (индикатора) Программы (для показателей (индикаторов), тенденцией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развития которых является рост значений)</w:t>
      </w: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или</w:t>
      </w:r>
    </w:p>
    <w:p w:rsidR="00CB0814" w:rsidRDefault="00CB0814" w:rsidP="002A7B5C">
      <w:pPr>
        <w:numPr>
          <w:ilvl w:val="0"/>
          <w:numId w:val="20"/>
        </w:numPr>
        <w:tabs>
          <w:tab w:val="left" w:pos="459"/>
        </w:tabs>
        <w:spacing w:line="231" w:lineRule="auto"/>
        <w:ind w:left="260" w:right="280" w:firstLine="35"/>
        <w:rPr>
          <w:rFonts w:ascii="Times New Roman" w:eastAsia="Times New Roman" w:hAnsi="Times New Roman"/>
          <w:sz w:val="36"/>
          <w:vertAlign w:val="superscript"/>
        </w:rPr>
      </w:pPr>
      <w:r>
        <w:rPr>
          <w:rFonts w:ascii="Times New Roman" w:eastAsia="Times New Roman" w:hAnsi="Times New Roman"/>
          <w:sz w:val="12"/>
        </w:rPr>
        <w:t xml:space="preserve">ДП </w:t>
      </w:r>
      <w:r>
        <w:rPr>
          <w:rFonts w:ascii="Symbol" w:eastAsia="Symbol" w:hAnsi="Symbol"/>
          <w:sz w:val="36"/>
          <w:vertAlign w:val="superscript"/>
        </w:rPr>
        <w:t></w:t>
      </w:r>
      <w:r>
        <w:rPr>
          <w:rFonts w:ascii="Times New Roman" w:eastAsia="Times New Roman" w:hAnsi="Times New Roman"/>
          <w:sz w:val="12"/>
        </w:rPr>
        <w:t xml:space="preserve"> </w:t>
      </w:r>
      <w:r>
        <w:rPr>
          <w:rFonts w:ascii="Times New Roman" w:eastAsia="Times New Roman" w:hAnsi="Times New Roman"/>
          <w:sz w:val="36"/>
          <w:vertAlign w:val="superscript"/>
        </w:rPr>
        <w:t>З</w:t>
      </w:r>
      <w:r>
        <w:rPr>
          <w:rFonts w:ascii="Times New Roman" w:eastAsia="Times New Roman" w:hAnsi="Times New Roman"/>
          <w:sz w:val="12"/>
        </w:rPr>
        <w:t xml:space="preserve"> П </w:t>
      </w:r>
      <w:r w:rsidR="00B22046">
        <w:rPr>
          <w:rFonts w:ascii="Times New Roman" w:eastAsia="Times New Roman" w:hAnsi="Times New Roman"/>
          <w:noProof/>
          <w:sz w:val="12"/>
        </w:rPr>
        <w:drawing>
          <wp:inline distT="0" distB="0" distL="0" distR="0">
            <wp:extent cx="64135" cy="16065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" cy="160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36"/>
          <w:vertAlign w:val="superscript"/>
        </w:rPr>
        <w:t xml:space="preserve">З </w:t>
      </w:r>
      <w:r>
        <w:rPr>
          <w:rFonts w:ascii="Times New Roman" w:eastAsia="Times New Roman" w:hAnsi="Times New Roman"/>
          <w:sz w:val="11"/>
        </w:rPr>
        <w:t>Ф</w:t>
      </w:r>
      <w:r>
        <w:rPr>
          <w:rFonts w:ascii="Times New Roman" w:eastAsia="Times New Roman" w:hAnsi="Times New Roman"/>
          <w:sz w:val="36"/>
        </w:rPr>
        <w:t xml:space="preserve"> </w:t>
      </w:r>
      <w:r>
        <w:rPr>
          <w:rFonts w:ascii="Times New Roman" w:eastAsia="Times New Roman" w:hAnsi="Times New Roman"/>
        </w:rPr>
        <w:t>(для показателей</w:t>
      </w:r>
      <w:r>
        <w:rPr>
          <w:rFonts w:ascii="Times New Roman" w:eastAsia="Times New Roman" w:hAnsi="Times New Roman"/>
          <w:sz w:val="36"/>
        </w:rPr>
        <w:t xml:space="preserve"> </w:t>
      </w:r>
      <w:r>
        <w:rPr>
          <w:rFonts w:ascii="Times New Roman" w:eastAsia="Times New Roman" w:hAnsi="Times New Roman"/>
        </w:rPr>
        <w:t>(индикаторов),</w:t>
      </w:r>
      <w:r>
        <w:rPr>
          <w:rFonts w:ascii="Times New Roman" w:eastAsia="Times New Roman" w:hAnsi="Times New Roman"/>
          <w:sz w:val="36"/>
        </w:rPr>
        <w:t xml:space="preserve"> </w:t>
      </w:r>
      <w:r>
        <w:rPr>
          <w:rFonts w:ascii="Times New Roman" w:eastAsia="Times New Roman" w:hAnsi="Times New Roman"/>
        </w:rPr>
        <w:t>тенденцией развития которых является</w:t>
      </w:r>
      <w:r>
        <w:rPr>
          <w:rFonts w:ascii="Times New Roman" w:eastAsia="Times New Roman" w:hAnsi="Times New Roman"/>
          <w:sz w:val="36"/>
        </w:rPr>
        <w:t xml:space="preserve"> </w:t>
      </w:r>
      <w:r>
        <w:rPr>
          <w:rFonts w:ascii="Times New Roman" w:eastAsia="Times New Roman" w:hAnsi="Times New Roman"/>
        </w:rPr>
        <w:t>снижение значений);</w:t>
      </w:r>
    </w:p>
    <w:p w:rsidR="00CB0814" w:rsidRDefault="00CB0814">
      <w:pPr>
        <w:spacing w:line="241" w:lineRule="exact"/>
        <w:rPr>
          <w:rFonts w:ascii="Times New Roman" w:eastAsia="Times New Roman" w:hAnsi="Times New Roman"/>
          <w:sz w:val="36"/>
          <w:vertAlign w:val="superscript"/>
        </w:rPr>
      </w:pPr>
    </w:p>
    <w:p w:rsidR="00CB0814" w:rsidRDefault="00CB0814" w:rsidP="002A7B5C">
      <w:pPr>
        <w:numPr>
          <w:ilvl w:val="1"/>
          <w:numId w:val="20"/>
        </w:numPr>
        <w:tabs>
          <w:tab w:val="left" w:pos="1280"/>
        </w:tabs>
        <w:spacing w:line="0" w:lineRule="atLeast"/>
        <w:ind w:left="1280" w:hanging="35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степень соответствия запланированному уровню затрат и эффективности </w:t>
      </w:r>
      <w:proofErr w:type="spellStart"/>
      <w:r>
        <w:rPr>
          <w:rFonts w:ascii="Times New Roman" w:eastAsia="Times New Roman" w:hAnsi="Times New Roman"/>
          <w:sz w:val="24"/>
        </w:rPr>
        <w:t>ис</w:t>
      </w:r>
      <w:proofErr w:type="spellEnd"/>
      <w:r>
        <w:rPr>
          <w:rFonts w:ascii="Times New Roman" w:eastAsia="Times New Roman" w:hAnsi="Times New Roman"/>
          <w:sz w:val="24"/>
        </w:rPr>
        <w:t>-</w:t>
      </w:r>
    </w:p>
    <w:p w:rsidR="00CB0814" w:rsidRDefault="00CB0814">
      <w:pPr>
        <w:spacing w:line="36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12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пользования средств республиканского бюджета Республики Коми.</w:t>
      </w:r>
    </w:p>
    <w:p w:rsidR="00CB0814" w:rsidRDefault="00CB0814">
      <w:pPr>
        <w:spacing w:line="0" w:lineRule="atLeast"/>
        <w:ind w:left="260" w:right="28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Оценка степени соответствия запланированному уровню затрат и эффективности </w:t>
      </w:r>
      <w:proofErr w:type="spellStart"/>
      <w:r>
        <w:rPr>
          <w:rFonts w:ascii="Times New Roman" w:eastAsia="Times New Roman" w:hAnsi="Times New Roman"/>
          <w:sz w:val="24"/>
        </w:rPr>
        <w:t>исполь-зования</w:t>
      </w:r>
      <w:proofErr w:type="spellEnd"/>
      <w:r>
        <w:rPr>
          <w:rFonts w:ascii="Times New Roman" w:eastAsia="Times New Roman" w:hAnsi="Times New Roman"/>
          <w:sz w:val="24"/>
        </w:rPr>
        <w:t xml:space="preserve"> средств республиканского бюджета Республики Коми определяется путем </w:t>
      </w:r>
      <w:proofErr w:type="spellStart"/>
      <w:r>
        <w:rPr>
          <w:rFonts w:ascii="Times New Roman" w:eastAsia="Times New Roman" w:hAnsi="Times New Roman"/>
          <w:sz w:val="24"/>
        </w:rPr>
        <w:t>сопос-тавления</w:t>
      </w:r>
      <w:proofErr w:type="spellEnd"/>
      <w:r>
        <w:rPr>
          <w:rFonts w:ascii="Times New Roman" w:eastAsia="Times New Roman" w:hAnsi="Times New Roman"/>
          <w:sz w:val="24"/>
        </w:rPr>
        <w:t xml:space="preserve"> плановых и фактических объемов финансирования Программы по формуле:</w:t>
      </w:r>
    </w:p>
    <w:p w:rsidR="00CB0814" w:rsidRDefault="00CB0814">
      <w:pPr>
        <w:spacing w:line="0" w:lineRule="atLeast"/>
        <w:ind w:left="320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У</w:t>
      </w:r>
      <w:r>
        <w:rPr>
          <w:rFonts w:ascii="Times New Roman" w:eastAsia="Times New Roman" w:hAnsi="Times New Roman"/>
          <w:sz w:val="26"/>
          <w:vertAlign w:val="subscript"/>
        </w:rPr>
        <w:t>Ф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</w:t>
      </w:r>
      <w:r>
        <w:rPr>
          <w:rFonts w:ascii="Times New Roman" w:eastAsia="Times New Roman" w:hAnsi="Times New Roman"/>
          <w:sz w:val="23"/>
        </w:rPr>
        <w:t>Ф</w:t>
      </w:r>
      <w:r>
        <w:rPr>
          <w:rFonts w:ascii="Times New Roman" w:eastAsia="Times New Roman" w:hAnsi="Times New Roman"/>
          <w:sz w:val="26"/>
          <w:vertAlign w:val="subscript"/>
        </w:rPr>
        <w:t xml:space="preserve">Ф </w:t>
      </w:r>
      <w:r w:rsidR="00B22046">
        <w:rPr>
          <w:rFonts w:ascii="Times New Roman" w:eastAsia="Times New Roman" w:hAnsi="Times New Roman"/>
          <w:noProof/>
          <w:sz w:val="26"/>
          <w:vertAlign w:val="subscript"/>
        </w:rPr>
        <w:drawing>
          <wp:inline distT="0" distB="0" distL="0" distR="0">
            <wp:extent cx="64135" cy="1524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3"/>
        </w:rPr>
        <w:t>Ф</w:t>
      </w:r>
      <w:r>
        <w:rPr>
          <w:rFonts w:ascii="Times New Roman" w:eastAsia="Times New Roman" w:hAnsi="Times New Roman"/>
          <w:sz w:val="26"/>
          <w:vertAlign w:val="subscript"/>
        </w:rPr>
        <w:t>П</w:t>
      </w:r>
      <w:r>
        <w:rPr>
          <w:rFonts w:ascii="Times New Roman" w:eastAsia="Times New Roman" w:hAnsi="Times New Roman"/>
          <w:sz w:val="23"/>
        </w:rPr>
        <w:t>,</w:t>
      </w:r>
    </w:p>
    <w:p w:rsidR="00CB0814" w:rsidRDefault="00CB0814">
      <w:pPr>
        <w:spacing w:line="289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0" w:lineRule="atLeast"/>
        <w:ind w:left="2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где:</w:t>
      </w:r>
    </w:p>
    <w:p w:rsidR="00CB0814" w:rsidRDefault="00CB0814">
      <w:pPr>
        <w:tabs>
          <w:tab w:val="left" w:pos="700"/>
        </w:tabs>
        <w:spacing w:line="201" w:lineRule="auto"/>
        <w:ind w:left="30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46"/>
          <w:vertAlign w:val="superscript"/>
        </w:rPr>
        <w:t>У</w:t>
      </w:r>
      <w:r>
        <w:rPr>
          <w:rFonts w:ascii="Times New Roman" w:eastAsia="Times New Roman" w:hAnsi="Times New Roman"/>
          <w:sz w:val="13"/>
        </w:rPr>
        <w:t>Ф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</w:rPr>
        <w:t xml:space="preserve">- уровень финансирования реализации Программы, </w:t>
      </w:r>
      <w:r>
        <w:rPr>
          <w:rFonts w:ascii="Times New Roman" w:eastAsia="Times New Roman" w:hAnsi="Times New Roman"/>
          <w:sz w:val="46"/>
          <w:vertAlign w:val="superscript"/>
        </w:rPr>
        <w:t>Ф</w:t>
      </w:r>
      <w:r>
        <w:rPr>
          <w:rFonts w:ascii="Times New Roman" w:eastAsia="Times New Roman" w:hAnsi="Times New Roman"/>
          <w:sz w:val="13"/>
        </w:rPr>
        <w:t>Ф</w:t>
      </w:r>
      <w:r>
        <w:rPr>
          <w:rFonts w:ascii="Times New Roman" w:eastAsia="Times New Roman" w:hAnsi="Times New Roman"/>
          <w:sz w:val="24"/>
        </w:rPr>
        <w:t xml:space="preserve">  - фактический объем </w:t>
      </w:r>
      <w:proofErr w:type="spellStart"/>
      <w:r>
        <w:rPr>
          <w:rFonts w:ascii="Times New Roman" w:eastAsia="Times New Roman" w:hAnsi="Times New Roman"/>
          <w:sz w:val="24"/>
        </w:rPr>
        <w:t>финан</w:t>
      </w:r>
      <w:proofErr w:type="spellEnd"/>
      <w:r>
        <w:rPr>
          <w:rFonts w:ascii="Times New Roman" w:eastAsia="Times New Roman" w:hAnsi="Times New Roman"/>
          <w:sz w:val="24"/>
        </w:rPr>
        <w:t>-</w:t>
      </w:r>
    </w:p>
    <w:p w:rsidR="00CB0814" w:rsidRDefault="00CB0814">
      <w:pPr>
        <w:spacing w:line="1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183" w:lineRule="auto"/>
        <w:ind w:left="260" w:right="280"/>
        <w:jc w:val="both"/>
        <w:rPr>
          <w:rFonts w:ascii="Times New Roman" w:eastAsia="Times New Roman" w:hAnsi="Times New Roman"/>
          <w:sz w:val="22"/>
        </w:rPr>
      </w:pPr>
      <w:proofErr w:type="spellStart"/>
      <w:r>
        <w:rPr>
          <w:rFonts w:ascii="Times New Roman" w:eastAsia="Times New Roman" w:hAnsi="Times New Roman"/>
          <w:sz w:val="22"/>
        </w:rPr>
        <w:t>совых</w:t>
      </w:r>
      <w:proofErr w:type="spellEnd"/>
      <w:r>
        <w:rPr>
          <w:rFonts w:ascii="Times New Roman" w:eastAsia="Times New Roman" w:hAnsi="Times New Roman"/>
          <w:sz w:val="22"/>
        </w:rPr>
        <w:t xml:space="preserve"> ресурсов, направленный на реализацию Программы, </w:t>
      </w:r>
      <w:r>
        <w:rPr>
          <w:rFonts w:ascii="Times New Roman" w:eastAsia="Times New Roman" w:hAnsi="Times New Roman"/>
          <w:sz w:val="42"/>
          <w:vertAlign w:val="superscript"/>
        </w:rPr>
        <w:t>Ф</w:t>
      </w:r>
      <w:r>
        <w:rPr>
          <w:rFonts w:ascii="Times New Roman" w:eastAsia="Times New Roman" w:hAnsi="Times New Roman"/>
          <w:sz w:val="13"/>
        </w:rPr>
        <w:t>П</w:t>
      </w:r>
      <w:r>
        <w:rPr>
          <w:rFonts w:ascii="Times New Roman" w:eastAsia="Times New Roman" w:hAnsi="Times New Roman"/>
          <w:sz w:val="22"/>
        </w:rPr>
        <w:t xml:space="preserve"> - плановый объем </w:t>
      </w:r>
      <w:proofErr w:type="spellStart"/>
      <w:r>
        <w:rPr>
          <w:rFonts w:ascii="Times New Roman" w:eastAsia="Times New Roman" w:hAnsi="Times New Roman"/>
          <w:sz w:val="22"/>
        </w:rPr>
        <w:t>финан-совых</w:t>
      </w:r>
      <w:proofErr w:type="spellEnd"/>
      <w:r>
        <w:rPr>
          <w:rFonts w:ascii="Times New Roman" w:eastAsia="Times New Roman" w:hAnsi="Times New Roman"/>
          <w:sz w:val="22"/>
        </w:rPr>
        <w:t xml:space="preserve"> ресурсов на соответствующий отчетный период.</w:t>
      </w:r>
    </w:p>
    <w:p w:rsidR="00CB0814" w:rsidRDefault="00CB0814">
      <w:pPr>
        <w:spacing w:line="3" w:lineRule="exact"/>
        <w:rPr>
          <w:rFonts w:ascii="Times New Roman" w:eastAsia="Times New Roman" w:hAnsi="Times New Roman"/>
        </w:rPr>
      </w:pPr>
    </w:p>
    <w:p w:rsidR="00CB0814" w:rsidRDefault="00CB0814" w:rsidP="002A7B5C">
      <w:pPr>
        <w:numPr>
          <w:ilvl w:val="0"/>
          <w:numId w:val="21"/>
        </w:numPr>
        <w:tabs>
          <w:tab w:val="left" w:pos="960"/>
        </w:tabs>
        <w:spacing w:line="0" w:lineRule="atLeast"/>
        <w:ind w:left="960" w:hanging="69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Эффективность реализации Программы рассчитывается по следующей формуле:</w:t>
      </w:r>
    </w:p>
    <w:p w:rsidR="00CB0814" w:rsidRDefault="00CB0814" w:rsidP="002A7B5C">
      <w:pPr>
        <w:numPr>
          <w:ilvl w:val="1"/>
          <w:numId w:val="21"/>
        </w:numPr>
        <w:tabs>
          <w:tab w:val="left" w:pos="460"/>
        </w:tabs>
        <w:spacing w:line="0" w:lineRule="atLeast"/>
        <w:ind w:left="460" w:hanging="165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5"/>
          <w:vertAlign w:val="subscript"/>
        </w:rPr>
        <w:t>ГП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</w:t>
      </w:r>
      <w:r>
        <w:rPr>
          <w:rFonts w:ascii="Times New Roman" w:eastAsia="Times New Roman" w:hAnsi="Times New Roman"/>
          <w:sz w:val="23"/>
        </w:rPr>
        <w:t xml:space="preserve"> С</w:t>
      </w:r>
      <w:r>
        <w:rPr>
          <w:rFonts w:ascii="Times New Roman" w:eastAsia="Times New Roman" w:hAnsi="Times New Roman"/>
          <w:sz w:val="25"/>
          <w:vertAlign w:val="subscript"/>
        </w:rPr>
        <w:t>ДЦ</w:t>
      </w:r>
      <w:r>
        <w:rPr>
          <w:rFonts w:ascii="Times New Roman" w:eastAsia="Times New Roman" w:hAnsi="Times New Roman"/>
          <w:sz w:val="23"/>
        </w:rPr>
        <w:t xml:space="preserve"> </w:t>
      </w:r>
      <w:r>
        <w:rPr>
          <w:rFonts w:ascii="Symbol" w:eastAsia="Symbol" w:hAnsi="Symbol"/>
          <w:sz w:val="23"/>
        </w:rPr>
        <w:t></w:t>
      </w:r>
      <w:r>
        <w:rPr>
          <w:rFonts w:ascii="Times New Roman" w:eastAsia="Times New Roman" w:hAnsi="Times New Roman"/>
          <w:sz w:val="23"/>
        </w:rPr>
        <w:t>У</w:t>
      </w:r>
      <w:r>
        <w:rPr>
          <w:rFonts w:ascii="Times New Roman" w:eastAsia="Times New Roman" w:hAnsi="Times New Roman"/>
          <w:sz w:val="25"/>
          <w:vertAlign w:val="subscript"/>
        </w:rPr>
        <w:t>Ф</w:t>
      </w:r>
      <w:r>
        <w:rPr>
          <w:rFonts w:ascii="Times New Roman" w:eastAsia="Times New Roman" w:hAnsi="Times New Roman"/>
          <w:sz w:val="23"/>
        </w:rPr>
        <w:t>.</w:t>
      </w:r>
    </w:p>
    <w:p w:rsidR="00CB0814" w:rsidRDefault="00CB0814">
      <w:pPr>
        <w:spacing w:line="62" w:lineRule="exact"/>
        <w:rPr>
          <w:rFonts w:ascii="Times New Roman" w:eastAsia="Times New Roman" w:hAnsi="Times New Roman"/>
        </w:rPr>
      </w:pPr>
    </w:p>
    <w:p w:rsidR="00CB0814" w:rsidRDefault="00CB0814">
      <w:pPr>
        <w:spacing w:line="271" w:lineRule="auto"/>
        <w:ind w:left="260" w:right="2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Вывод об эффективности (неэффективности) реализации Программы определяется на </w:t>
      </w:r>
      <w:proofErr w:type="spellStart"/>
      <w:r>
        <w:rPr>
          <w:rFonts w:ascii="Times New Roman" w:eastAsia="Times New Roman" w:hAnsi="Times New Roman"/>
          <w:sz w:val="24"/>
        </w:rPr>
        <w:t>ос-новании</w:t>
      </w:r>
      <w:proofErr w:type="spellEnd"/>
      <w:r>
        <w:rPr>
          <w:rFonts w:ascii="Times New Roman" w:eastAsia="Times New Roman" w:hAnsi="Times New Roman"/>
          <w:sz w:val="24"/>
        </w:rPr>
        <w:t xml:space="preserve"> следующих критериев:</w:t>
      </w:r>
    </w:p>
    <w:p w:rsidR="00CB0814" w:rsidRDefault="00B22046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587584" behindDoc="1" locked="0" layoutInCell="1" allowOverlap="1">
            <wp:simplePos x="0" y="0"/>
            <wp:positionH relativeFrom="column">
              <wp:posOffset>137795</wp:posOffset>
            </wp:positionH>
            <wp:positionV relativeFrom="paragraph">
              <wp:posOffset>-54610</wp:posOffset>
            </wp:positionV>
            <wp:extent cx="6177280" cy="1375410"/>
            <wp:effectExtent l="1905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280" cy="1375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0"/>
        <w:gridCol w:w="440"/>
        <w:gridCol w:w="4100"/>
      </w:tblGrid>
      <w:tr w:rsidR="00CB0814">
        <w:trPr>
          <w:trHeight w:val="276"/>
        </w:trPr>
        <w:tc>
          <w:tcPr>
            <w:tcW w:w="5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Вывод об эффективности реализации Про-</w:t>
            </w:r>
          </w:p>
        </w:tc>
        <w:tc>
          <w:tcPr>
            <w:tcW w:w="4540" w:type="dxa"/>
            <w:gridSpan w:val="2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Критерий оценки эффективности ЭГП</w:t>
            </w:r>
          </w:p>
        </w:tc>
      </w:tr>
      <w:tr w:rsidR="00CB0814">
        <w:trPr>
          <w:trHeight w:val="312"/>
        </w:trPr>
        <w:tc>
          <w:tcPr>
            <w:tcW w:w="5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граммы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CB0814">
        <w:trPr>
          <w:trHeight w:val="91"/>
        </w:trPr>
        <w:tc>
          <w:tcPr>
            <w:tcW w:w="5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5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CB0814">
        <w:trPr>
          <w:trHeight w:val="340"/>
        </w:trPr>
        <w:tc>
          <w:tcPr>
            <w:tcW w:w="5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Неэффективная</w:t>
            </w:r>
          </w:p>
        </w:tc>
        <w:tc>
          <w:tcPr>
            <w:tcW w:w="4540" w:type="dxa"/>
            <w:gridSpan w:val="2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менее 0,5</w:t>
            </w:r>
          </w:p>
        </w:tc>
      </w:tr>
      <w:tr w:rsidR="00CB0814">
        <w:trPr>
          <w:trHeight w:val="89"/>
        </w:trPr>
        <w:tc>
          <w:tcPr>
            <w:tcW w:w="5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CB0814">
        <w:trPr>
          <w:trHeight w:val="340"/>
        </w:trPr>
        <w:tc>
          <w:tcPr>
            <w:tcW w:w="5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Уровень эффективности удовлетворительный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0,5</w:t>
            </w:r>
          </w:p>
        </w:tc>
        <w:tc>
          <w:tcPr>
            <w:tcW w:w="4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– 0,79</w:t>
            </w:r>
          </w:p>
        </w:tc>
      </w:tr>
      <w:tr w:rsidR="00CB0814">
        <w:trPr>
          <w:trHeight w:val="91"/>
        </w:trPr>
        <w:tc>
          <w:tcPr>
            <w:tcW w:w="5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CB0814">
        <w:trPr>
          <w:trHeight w:val="340"/>
        </w:trPr>
        <w:tc>
          <w:tcPr>
            <w:tcW w:w="5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Эффективная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0,8</w:t>
            </w:r>
          </w:p>
        </w:tc>
        <w:tc>
          <w:tcPr>
            <w:tcW w:w="4100" w:type="dxa"/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ind w:left="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– 1</w:t>
            </w:r>
          </w:p>
        </w:tc>
      </w:tr>
      <w:tr w:rsidR="00CB0814">
        <w:trPr>
          <w:trHeight w:val="89"/>
        </w:trPr>
        <w:tc>
          <w:tcPr>
            <w:tcW w:w="5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CB0814" w:rsidRDefault="00CB0814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</w:tbl>
    <w:p w:rsidR="00CB0814" w:rsidRDefault="00CB0814">
      <w:pPr>
        <w:rPr>
          <w:rFonts w:ascii="Times New Roman" w:eastAsia="Times New Roman" w:hAnsi="Times New Roman"/>
          <w:sz w:val="7"/>
        </w:rPr>
        <w:sectPr w:rsidR="00CB0814">
          <w:pgSz w:w="11900" w:h="16838"/>
          <w:pgMar w:top="1109" w:right="566" w:bottom="623" w:left="1440" w:header="0" w:footer="0" w:gutter="0"/>
          <w:cols w:space="0" w:equalWidth="0">
            <w:col w:w="9900"/>
          </w:cols>
          <w:docGrid w:linePitch="360"/>
        </w:sectPr>
      </w:pPr>
    </w:p>
    <w:p w:rsidR="00CB0814" w:rsidRDefault="00B22046">
      <w:pPr>
        <w:spacing w:line="0" w:lineRule="atLeast"/>
        <w:ind w:left="220"/>
        <w:rPr>
          <w:rFonts w:ascii="Times New Roman" w:eastAsia="Times New Roman" w:hAnsi="Times New Roman"/>
          <w:sz w:val="24"/>
        </w:rPr>
      </w:pPr>
      <w:bookmarkStart w:id="14" w:name="page13"/>
      <w:bookmarkEnd w:id="14"/>
      <w:r>
        <w:rPr>
          <w:rFonts w:ascii="Times New Roman" w:eastAsia="Times New Roman" w:hAnsi="Times New Roman"/>
          <w:noProof/>
          <w:sz w:val="7"/>
        </w:rPr>
        <w:lastRenderedPageBreak/>
        <w:drawing>
          <wp:anchor distT="0" distB="0" distL="114300" distR="114300" simplePos="0" relativeHeight="251588608" behindDoc="1" locked="0" layoutInCell="1" allowOverlap="1">
            <wp:simplePos x="0" y="0"/>
            <wp:positionH relativeFrom="page">
              <wp:posOffset>1052195</wp:posOffset>
            </wp:positionH>
            <wp:positionV relativeFrom="page">
              <wp:posOffset>694055</wp:posOffset>
            </wp:positionV>
            <wp:extent cx="6177280" cy="343535"/>
            <wp:effectExtent l="1905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280" cy="343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noProof/>
          <w:sz w:val="7"/>
        </w:rPr>
        <w:drawing>
          <wp:inline distT="0" distB="0" distL="0" distR="0">
            <wp:extent cx="55880" cy="288925"/>
            <wp:effectExtent l="19050" t="0" r="127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28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0814">
        <w:rPr>
          <w:rFonts w:ascii="Times New Roman" w:eastAsia="Times New Roman" w:hAnsi="Times New Roman"/>
          <w:sz w:val="24"/>
        </w:rPr>
        <w:t xml:space="preserve"> Высокоэффективная                     </w:t>
      </w:r>
      <w:r>
        <w:rPr>
          <w:rFonts w:ascii="Times New Roman" w:eastAsia="Times New Roman" w:hAnsi="Times New Roman"/>
          <w:noProof/>
          <w:sz w:val="24"/>
        </w:rPr>
        <w:drawing>
          <wp:inline distT="0" distB="0" distL="0" distR="0">
            <wp:extent cx="55880" cy="288925"/>
            <wp:effectExtent l="19050" t="0" r="127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28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0814">
        <w:rPr>
          <w:rFonts w:ascii="Times New Roman" w:eastAsia="Times New Roman" w:hAnsi="Times New Roman"/>
          <w:sz w:val="24"/>
        </w:rPr>
        <w:t xml:space="preserve"> более 1</w:t>
      </w:r>
    </w:p>
    <w:p w:rsidR="00CB0814" w:rsidRDefault="00CB0814">
      <w:pPr>
        <w:spacing w:line="0" w:lineRule="atLeast"/>
        <w:ind w:left="220"/>
        <w:rPr>
          <w:rFonts w:ascii="Times New Roman" w:eastAsia="Times New Roman" w:hAnsi="Times New Roman"/>
          <w:sz w:val="24"/>
        </w:rPr>
        <w:sectPr w:rsidR="00CB0814">
          <w:pgSz w:w="11900" w:h="16838"/>
          <w:pgMar w:top="1112" w:right="1440" w:bottom="1440" w:left="1440" w:header="0" w:footer="0" w:gutter="0"/>
          <w:cols w:space="0" w:equalWidth="0">
            <w:col w:w="9026"/>
          </w:cols>
          <w:docGrid w:linePitch="360"/>
        </w:sectPr>
      </w:pPr>
    </w:p>
    <w:p w:rsidR="00CB0814" w:rsidRDefault="00CB0814">
      <w:pPr>
        <w:spacing w:line="20" w:lineRule="exact"/>
        <w:rPr>
          <w:rFonts w:ascii="Times New Roman" w:eastAsia="Times New Roman" w:hAnsi="Times New Roman"/>
          <w:sz w:val="24"/>
        </w:rPr>
      </w:pPr>
      <w:bookmarkStart w:id="15" w:name="page14"/>
      <w:bookmarkEnd w:id="15"/>
    </w:p>
    <w:p w:rsidR="00CB0814" w:rsidRDefault="00CB0814" w:rsidP="00CB0814">
      <w:pPr>
        <w:rPr>
          <w:rFonts w:ascii="Times New Roman" w:eastAsia="Times New Roman" w:hAnsi="Times New Roman"/>
          <w:sz w:val="24"/>
        </w:rPr>
      </w:pPr>
    </w:p>
    <w:p w:rsidR="00CB0814" w:rsidRDefault="00CB0814" w:rsidP="00CB0814">
      <w:pPr>
        <w:rPr>
          <w:rFonts w:ascii="Times New Roman" w:eastAsia="Times New Roman" w:hAnsi="Times New Roman"/>
          <w:sz w:val="24"/>
        </w:rPr>
      </w:pPr>
    </w:p>
    <w:p w:rsidR="00CB0814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bookmarkStart w:id="16" w:name="OLE_LINK2"/>
      <w:r>
        <w:rPr>
          <w:rFonts w:ascii="Times New Roman" w:hAnsi="Times New Roman"/>
          <w:sz w:val="24"/>
          <w:szCs w:val="24"/>
        </w:rPr>
        <w:t>Таблица 1</w:t>
      </w:r>
    </w:p>
    <w:p w:rsidR="00CB0814" w:rsidRPr="00132CD4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>Сведения</w:t>
      </w:r>
    </w:p>
    <w:p w:rsidR="00CB0814" w:rsidRPr="00132CD4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>о целевых показателях (индикаторах) муниципальной</w:t>
      </w:r>
    </w:p>
    <w:p w:rsidR="00CB0814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2CD4">
        <w:rPr>
          <w:rFonts w:ascii="Times New Roman" w:hAnsi="Times New Roman" w:cs="Times New Roman"/>
          <w:sz w:val="24"/>
          <w:szCs w:val="24"/>
        </w:rPr>
        <w:t xml:space="preserve">программы МО МР «Ижемский» </w:t>
      </w:r>
      <w:r w:rsidRPr="00132CD4">
        <w:rPr>
          <w:rFonts w:ascii="Times New Roman" w:hAnsi="Times New Roman"/>
          <w:sz w:val="24"/>
          <w:szCs w:val="24"/>
        </w:rPr>
        <w:t xml:space="preserve">«Развитие и сохранение культуры»  </w:t>
      </w:r>
      <w:r w:rsidRPr="00132CD4">
        <w:rPr>
          <w:rFonts w:ascii="Times New Roman" w:hAnsi="Times New Roman" w:cs="Times New Roman"/>
          <w:sz w:val="24"/>
          <w:szCs w:val="24"/>
        </w:rPr>
        <w:t xml:space="preserve">и их значениях </w:t>
      </w:r>
    </w:p>
    <w:p w:rsidR="00CB0814" w:rsidRPr="00653BC5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tbl>
      <w:tblPr>
        <w:tblW w:w="15308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3"/>
        <w:gridCol w:w="3387"/>
        <w:gridCol w:w="139"/>
        <w:gridCol w:w="1136"/>
        <w:gridCol w:w="992"/>
        <w:gridCol w:w="847"/>
        <w:gridCol w:w="851"/>
        <w:gridCol w:w="142"/>
        <w:gridCol w:w="708"/>
        <w:gridCol w:w="852"/>
        <w:gridCol w:w="851"/>
        <w:gridCol w:w="992"/>
        <w:gridCol w:w="851"/>
        <w:gridCol w:w="992"/>
        <w:gridCol w:w="992"/>
        <w:gridCol w:w="993"/>
      </w:tblGrid>
      <w:tr w:rsidR="009C4AD7" w:rsidRPr="00B37389" w:rsidTr="009C4AD7">
        <w:trPr>
          <w:trHeight w:val="589"/>
          <w:tblCellSpacing w:w="5" w:type="nil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 xml:space="preserve">№ </w:t>
            </w:r>
            <w:r w:rsidRPr="00B37389">
              <w:rPr>
                <w:rFonts w:ascii="Times New Roman" w:hAnsi="Times New Roman" w:cs="Times New Roman"/>
              </w:rPr>
              <w:br/>
            </w:r>
            <w:proofErr w:type="spellStart"/>
            <w:r w:rsidRPr="00B37389">
              <w:rPr>
                <w:rFonts w:ascii="Times New Roman" w:hAnsi="Times New Roman" w:cs="Times New Roman"/>
              </w:rPr>
              <w:t>п</w:t>
            </w:r>
            <w:proofErr w:type="spellEnd"/>
            <w:r w:rsidRPr="00B37389">
              <w:rPr>
                <w:rFonts w:ascii="Times New Roman" w:hAnsi="Times New Roman" w:cs="Times New Roman"/>
              </w:rPr>
              <w:t>/</w:t>
            </w:r>
            <w:proofErr w:type="spellStart"/>
            <w:r w:rsidRPr="00B3738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Наименование</w:t>
            </w:r>
          </w:p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целевого показателя</w:t>
            </w:r>
            <w:r w:rsidRPr="00B37389">
              <w:rPr>
                <w:rFonts w:ascii="Times New Roman" w:hAnsi="Times New Roman" w:cs="Times New Roman"/>
              </w:rPr>
              <w:br/>
              <w:t xml:space="preserve">   (индикатора)  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 xml:space="preserve">Ед.   </w:t>
            </w:r>
            <w:r w:rsidRPr="00B37389">
              <w:rPr>
                <w:rFonts w:ascii="Times New Roman" w:hAnsi="Times New Roman" w:cs="Times New Roman"/>
              </w:rPr>
              <w:br/>
              <w:t>измере</w:t>
            </w:r>
            <w:r w:rsidRPr="00B37389">
              <w:rPr>
                <w:rFonts w:ascii="Times New Roman" w:hAnsi="Times New Roman" w:cs="Times New Roman"/>
              </w:rPr>
              <w:softHyphen/>
              <w:t>ния</w:t>
            </w:r>
          </w:p>
        </w:tc>
        <w:tc>
          <w:tcPr>
            <w:tcW w:w="10063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AD7" w:rsidRPr="00B37389" w:rsidRDefault="009C4AD7" w:rsidP="00637662">
            <w:pPr>
              <w:spacing w:before="100"/>
              <w:ind w:left="1194" w:right="60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Значения целевых показателей (индикаторов)</w:t>
            </w:r>
          </w:p>
        </w:tc>
      </w:tr>
      <w:tr w:rsidR="009C4AD7" w:rsidRPr="00B37389" w:rsidTr="009C4AD7">
        <w:trPr>
          <w:trHeight w:val="246"/>
          <w:tblCellSpacing w:w="5" w:type="nil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B37389">
                <w:rPr>
                  <w:rFonts w:ascii="Times New Roman" w:hAnsi="Times New Roman" w:cs="Times New Roman"/>
                </w:rPr>
                <w:t>2013 г</w:t>
              </w:r>
            </w:smartTag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B37389">
                <w:rPr>
                  <w:rFonts w:ascii="Times New Roman" w:hAnsi="Times New Roman" w:cs="Times New Roman"/>
                </w:rPr>
                <w:t>2014 г</w:t>
              </w:r>
            </w:smartTag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B37389">
                <w:rPr>
                  <w:rFonts w:ascii="Times New Roman" w:hAnsi="Times New Roman" w:cs="Times New Roman"/>
                </w:rPr>
                <w:t>2015 г</w:t>
              </w:r>
            </w:smartTag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B37389">
                <w:rPr>
                  <w:rFonts w:ascii="Times New Roman" w:hAnsi="Times New Roman" w:cs="Times New Roman"/>
                </w:rPr>
                <w:t>2016 г</w:t>
              </w:r>
            </w:smartTag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B37389">
                <w:rPr>
                  <w:rFonts w:ascii="Times New Roman" w:hAnsi="Times New Roman" w:cs="Times New Roman"/>
                </w:rPr>
                <w:t>2017 г</w:t>
              </w:r>
            </w:smartTag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B37389">
                <w:rPr>
                  <w:rFonts w:ascii="Times New Roman" w:hAnsi="Times New Roman" w:cs="Times New Roman"/>
                </w:rPr>
                <w:t>2018 г</w:t>
              </w:r>
            </w:smartTag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B37389">
                <w:rPr>
                  <w:rFonts w:ascii="Times New Roman" w:hAnsi="Times New Roman" w:cs="Times New Roman"/>
                </w:rPr>
                <w:t>2019 г</w:t>
              </w:r>
            </w:smartTag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153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актуализация культурного наследия»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Доля зданий и сооружений муниципальных учреждений сферы культуры, состояние ко</w:t>
            </w:r>
            <w:r w:rsidRPr="00B37389">
              <w:rPr>
                <w:rFonts w:ascii="Times New Roman" w:hAnsi="Times New Roman"/>
              </w:rPr>
              <w:softHyphen/>
              <w:t>торых является удовлетворительным, в об</w:t>
            </w:r>
            <w:r w:rsidRPr="00B37389">
              <w:rPr>
                <w:rFonts w:ascii="Times New Roman" w:hAnsi="Times New Roman"/>
              </w:rPr>
              <w:softHyphen/>
              <w:t>щем количестве зданий и сооружений сферы культуры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ind w:right="67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75,25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77,20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78,15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79,15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80,10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80,10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80,10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80,10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86,7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/>
              </w:rPr>
              <w:t>Количество учреждений сферы культуры, получивших обновление материально – технического оснащения в рамках Про</w:t>
            </w:r>
            <w:r w:rsidRPr="00B37389">
              <w:rPr>
                <w:rFonts w:ascii="Times New Roman" w:hAnsi="Times New Roman"/>
              </w:rPr>
              <w:softHyphen/>
              <w:t>граммы от общего количества учреждений сферы культуры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</w:tr>
      <w:tr w:rsidR="009C4AD7" w:rsidRPr="00B37389" w:rsidTr="009C4AD7">
        <w:trPr>
          <w:trHeight w:val="458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Охват населения библиотечным обслужи</w:t>
            </w:r>
            <w:r w:rsidRPr="00B37389">
              <w:rPr>
                <w:rFonts w:ascii="Times New Roman" w:hAnsi="Times New Roman" w:cs="Times New Roman"/>
              </w:rPr>
              <w:softHyphen/>
              <w:t>ванием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63,51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64,37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65,49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66,32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67,16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68,02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68,91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69,82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69,95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/>
              </w:rPr>
              <w:t>Увеличение   посещаемости музейных уч</w:t>
            </w:r>
            <w:r w:rsidRPr="00B37389">
              <w:rPr>
                <w:rFonts w:ascii="Times New Roman" w:hAnsi="Times New Roman"/>
              </w:rPr>
              <w:softHyphen/>
              <w:t>реждений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/>
              </w:rPr>
              <w:t>посещений  на одного жителя в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0,43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153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673FC4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hyperlink w:anchor="Par525" w:history="1">
              <w:r w:rsidR="009C4AD7" w:rsidRPr="00B37389">
                <w:rPr>
                  <w:rFonts w:ascii="Times New Roman" w:hAnsi="Times New Roman"/>
                </w:rPr>
                <w:t>Задача</w:t>
              </w:r>
            </w:hyperlink>
            <w:r w:rsidR="009C4AD7" w:rsidRPr="00B37389">
              <w:rPr>
                <w:rFonts w:ascii="Times New Roman" w:hAnsi="Times New Roman"/>
              </w:rPr>
              <w:t xml:space="preserve"> 2. «Формирование благоприятных условий реализации, воспроизводства и развития </w:t>
            </w:r>
          </w:p>
          <w:p w:rsidR="009C4AD7" w:rsidRPr="00B37389" w:rsidRDefault="009C4AD7" w:rsidP="006376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7389">
              <w:rPr>
                <w:rFonts w:ascii="Times New Roman" w:hAnsi="Times New Roman"/>
              </w:rPr>
              <w:t>творческого потенциала населения Ижемского района»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Посещаемость платных мероприятий учре</w:t>
            </w:r>
            <w:r w:rsidRPr="00B37389">
              <w:rPr>
                <w:rFonts w:ascii="Times New Roman" w:hAnsi="Times New Roman"/>
              </w:rPr>
              <w:softHyphen/>
              <w:t>ждений культурно-досугового типа на од</w:t>
            </w:r>
            <w:r w:rsidRPr="00B37389">
              <w:rPr>
                <w:rFonts w:ascii="Times New Roman" w:hAnsi="Times New Roman"/>
              </w:rPr>
              <w:softHyphen/>
            </w:r>
            <w:r w:rsidRPr="00B37389">
              <w:rPr>
                <w:rFonts w:ascii="Times New Roman" w:hAnsi="Times New Roman"/>
              </w:rPr>
              <w:lastRenderedPageBreak/>
              <w:t>ного жителя в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3,45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3,59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3,74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3,91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Рост посещений учреждений культуры населением Ижемского района к уровню 2014 года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Количество специалистов муниципальных учреждений сферы культуры, повысивших квалификацию, прошедших переподго</w:t>
            </w:r>
            <w:r w:rsidRPr="00B37389">
              <w:rPr>
                <w:rFonts w:ascii="Times New Roman" w:hAnsi="Times New Roman"/>
              </w:rPr>
              <w:softHyphen/>
              <w:t>товку в рамках Программы в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Доля обучающихся, принявших участие в смотрах, конкурсах, фестивалях и других мероприятиях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34,30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37,00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37,50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38,10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Доля детей, привлекаемых к участию в творческих мероприятиях, от общего числа детей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Уровень удовлетворенности населения Ижемского района качеством предоставления муниципальных услуг в сфере культуры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 от числа опрошенных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a5"/>
              <w:widowControl w:val="0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на 15% числа посещений учреждений культуры к уровню 2017 года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193,66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153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Задача 3. «Обеспечение реализации муниципальной программы»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Соотношение средней заработной платы работников муниципальных  учреждений культуры МР «Ижемский» к средней зара</w:t>
            </w:r>
            <w:r w:rsidRPr="00B37389">
              <w:rPr>
                <w:rFonts w:ascii="Times New Roman" w:hAnsi="Times New Roman" w:cs="Times New Roman"/>
              </w:rPr>
              <w:softHyphen/>
              <w:t>ботной платы в Республике Коми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53,8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77,0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93,5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/>
              </w:rPr>
              <w:t>Размер среднемесячной заработной платы работников муниципальных учреждений культуры</w:t>
            </w:r>
            <w:r w:rsidRPr="00B3738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32455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40121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40121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43981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45740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47570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45740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/>
              </w:rPr>
              <w:t xml:space="preserve">Размер среднемесячной заработной платы педагогических работников </w:t>
            </w:r>
            <w:r w:rsidRPr="00B37389">
              <w:rPr>
                <w:rFonts w:ascii="Times New Roman" w:hAnsi="Times New Roman"/>
              </w:rPr>
              <w:lastRenderedPageBreak/>
              <w:t>муниципальных учреждений дополнительного образования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lastRenderedPageBreak/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57575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60290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60290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65295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67910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70626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70626</w:t>
            </w:r>
          </w:p>
        </w:tc>
      </w:tr>
      <w:tr w:rsidR="009C4AD7" w:rsidRPr="00B37389" w:rsidTr="009C4AD7">
        <w:trPr>
          <w:trHeight w:val="245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3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rPr>
                <w:rFonts w:ascii="Times New Roman" w:hAnsi="Times New Roman"/>
              </w:rPr>
            </w:pPr>
            <w:r w:rsidRPr="00B37389">
              <w:rPr>
                <w:rFonts w:ascii="Times New Roman" w:hAnsi="Times New Roman"/>
              </w:rPr>
              <w:t>Доля просроченной кредиторской задолженности в расходах бюджета муниципального образования в соответствующем финансовом году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37389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37389"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D7" w:rsidRPr="00B37389" w:rsidRDefault="009C4AD7" w:rsidP="0063766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0,31</w:t>
            </w:r>
          </w:p>
        </w:tc>
      </w:tr>
    </w:tbl>
    <w:p w:rsidR="00CB0814" w:rsidRDefault="00CB0814" w:rsidP="00CB0814">
      <w:pPr>
        <w:rPr>
          <w:rFonts w:ascii="Times New Roman" w:hAnsi="Times New Roman"/>
          <w:sz w:val="24"/>
          <w:szCs w:val="24"/>
        </w:rPr>
      </w:pPr>
    </w:p>
    <w:p w:rsidR="00CB0814" w:rsidRPr="00192555" w:rsidRDefault="00CB0814" w:rsidP="00CB0814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192555">
        <w:rPr>
          <w:rFonts w:ascii="Times New Roman" w:hAnsi="Times New Roman"/>
          <w:sz w:val="24"/>
          <w:szCs w:val="24"/>
        </w:rPr>
        <w:lastRenderedPageBreak/>
        <w:t>Таблица 2</w:t>
      </w:r>
    </w:p>
    <w:p w:rsidR="00CB0814" w:rsidRPr="00192555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192555">
        <w:rPr>
          <w:rFonts w:ascii="Times New Roman" w:hAnsi="Times New Roman"/>
          <w:sz w:val="24"/>
          <w:szCs w:val="24"/>
        </w:rPr>
        <w:t>Перечень</w:t>
      </w:r>
    </w:p>
    <w:p w:rsidR="00CB0814" w:rsidRPr="00192555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192555">
        <w:rPr>
          <w:rFonts w:ascii="Times New Roman" w:hAnsi="Times New Roman"/>
          <w:sz w:val="24"/>
          <w:szCs w:val="24"/>
        </w:rPr>
        <w:t xml:space="preserve">основных мероприятий муниципальной программы </w:t>
      </w:r>
    </w:p>
    <w:p w:rsidR="00CB0814" w:rsidRPr="00192555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192555">
        <w:rPr>
          <w:rFonts w:ascii="Times New Roman" w:hAnsi="Times New Roman"/>
          <w:sz w:val="24"/>
          <w:szCs w:val="24"/>
        </w:rPr>
        <w:t>МО МР «Ижемский»  «Развитие и сохранение культуры»</w:t>
      </w:r>
    </w:p>
    <w:p w:rsidR="00CB0814" w:rsidRDefault="00CB0814" w:rsidP="00CB0814">
      <w:pPr>
        <w:rPr>
          <w:szCs w:val="24"/>
        </w:rPr>
      </w:pPr>
    </w:p>
    <w:tbl>
      <w:tblPr>
        <w:tblW w:w="15144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86"/>
        <w:gridCol w:w="2268"/>
        <w:gridCol w:w="1984"/>
        <w:gridCol w:w="1275"/>
        <w:gridCol w:w="1276"/>
        <w:gridCol w:w="2126"/>
        <w:gridCol w:w="2410"/>
        <w:gridCol w:w="284"/>
        <w:gridCol w:w="2835"/>
      </w:tblGrid>
      <w:tr w:rsidR="002A7B5C" w:rsidRPr="00220DC1" w:rsidTr="002A7B5C"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№ </w:t>
            </w:r>
          </w:p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 w:rsidRPr="00220DC1">
              <w:rPr>
                <w:rFonts w:ascii="Times New Roman" w:hAnsi="Times New Roman"/>
              </w:rPr>
              <w:t>п</w:t>
            </w:r>
            <w:proofErr w:type="spellEnd"/>
            <w:r w:rsidRPr="00220DC1">
              <w:rPr>
                <w:rFonts w:ascii="Times New Roman" w:hAnsi="Times New Roman"/>
              </w:rPr>
              <w:t>/</w:t>
            </w:r>
            <w:proofErr w:type="spellStart"/>
            <w:r w:rsidRPr="00220DC1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268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Номер и наименова</w:t>
            </w:r>
            <w:r w:rsidRPr="00220DC1">
              <w:rPr>
                <w:rFonts w:ascii="Times New Roman" w:hAnsi="Times New Roman"/>
              </w:rPr>
              <w:softHyphen/>
              <w:t xml:space="preserve">ние </w:t>
            </w:r>
          </w:p>
          <w:p w:rsidR="002A7B5C" w:rsidRPr="00220DC1" w:rsidRDefault="002A7B5C" w:rsidP="002A7B5C">
            <w:pPr>
              <w:widowControl w:val="0"/>
              <w:autoSpaceDE w:val="0"/>
              <w:autoSpaceDN w:val="0"/>
              <w:adjustRightInd w:val="0"/>
              <w:ind w:right="283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основного  меро</w:t>
            </w:r>
            <w:r w:rsidRPr="00220DC1">
              <w:rPr>
                <w:rFonts w:ascii="Times New Roman" w:hAnsi="Times New Roman"/>
              </w:rPr>
              <w:softHyphen/>
              <w:t>приятия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Ответственный исполнитель</w:t>
            </w:r>
          </w:p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основного мероприятия</w:t>
            </w: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Срок начала реализации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Срок оконча</w:t>
            </w:r>
            <w:r w:rsidRPr="00220DC1">
              <w:rPr>
                <w:rFonts w:ascii="Times New Roman" w:hAnsi="Times New Roman"/>
              </w:rPr>
              <w:softHyphen/>
              <w:t>ния реализа</w:t>
            </w:r>
            <w:r w:rsidRPr="00220DC1">
              <w:rPr>
                <w:rFonts w:ascii="Times New Roman" w:hAnsi="Times New Roman"/>
              </w:rPr>
              <w:softHyphen/>
              <w:t>ции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Ожидаемый не</w:t>
            </w:r>
            <w:r w:rsidRPr="00220DC1">
              <w:rPr>
                <w:rFonts w:ascii="Times New Roman" w:hAnsi="Times New Roman"/>
              </w:rPr>
              <w:softHyphen/>
              <w:t>посредственный результат (крат</w:t>
            </w:r>
            <w:r w:rsidRPr="00220DC1">
              <w:rPr>
                <w:rFonts w:ascii="Times New Roman" w:hAnsi="Times New Roman"/>
              </w:rPr>
              <w:softHyphen/>
              <w:t>кое описание)</w:t>
            </w:r>
          </w:p>
        </w:tc>
        <w:tc>
          <w:tcPr>
            <w:tcW w:w="2694" w:type="dxa"/>
            <w:gridSpan w:val="2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Последствия не реа</w:t>
            </w:r>
            <w:r w:rsidRPr="00220DC1">
              <w:rPr>
                <w:rFonts w:ascii="Times New Roman" w:hAnsi="Times New Roman"/>
              </w:rPr>
              <w:softHyphen/>
              <w:t>лизации основного мероприятия</w:t>
            </w:r>
          </w:p>
        </w:tc>
        <w:tc>
          <w:tcPr>
            <w:tcW w:w="283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Связь с показателями му</w:t>
            </w:r>
            <w:r w:rsidRPr="00220DC1">
              <w:rPr>
                <w:rFonts w:ascii="Times New Roman" w:hAnsi="Times New Roman"/>
              </w:rPr>
              <w:softHyphen/>
              <w:t>ниципальной программы</w:t>
            </w:r>
          </w:p>
        </w:tc>
      </w:tr>
      <w:tr w:rsidR="002A7B5C" w:rsidRPr="00220DC1" w:rsidTr="002A7B5C">
        <w:trPr>
          <w:trHeight w:val="284"/>
        </w:trPr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left="176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left="-1559" w:right="98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left="-1559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left="-1559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5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left="-1559" w:right="98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6</w:t>
            </w:r>
          </w:p>
        </w:tc>
        <w:tc>
          <w:tcPr>
            <w:tcW w:w="2694" w:type="dxa"/>
            <w:gridSpan w:val="2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8</w:t>
            </w:r>
          </w:p>
        </w:tc>
      </w:tr>
      <w:tr w:rsidR="002A7B5C" w:rsidRPr="00220DC1" w:rsidTr="002A7B5C">
        <w:tc>
          <w:tcPr>
            <w:tcW w:w="15144" w:type="dxa"/>
            <w:gridSpan w:val="9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Задача 1. «Обеспечение доступности объектов сферы культуры, сохранение и актуализация культурного наследия»</w:t>
            </w:r>
          </w:p>
        </w:tc>
      </w:tr>
      <w:tr w:rsidR="002A7B5C" w:rsidRPr="00220DC1" w:rsidTr="002A7B5C"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1.1. Укрепление и модернизация мате</w:t>
            </w:r>
            <w:r w:rsidRPr="00220DC1">
              <w:rPr>
                <w:rFonts w:ascii="Times New Roman" w:hAnsi="Times New Roman"/>
              </w:rPr>
              <w:softHyphen/>
              <w:t>риально-техни</w:t>
            </w:r>
            <w:r w:rsidRPr="00220DC1">
              <w:rPr>
                <w:rFonts w:ascii="Times New Roman" w:hAnsi="Times New Roman"/>
              </w:rPr>
              <w:softHyphen/>
              <w:t>че</w:t>
            </w:r>
            <w:r w:rsidRPr="00220DC1">
              <w:rPr>
                <w:rFonts w:ascii="Times New Roman" w:hAnsi="Times New Roman"/>
              </w:rPr>
              <w:softHyphen/>
              <w:t>ской базы объектов сферы культуры и искусства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Управление культуры АМР «Ижемский»</w:t>
            </w: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98"/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Повышение уровня обеспе</w:t>
            </w:r>
            <w:r w:rsidRPr="00220DC1">
              <w:rPr>
                <w:rFonts w:ascii="Times New Roman" w:hAnsi="Times New Roman"/>
              </w:rPr>
              <w:softHyphen/>
              <w:t>ченности населе</w:t>
            </w:r>
            <w:r w:rsidRPr="00220DC1">
              <w:rPr>
                <w:rFonts w:ascii="Times New Roman" w:hAnsi="Times New Roman"/>
              </w:rPr>
              <w:softHyphen/>
              <w:t>ния Ижемского района объек</w:t>
            </w:r>
            <w:r w:rsidRPr="00220DC1">
              <w:rPr>
                <w:rFonts w:ascii="Times New Roman" w:hAnsi="Times New Roman"/>
              </w:rPr>
              <w:softHyphen/>
              <w:t>тами сферы куль</w:t>
            </w:r>
            <w:r w:rsidRPr="00220DC1">
              <w:rPr>
                <w:rFonts w:ascii="Times New Roman" w:hAnsi="Times New Roman"/>
              </w:rPr>
              <w:softHyphen/>
              <w:t>туры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gridSpan w:val="2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Несоответствие физического состояния зданий и сооружений учреждений культуры требованиям, предъ</w:t>
            </w:r>
            <w:r w:rsidRPr="00220DC1">
              <w:rPr>
                <w:rFonts w:ascii="Times New Roman" w:hAnsi="Times New Roman"/>
              </w:rPr>
              <w:softHyphen/>
              <w:t>являемым к ним, невозможность (сниже</w:t>
            </w:r>
            <w:r w:rsidRPr="00220DC1">
              <w:rPr>
                <w:rFonts w:ascii="Times New Roman" w:hAnsi="Times New Roman"/>
              </w:rPr>
              <w:softHyphen/>
              <w:t>ние) предоставления качественных услуг населению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</w:tcPr>
          <w:p w:rsidR="002A7B5C" w:rsidRPr="00220DC1" w:rsidRDefault="002A7B5C" w:rsidP="00637662">
            <w:pPr>
              <w:widowControl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Количество учреждений сферы культуры, полу</w:t>
            </w:r>
            <w:r w:rsidRPr="00220DC1">
              <w:rPr>
                <w:rFonts w:ascii="Times New Roman" w:hAnsi="Times New Roman"/>
              </w:rPr>
              <w:softHyphen/>
              <w:t>чивших обновление мате</w:t>
            </w:r>
            <w:r w:rsidRPr="00220DC1">
              <w:rPr>
                <w:rFonts w:ascii="Times New Roman" w:hAnsi="Times New Roman"/>
              </w:rPr>
              <w:softHyphen/>
              <w:t>риально-технического оснащения в рамках Про</w:t>
            </w:r>
            <w:r w:rsidRPr="00220DC1">
              <w:rPr>
                <w:rFonts w:ascii="Times New Roman" w:hAnsi="Times New Roman"/>
              </w:rPr>
              <w:softHyphen/>
              <w:t>граммы от общего количе</w:t>
            </w:r>
            <w:r w:rsidRPr="00220DC1">
              <w:rPr>
                <w:rFonts w:ascii="Times New Roman" w:hAnsi="Times New Roman"/>
              </w:rPr>
              <w:softHyphen/>
              <w:t>ства учреждений сферы культуры. Доля зданий и сооружений муниципальных учрежде</w:t>
            </w:r>
            <w:r w:rsidRPr="00220DC1">
              <w:rPr>
                <w:rFonts w:ascii="Times New Roman" w:hAnsi="Times New Roman"/>
              </w:rPr>
              <w:softHyphen/>
              <w:t>ний сферы культуры, со</w:t>
            </w:r>
            <w:r w:rsidRPr="00220DC1">
              <w:rPr>
                <w:rFonts w:ascii="Times New Roman" w:hAnsi="Times New Roman"/>
              </w:rPr>
              <w:softHyphen/>
              <w:t xml:space="preserve">стояние которых является удовлетворительным, в общем количестве зданий и сооружений сферы. </w:t>
            </w:r>
          </w:p>
        </w:tc>
      </w:tr>
      <w:tr w:rsidR="002A7B5C" w:rsidRPr="00220DC1" w:rsidTr="002A7B5C"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98"/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1.2. Реализация кон</w:t>
            </w:r>
            <w:r w:rsidRPr="00220DC1">
              <w:rPr>
                <w:rFonts w:ascii="Times New Roman" w:hAnsi="Times New Roman"/>
              </w:rPr>
              <w:softHyphen/>
              <w:t>цепции информати</w:t>
            </w:r>
            <w:r w:rsidRPr="00220DC1">
              <w:rPr>
                <w:rFonts w:ascii="Times New Roman" w:hAnsi="Times New Roman"/>
              </w:rPr>
              <w:softHyphen/>
              <w:t>зации сферы куль</w:t>
            </w:r>
            <w:r w:rsidRPr="00220DC1">
              <w:rPr>
                <w:rFonts w:ascii="Times New Roman" w:hAnsi="Times New Roman"/>
              </w:rPr>
              <w:softHyphen/>
              <w:t>туры и искусства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Управление культуры АМР «Ижемский»</w:t>
            </w: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64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Информатизация библиотечного, музейного дела, внедрение в уч</w:t>
            </w:r>
            <w:r w:rsidRPr="00220DC1">
              <w:rPr>
                <w:rFonts w:ascii="Times New Roman" w:hAnsi="Times New Roman"/>
              </w:rPr>
              <w:softHyphen/>
              <w:t>реждениях сферы культуры инфор</w:t>
            </w:r>
            <w:r w:rsidRPr="00220DC1">
              <w:rPr>
                <w:rFonts w:ascii="Times New Roman" w:hAnsi="Times New Roman"/>
              </w:rPr>
              <w:softHyphen/>
              <w:t>мационных тех</w:t>
            </w:r>
            <w:r w:rsidRPr="00220DC1">
              <w:rPr>
                <w:rFonts w:ascii="Times New Roman" w:hAnsi="Times New Roman"/>
              </w:rPr>
              <w:softHyphen/>
              <w:t>нологий, получе</w:t>
            </w:r>
            <w:r w:rsidRPr="00220DC1">
              <w:rPr>
                <w:rFonts w:ascii="Times New Roman" w:hAnsi="Times New Roman"/>
              </w:rPr>
              <w:softHyphen/>
              <w:t>ние населением качественных ус</w:t>
            </w:r>
            <w:r w:rsidRPr="00220DC1">
              <w:rPr>
                <w:rFonts w:ascii="Times New Roman" w:hAnsi="Times New Roman"/>
              </w:rPr>
              <w:softHyphen/>
              <w:t>луг, рост удовле</w:t>
            </w:r>
            <w:r w:rsidRPr="00220DC1">
              <w:rPr>
                <w:rFonts w:ascii="Times New Roman" w:hAnsi="Times New Roman"/>
              </w:rPr>
              <w:softHyphen/>
              <w:t>творенности на</w:t>
            </w:r>
            <w:r w:rsidRPr="00220DC1">
              <w:rPr>
                <w:rFonts w:ascii="Times New Roman" w:hAnsi="Times New Roman"/>
              </w:rPr>
              <w:softHyphen/>
              <w:t>селением качест</w:t>
            </w:r>
            <w:r w:rsidRPr="00220DC1">
              <w:rPr>
                <w:rFonts w:ascii="Times New Roman" w:hAnsi="Times New Roman"/>
              </w:rPr>
              <w:softHyphen/>
              <w:t>вом услуг в сфере культуры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gridSpan w:val="2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Снижение интереса к чтению, не-(</w:t>
            </w:r>
            <w:proofErr w:type="spellStart"/>
            <w:r w:rsidRPr="00220DC1">
              <w:rPr>
                <w:rFonts w:ascii="Times New Roman" w:hAnsi="Times New Roman"/>
              </w:rPr>
              <w:t>недо</w:t>
            </w:r>
            <w:proofErr w:type="spellEnd"/>
            <w:r w:rsidRPr="00220DC1">
              <w:rPr>
                <w:rFonts w:ascii="Times New Roman" w:hAnsi="Times New Roman"/>
              </w:rPr>
              <w:t>-) получение инфор</w:t>
            </w:r>
            <w:r w:rsidRPr="00220DC1">
              <w:rPr>
                <w:rFonts w:ascii="Times New Roman" w:hAnsi="Times New Roman"/>
              </w:rPr>
              <w:softHyphen/>
              <w:t>мации, снижение интереса населения к истории, посте</w:t>
            </w:r>
            <w:r w:rsidRPr="00220DC1">
              <w:rPr>
                <w:rFonts w:ascii="Times New Roman" w:hAnsi="Times New Roman"/>
              </w:rPr>
              <w:softHyphen/>
              <w:t>пенная утрата исто</w:t>
            </w:r>
            <w:r w:rsidRPr="00220DC1">
              <w:rPr>
                <w:rFonts w:ascii="Times New Roman" w:hAnsi="Times New Roman"/>
              </w:rPr>
              <w:softHyphen/>
              <w:t>рической памяти. Снижение качества предоставляемых услуг. Замещение источников получе</w:t>
            </w:r>
            <w:r w:rsidRPr="00220DC1">
              <w:rPr>
                <w:rFonts w:ascii="Times New Roman" w:hAnsi="Times New Roman"/>
              </w:rPr>
              <w:softHyphen/>
              <w:t>ния информации, отсутствие интереса молодежи к чтению и истории, посте</w:t>
            </w:r>
            <w:r w:rsidRPr="00220DC1">
              <w:rPr>
                <w:rFonts w:ascii="Times New Roman" w:hAnsi="Times New Roman"/>
              </w:rPr>
              <w:softHyphen/>
              <w:t>пенная утрата куль</w:t>
            </w:r>
            <w:r w:rsidRPr="00220DC1">
              <w:rPr>
                <w:rFonts w:ascii="Times New Roman" w:hAnsi="Times New Roman"/>
              </w:rPr>
              <w:softHyphen/>
              <w:t>турно-национальной самобытности, сме</w:t>
            </w:r>
            <w:r w:rsidRPr="00220DC1">
              <w:rPr>
                <w:rFonts w:ascii="Times New Roman" w:hAnsi="Times New Roman"/>
              </w:rPr>
              <w:softHyphen/>
              <w:t>щение личностных ориентиров, изме</w:t>
            </w:r>
            <w:r w:rsidRPr="00220DC1">
              <w:rPr>
                <w:rFonts w:ascii="Times New Roman" w:hAnsi="Times New Roman"/>
              </w:rPr>
              <w:softHyphen/>
              <w:t>нение социальных ценностей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</w:tcPr>
          <w:p w:rsidR="002A7B5C" w:rsidRPr="00055B35" w:rsidRDefault="002A7B5C" w:rsidP="00637662">
            <w:pPr>
              <w:widowControl w:val="0"/>
              <w:rPr>
                <w:rFonts w:ascii="Times New Roman" w:hAnsi="Times New Roman"/>
              </w:rPr>
            </w:pPr>
            <w:r w:rsidRPr="00055B35">
              <w:rPr>
                <w:rFonts w:ascii="Times New Roman" w:hAnsi="Times New Roman"/>
              </w:rPr>
              <w:t>Охват населения библио</w:t>
            </w:r>
            <w:r w:rsidRPr="00055B35">
              <w:rPr>
                <w:rFonts w:ascii="Times New Roman" w:hAnsi="Times New Roman"/>
              </w:rPr>
              <w:softHyphen/>
              <w:t>течным обслуживанием.</w:t>
            </w:r>
          </w:p>
          <w:p w:rsidR="002A7B5C" w:rsidRPr="00055B35" w:rsidRDefault="002A7B5C" w:rsidP="00637662">
            <w:pPr>
              <w:widowControl w:val="0"/>
              <w:rPr>
                <w:rFonts w:ascii="Times New Roman" w:hAnsi="Times New Roman"/>
              </w:rPr>
            </w:pPr>
            <w:r w:rsidRPr="00055B35">
              <w:rPr>
                <w:rFonts w:ascii="Times New Roman" w:hAnsi="Times New Roman"/>
              </w:rPr>
              <w:t>Увеличение   посещаемо</w:t>
            </w:r>
            <w:r w:rsidRPr="00055B35">
              <w:rPr>
                <w:rFonts w:ascii="Times New Roman" w:hAnsi="Times New Roman"/>
              </w:rPr>
              <w:softHyphen/>
              <w:t>сти музейных учреждений.</w:t>
            </w:r>
          </w:p>
          <w:p w:rsidR="002A7B5C" w:rsidRPr="00055B35" w:rsidRDefault="002A7B5C" w:rsidP="00637662">
            <w:pPr>
              <w:ind w:right="142"/>
              <w:rPr>
                <w:rFonts w:ascii="Times New Roman" w:hAnsi="Times New Roman"/>
              </w:rPr>
            </w:pPr>
            <w:r w:rsidRPr="00055B35">
              <w:rPr>
                <w:rFonts w:ascii="Times New Roman" w:hAnsi="Times New Roman"/>
              </w:rPr>
              <w:t>Посещаемость платных мероприятий учреждений культурно-досугового типа на одного жителя в год.</w:t>
            </w:r>
          </w:p>
          <w:p w:rsidR="002A7B5C" w:rsidRPr="00220DC1" w:rsidRDefault="002A7B5C" w:rsidP="00637662">
            <w:pPr>
              <w:rPr>
                <w:rFonts w:ascii="Times New Roman" w:eastAsia="Times New Roman" w:hAnsi="Times New Roman"/>
              </w:rPr>
            </w:pPr>
            <w:r w:rsidRPr="00220DC1">
              <w:rPr>
                <w:rFonts w:ascii="Times New Roman" w:eastAsia="Times New Roman" w:hAnsi="Times New Roman"/>
              </w:rPr>
              <w:t>Рост посещений учреждений культуры населением Ижемского района к уровню 2014 года.</w:t>
            </w:r>
          </w:p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Увеличение на 15% числа посещений учреждений культуры</w:t>
            </w:r>
            <w:r>
              <w:rPr>
                <w:rFonts w:ascii="Times New Roman" w:hAnsi="Times New Roman"/>
              </w:rPr>
              <w:t xml:space="preserve"> к уровню 2017 года</w:t>
            </w:r>
            <w:r w:rsidRPr="00220DC1">
              <w:rPr>
                <w:rFonts w:ascii="Times New Roman" w:hAnsi="Times New Roman"/>
              </w:rPr>
              <w:t>.</w:t>
            </w:r>
          </w:p>
        </w:tc>
      </w:tr>
      <w:tr w:rsidR="002A7B5C" w:rsidRPr="00220DC1" w:rsidTr="002A7B5C"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268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98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1.3. Развитие библиотечного дела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МБУК «Ижем</w:t>
            </w:r>
            <w:r w:rsidRPr="00220DC1">
              <w:rPr>
                <w:rFonts w:ascii="Times New Roman" w:hAnsi="Times New Roman"/>
              </w:rPr>
              <w:softHyphen/>
              <w:t>ская МБС»</w:t>
            </w: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98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Рост книгообеспе</w:t>
            </w:r>
            <w:r w:rsidRPr="00220DC1">
              <w:rPr>
                <w:rFonts w:ascii="Times New Roman" w:hAnsi="Times New Roman"/>
              </w:rPr>
              <w:softHyphen/>
              <w:t>чен</w:t>
            </w:r>
            <w:r w:rsidRPr="00220DC1">
              <w:rPr>
                <w:rFonts w:ascii="Times New Roman" w:hAnsi="Times New Roman"/>
              </w:rPr>
              <w:softHyphen/>
              <w:t>ности населе</w:t>
            </w:r>
            <w:r w:rsidRPr="00220DC1">
              <w:rPr>
                <w:rFonts w:ascii="Times New Roman" w:hAnsi="Times New Roman"/>
              </w:rPr>
              <w:softHyphen/>
              <w:t>ния, получение на</w:t>
            </w:r>
            <w:r w:rsidRPr="00220DC1">
              <w:rPr>
                <w:rFonts w:ascii="Times New Roman" w:hAnsi="Times New Roman"/>
              </w:rPr>
              <w:softHyphen/>
              <w:t>се</w:t>
            </w:r>
            <w:r w:rsidRPr="00220DC1">
              <w:rPr>
                <w:rFonts w:ascii="Times New Roman" w:hAnsi="Times New Roman"/>
              </w:rPr>
              <w:softHyphen/>
              <w:t>лением качест</w:t>
            </w:r>
            <w:r w:rsidRPr="00220DC1">
              <w:rPr>
                <w:rFonts w:ascii="Times New Roman" w:hAnsi="Times New Roman"/>
              </w:rPr>
              <w:softHyphen/>
              <w:t>венных услуг, рост удовлетво</w:t>
            </w:r>
            <w:r w:rsidRPr="00220DC1">
              <w:rPr>
                <w:rFonts w:ascii="Times New Roman" w:hAnsi="Times New Roman"/>
              </w:rPr>
              <w:softHyphen/>
              <w:t>ренности населе</w:t>
            </w:r>
            <w:r w:rsidRPr="00220DC1">
              <w:rPr>
                <w:rFonts w:ascii="Times New Roman" w:hAnsi="Times New Roman"/>
              </w:rPr>
              <w:softHyphen/>
              <w:t>нием качест</w:t>
            </w:r>
            <w:r w:rsidRPr="00220DC1">
              <w:rPr>
                <w:rFonts w:ascii="Times New Roman" w:hAnsi="Times New Roman"/>
              </w:rPr>
              <w:softHyphen/>
              <w:t>вом услуг в сфере культуры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gridSpan w:val="2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Снижение книго</w:t>
            </w:r>
            <w:r w:rsidRPr="00220DC1">
              <w:rPr>
                <w:rFonts w:ascii="Times New Roman" w:hAnsi="Times New Roman"/>
              </w:rPr>
              <w:softHyphen/>
              <w:t>обес</w:t>
            </w:r>
            <w:r w:rsidRPr="00220DC1">
              <w:rPr>
                <w:rFonts w:ascii="Times New Roman" w:hAnsi="Times New Roman"/>
              </w:rPr>
              <w:softHyphen/>
              <w:t>печенности на</w:t>
            </w:r>
            <w:r w:rsidRPr="00220DC1">
              <w:rPr>
                <w:rFonts w:ascii="Times New Roman" w:hAnsi="Times New Roman"/>
              </w:rPr>
              <w:softHyphen/>
              <w:t>селения. Снижение качества предостав</w:t>
            </w:r>
            <w:r w:rsidRPr="00220DC1">
              <w:rPr>
                <w:rFonts w:ascii="Times New Roman" w:hAnsi="Times New Roman"/>
              </w:rPr>
              <w:softHyphen/>
              <w:t>ляемых ус</w:t>
            </w:r>
            <w:r w:rsidRPr="00220DC1">
              <w:rPr>
                <w:rFonts w:ascii="Times New Roman" w:hAnsi="Times New Roman"/>
              </w:rPr>
              <w:softHyphen/>
              <w:t>луг. Снижение интереса к чтению, не-(</w:t>
            </w:r>
            <w:proofErr w:type="spellStart"/>
            <w:r w:rsidRPr="00220DC1">
              <w:rPr>
                <w:rFonts w:ascii="Times New Roman" w:hAnsi="Times New Roman"/>
              </w:rPr>
              <w:t>недо</w:t>
            </w:r>
            <w:proofErr w:type="spellEnd"/>
            <w:r w:rsidRPr="00220DC1">
              <w:rPr>
                <w:rFonts w:ascii="Times New Roman" w:hAnsi="Times New Roman"/>
              </w:rPr>
              <w:t>-) получение ин</w:t>
            </w:r>
            <w:r w:rsidRPr="00220DC1">
              <w:rPr>
                <w:rFonts w:ascii="Times New Roman" w:hAnsi="Times New Roman"/>
              </w:rPr>
              <w:softHyphen/>
              <w:t>фор</w:t>
            </w:r>
            <w:r w:rsidRPr="00220DC1">
              <w:rPr>
                <w:rFonts w:ascii="Times New Roman" w:hAnsi="Times New Roman"/>
              </w:rPr>
              <w:softHyphen/>
              <w:t>мации. Замещение источников получе</w:t>
            </w:r>
            <w:r w:rsidRPr="00220DC1">
              <w:rPr>
                <w:rFonts w:ascii="Times New Roman" w:hAnsi="Times New Roman"/>
              </w:rPr>
              <w:softHyphen/>
              <w:t>ния информации, отсутст</w:t>
            </w:r>
            <w:r w:rsidRPr="00220DC1">
              <w:rPr>
                <w:rFonts w:ascii="Times New Roman" w:hAnsi="Times New Roman"/>
              </w:rPr>
              <w:softHyphen/>
              <w:t>вие интереса моло</w:t>
            </w:r>
            <w:r w:rsidRPr="00220DC1">
              <w:rPr>
                <w:rFonts w:ascii="Times New Roman" w:hAnsi="Times New Roman"/>
              </w:rPr>
              <w:softHyphen/>
              <w:t>дежи к чтению и исто</w:t>
            </w:r>
            <w:r w:rsidRPr="00220DC1">
              <w:rPr>
                <w:rFonts w:ascii="Times New Roman" w:hAnsi="Times New Roman"/>
              </w:rPr>
              <w:softHyphen/>
              <w:t>рии, постепен</w:t>
            </w:r>
            <w:r w:rsidRPr="00220DC1">
              <w:rPr>
                <w:rFonts w:ascii="Times New Roman" w:hAnsi="Times New Roman"/>
              </w:rPr>
              <w:softHyphen/>
              <w:t>ная ут</w:t>
            </w:r>
            <w:r w:rsidRPr="00220DC1">
              <w:rPr>
                <w:rFonts w:ascii="Times New Roman" w:hAnsi="Times New Roman"/>
              </w:rPr>
              <w:softHyphen/>
              <w:t>рата куль</w:t>
            </w:r>
            <w:r w:rsidRPr="00220DC1">
              <w:rPr>
                <w:rFonts w:ascii="Times New Roman" w:hAnsi="Times New Roman"/>
              </w:rPr>
              <w:softHyphen/>
              <w:t>турно-на</w:t>
            </w:r>
            <w:r w:rsidRPr="00220DC1">
              <w:rPr>
                <w:rFonts w:ascii="Times New Roman" w:hAnsi="Times New Roman"/>
              </w:rPr>
              <w:softHyphen/>
              <w:t>циональной самобыт</w:t>
            </w:r>
            <w:r w:rsidRPr="00220DC1">
              <w:rPr>
                <w:rFonts w:ascii="Times New Roman" w:hAnsi="Times New Roman"/>
              </w:rPr>
              <w:softHyphen/>
              <w:t>ности, сме</w:t>
            </w:r>
            <w:r w:rsidRPr="00220DC1">
              <w:rPr>
                <w:rFonts w:ascii="Times New Roman" w:hAnsi="Times New Roman"/>
              </w:rPr>
              <w:softHyphen/>
              <w:t>щение лич</w:t>
            </w:r>
            <w:r w:rsidRPr="00220DC1">
              <w:rPr>
                <w:rFonts w:ascii="Times New Roman" w:hAnsi="Times New Roman"/>
              </w:rPr>
              <w:softHyphen/>
              <w:t>ностных ориентиров, измене</w:t>
            </w:r>
            <w:r w:rsidRPr="00220DC1">
              <w:rPr>
                <w:rFonts w:ascii="Times New Roman" w:hAnsi="Times New Roman"/>
              </w:rPr>
              <w:softHyphen/>
              <w:t>ние социаль</w:t>
            </w:r>
            <w:r w:rsidRPr="00220DC1">
              <w:rPr>
                <w:rFonts w:ascii="Times New Roman" w:hAnsi="Times New Roman"/>
              </w:rPr>
              <w:softHyphen/>
              <w:t>ных цен</w:t>
            </w:r>
            <w:r w:rsidRPr="00220DC1">
              <w:rPr>
                <w:rFonts w:ascii="Times New Roman" w:hAnsi="Times New Roman"/>
              </w:rPr>
              <w:softHyphen/>
              <w:t>ностей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</w:tcPr>
          <w:p w:rsidR="002A7B5C" w:rsidRPr="00220DC1" w:rsidRDefault="002A7B5C" w:rsidP="00637662">
            <w:pPr>
              <w:widowControl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Охват населения библио</w:t>
            </w:r>
            <w:r w:rsidRPr="00220DC1">
              <w:rPr>
                <w:rFonts w:ascii="Times New Roman" w:hAnsi="Times New Roman"/>
              </w:rPr>
              <w:softHyphen/>
              <w:t>течным обслуживанием.</w:t>
            </w:r>
          </w:p>
          <w:p w:rsidR="002A7B5C" w:rsidRPr="00220DC1" w:rsidRDefault="002A7B5C" w:rsidP="00637662">
            <w:pPr>
              <w:ind w:left="-1559" w:right="142" w:firstLine="1701"/>
              <w:rPr>
                <w:rFonts w:ascii="Times New Roman" w:hAnsi="Times New Roman"/>
              </w:rPr>
            </w:pPr>
          </w:p>
        </w:tc>
      </w:tr>
      <w:tr w:rsidR="002A7B5C" w:rsidRPr="00220DC1" w:rsidTr="002A7B5C"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98"/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1.4. Оказание муни</w:t>
            </w:r>
            <w:r w:rsidRPr="00220DC1">
              <w:rPr>
                <w:rFonts w:ascii="Times New Roman" w:hAnsi="Times New Roman"/>
              </w:rPr>
              <w:softHyphen/>
              <w:t>ципальных услуг (выполнение работ) музеями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МБУК «ИРИКМ»</w:t>
            </w: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98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Формирование, учет, хранение и обеспечение со</w:t>
            </w:r>
            <w:r w:rsidRPr="00220DC1">
              <w:rPr>
                <w:rFonts w:ascii="Times New Roman" w:hAnsi="Times New Roman"/>
              </w:rPr>
              <w:softHyphen/>
              <w:t>хранности музей</w:t>
            </w:r>
            <w:r w:rsidRPr="00220DC1">
              <w:rPr>
                <w:rFonts w:ascii="Times New Roman" w:hAnsi="Times New Roman"/>
              </w:rPr>
              <w:softHyphen/>
              <w:t>ных фондов, полу</w:t>
            </w:r>
            <w:r w:rsidRPr="00220DC1">
              <w:rPr>
                <w:rFonts w:ascii="Times New Roman" w:hAnsi="Times New Roman"/>
              </w:rPr>
              <w:softHyphen/>
              <w:t>чение насе</w:t>
            </w:r>
            <w:r w:rsidRPr="00220DC1">
              <w:rPr>
                <w:rFonts w:ascii="Times New Roman" w:hAnsi="Times New Roman"/>
              </w:rPr>
              <w:softHyphen/>
              <w:t>лением качест</w:t>
            </w:r>
            <w:r w:rsidRPr="00220DC1">
              <w:rPr>
                <w:rFonts w:ascii="Times New Roman" w:hAnsi="Times New Roman"/>
              </w:rPr>
              <w:softHyphen/>
              <w:t>венных услуг по публикации му</w:t>
            </w:r>
            <w:r w:rsidRPr="00220DC1">
              <w:rPr>
                <w:rFonts w:ascii="Times New Roman" w:hAnsi="Times New Roman"/>
              </w:rPr>
              <w:softHyphen/>
              <w:t>зейных предме</w:t>
            </w:r>
            <w:r w:rsidRPr="00220DC1">
              <w:rPr>
                <w:rFonts w:ascii="Times New Roman" w:hAnsi="Times New Roman"/>
              </w:rPr>
              <w:softHyphen/>
              <w:t>тов, музейных коллек</w:t>
            </w:r>
            <w:r w:rsidRPr="00220DC1">
              <w:rPr>
                <w:rFonts w:ascii="Times New Roman" w:hAnsi="Times New Roman"/>
              </w:rPr>
              <w:softHyphen/>
              <w:t>ций путем публич</w:t>
            </w:r>
            <w:r w:rsidRPr="00220DC1">
              <w:rPr>
                <w:rFonts w:ascii="Times New Roman" w:hAnsi="Times New Roman"/>
              </w:rPr>
              <w:softHyphen/>
              <w:t>ного по</w:t>
            </w:r>
            <w:r w:rsidRPr="00220DC1">
              <w:rPr>
                <w:rFonts w:ascii="Times New Roman" w:hAnsi="Times New Roman"/>
              </w:rPr>
              <w:softHyphen/>
              <w:t>каза, воспроизве</w:t>
            </w:r>
            <w:r w:rsidRPr="00220DC1">
              <w:rPr>
                <w:rFonts w:ascii="Times New Roman" w:hAnsi="Times New Roman"/>
              </w:rPr>
              <w:softHyphen/>
              <w:t>дения в пе</w:t>
            </w:r>
            <w:r w:rsidRPr="00220DC1">
              <w:rPr>
                <w:rFonts w:ascii="Times New Roman" w:hAnsi="Times New Roman"/>
              </w:rPr>
              <w:softHyphen/>
              <w:t>чатных изданиях, на электронных и других видах но</w:t>
            </w:r>
            <w:r w:rsidRPr="00220DC1">
              <w:rPr>
                <w:rFonts w:ascii="Times New Roman" w:hAnsi="Times New Roman"/>
              </w:rPr>
              <w:softHyphen/>
              <w:t>си</w:t>
            </w:r>
            <w:r w:rsidRPr="00220DC1">
              <w:rPr>
                <w:rFonts w:ascii="Times New Roman" w:hAnsi="Times New Roman"/>
              </w:rPr>
              <w:softHyphen/>
              <w:t>телей, в том числе в вирту</w:t>
            </w:r>
            <w:r w:rsidRPr="00220DC1">
              <w:rPr>
                <w:rFonts w:ascii="Times New Roman" w:hAnsi="Times New Roman"/>
              </w:rPr>
              <w:softHyphen/>
              <w:t>альном ре</w:t>
            </w:r>
            <w:r w:rsidRPr="00220DC1">
              <w:rPr>
                <w:rFonts w:ascii="Times New Roman" w:hAnsi="Times New Roman"/>
              </w:rPr>
              <w:softHyphen/>
              <w:t>жиме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gridSpan w:val="2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Угроза утраты куль</w:t>
            </w:r>
            <w:r w:rsidRPr="00220DC1">
              <w:rPr>
                <w:rFonts w:ascii="Times New Roman" w:hAnsi="Times New Roman"/>
              </w:rPr>
              <w:softHyphen/>
              <w:t>турных ценностей, снижение интереса населения к истории, постепенная утрата исторической па</w:t>
            </w:r>
            <w:r w:rsidRPr="00220DC1">
              <w:rPr>
                <w:rFonts w:ascii="Times New Roman" w:hAnsi="Times New Roman"/>
              </w:rPr>
              <w:softHyphen/>
              <w:t>мяти, постепенная утрата культурно-националь</w:t>
            </w:r>
            <w:r w:rsidRPr="00220DC1">
              <w:rPr>
                <w:rFonts w:ascii="Times New Roman" w:hAnsi="Times New Roman"/>
              </w:rPr>
              <w:softHyphen/>
              <w:t>ной само</w:t>
            </w:r>
            <w:r w:rsidRPr="00220DC1">
              <w:rPr>
                <w:rFonts w:ascii="Times New Roman" w:hAnsi="Times New Roman"/>
              </w:rPr>
              <w:softHyphen/>
              <w:t>бытности, смещение личностных ориен</w:t>
            </w:r>
            <w:r w:rsidRPr="00220DC1">
              <w:rPr>
                <w:rFonts w:ascii="Times New Roman" w:hAnsi="Times New Roman"/>
              </w:rPr>
              <w:softHyphen/>
              <w:t>тиров, измене</w:t>
            </w:r>
            <w:r w:rsidRPr="00220DC1">
              <w:rPr>
                <w:rFonts w:ascii="Times New Roman" w:hAnsi="Times New Roman"/>
              </w:rPr>
              <w:softHyphen/>
              <w:t>ние социальных ценно</w:t>
            </w:r>
            <w:r w:rsidRPr="00220DC1">
              <w:rPr>
                <w:rFonts w:ascii="Times New Roman" w:hAnsi="Times New Roman"/>
              </w:rPr>
              <w:softHyphen/>
              <w:t>стей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</w:tcPr>
          <w:p w:rsidR="002A7B5C" w:rsidRPr="00220DC1" w:rsidRDefault="002A7B5C" w:rsidP="00637662">
            <w:pPr>
              <w:widowControl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Увеличение   посещаемо</w:t>
            </w:r>
            <w:r w:rsidRPr="00220DC1">
              <w:rPr>
                <w:rFonts w:ascii="Times New Roman" w:hAnsi="Times New Roman"/>
              </w:rPr>
              <w:softHyphen/>
              <w:t>сти музейных учреждений.</w:t>
            </w:r>
          </w:p>
          <w:p w:rsidR="002A7B5C" w:rsidRPr="00220DC1" w:rsidRDefault="002A7B5C" w:rsidP="0063766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-1559" w:firstLine="1701"/>
              <w:rPr>
                <w:rFonts w:ascii="Times New Roman" w:hAnsi="Times New Roman"/>
              </w:rPr>
            </w:pPr>
          </w:p>
        </w:tc>
      </w:tr>
      <w:tr w:rsidR="002A7B5C" w:rsidRPr="00220DC1" w:rsidTr="002A7B5C">
        <w:trPr>
          <w:trHeight w:val="2093"/>
        </w:trPr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</w:tcPr>
          <w:p w:rsidR="002A7B5C" w:rsidRPr="00220DC1" w:rsidDel="00B83C3E" w:rsidRDefault="002A7B5C" w:rsidP="006376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1.5. Создание безопасных условий в муниципальных учреждениях куль</w:t>
            </w:r>
            <w:r w:rsidRPr="00220DC1">
              <w:rPr>
                <w:rFonts w:ascii="Times New Roman" w:hAnsi="Times New Roman"/>
              </w:rPr>
              <w:softHyphen/>
              <w:t>туры и искусства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Управление культуры АМР «Ижемский»</w:t>
            </w:r>
          </w:p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64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Оснащение по</w:t>
            </w:r>
            <w:r w:rsidRPr="00220DC1">
              <w:rPr>
                <w:rFonts w:ascii="Times New Roman" w:hAnsi="Times New Roman"/>
              </w:rPr>
              <w:softHyphen/>
              <w:t>жарной сигнали</w:t>
            </w:r>
            <w:r w:rsidRPr="00220DC1">
              <w:rPr>
                <w:rFonts w:ascii="Times New Roman" w:hAnsi="Times New Roman"/>
              </w:rPr>
              <w:softHyphen/>
              <w:t>зацией и проти</w:t>
            </w:r>
            <w:r w:rsidRPr="00220DC1">
              <w:rPr>
                <w:rFonts w:ascii="Times New Roman" w:hAnsi="Times New Roman"/>
              </w:rPr>
              <w:softHyphen/>
              <w:t>вопожарными средствами, вы</w:t>
            </w:r>
            <w:r w:rsidRPr="00220DC1">
              <w:rPr>
                <w:rFonts w:ascii="Times New Roman" w:hAnsi="Times New Roman"/>
              </w:rPr>
              <w:softHyphen/>
              <w:t>полнение проти</w:t>
            </w:r>
            <w:r w:rsidRPr="00220DC1">
              <w:rPr>
                <w:rFonts w:ascii="Times New Roman" w:hAnsi="Times New Roman"/>
              </w:rPr>
              <w:softHyphen/>
              <w:t>вопожарных ра</w:t>
            </w:r>
            <w:r w:rsidRPr="00220DC1">
              <w:rPr>
                <w:rFonts w:ascii="Times New Roman" w:hAnsi="Times New Roman"/>
              </w:rPr>
              <w:softHyphen/>
              <w:t>бот на объектах культуры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gridSpan w:val="2"/>
          </w:tcPr>
          <w:p w:rsidR="002A7B5C" w:rsidRPr="0038366C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Появление угрозы для безопасности граждан и имущества учреж</w:t>
            </w:r>
            <w:r w:rsidRPr="00220DC1">
              <w:rPr>
                <w:rFonts w:ascii="Times New Roman" w:hAnsi="Times New Roman"/>
              </w:rPr>
              <w:softHyphen/>
              <w:t>дений, закрытие уч</w:t>
            </w:r>
            <w:r w:rsidRPr="00220DC1">
              <w:rPr>
                <w:rFonts w:ascii="Times New Roman" w:hAnsi="Times New Roman"/>
              </w:rPr>
              <w:softHyphen/>
              <w:t>реждений как несоот</w:t>
            </w:r>
            <w:r w:rsidRPr="00220DC1">
              <w:rPr>
                <w:rFonts w:ascii="Times New Roman" w:hAnsi="Times New Roman"/>
              </w:rPr>
              <w:softHyphen/>
              <w:t>ветствующих требо</w:t>
            </w:r>
            <w:r w:rsidRPr="00220DC1">
              <w:rPr>
                <w:rFonts w:ascii="Times New Roman" w:hAnsi="Times New Roman"/>
              </w:rPr>
              <w:softHyphen/>
              <w:t>ваниям пожарной безопасности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</w:tcPr>
          <w:p w:rsidR="002A7B5C" w:rsidRPr="00220DC1" w:rsidRDefault="002A7B5C" w:rsidP="00637662">
            <w:pPr>
              <w:widowControl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Доля зданий и сооружений муниципальных учрежде</w:t>
            </w:r>
            <w:r w:rsidRPr="00220DC1">
              <w:rPr>
                <w:rFonts w:ascii="Times New Roman" w:hAnsi="Times New Roman"/>
              </w:rPr>
              <w:softHyphen/>
              <w:t>ний сферы культуры, со</w:t>
            </w:r>
            <w:r w:rsidRPr="00220DC1">
              <w:rPr>
                <w:rFonts w:ascii="Times New Roman" w:hAnsi="Times New Roman"/>
              </w:rPr>
              <w:softHyphen/>
              <w:t>стояние которых является удовлетворительным, в общем количестве зданий и сооружений сферы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A7B5C" w:rsidRPr="00220DC1" w:rsidTr="002A7B5C"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2268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1.6. Строительство и реконструкция объектов сферы культуры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Отдел строительства, архитектуры и градостроительства администрации МР «Ижемский»</w:t>
            </w: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01.01.2021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64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Повышение уровня обеспе</w:t>
            </w:r>
            <w:r w:rsidRPr="00220DC1">
              <w:rPr>
                <w:rFonts w:ascii="Times New Roman" w:hAnsi="Times New Roman"/>
              </w:rPr>
              <w:softHyphen/>
              <w:t>ченности населе</w:t>
            </w:r>
            <w:r w:rsidRPr="00220DC1">
              <w:rPr>
                <w:rFonts w:ascii="Times New Roman" w:hAnsi="Times New Roman"/>
              </w:rPr>
              <w:softHyphen/>
              <w:t>ния Ижемского района объек</w:t>
            </w:r>
            <w:r w:rsidRPr="00220DC1">
              <w:rPr>
                <w:rFonts w:ascii="Times New Roman" w:hAnsi="Times New Roman"/>
              </w:rPr>
              <w:softHyphen/>
              <w:t>тами сферы куль</w:t>
            </w:r>
            <w:r w:rsidRPr="00220DC1">
              <w:rPr>
                <w:rFonts w:ascii="Times New Roman" w:hAnsi="Times New Roman"/>
              </w:rPr>
              <w:softHyphen/>
              <w:t>туры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gridSpan w:val="2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Несоответствие физического состояния зданий и сооружений учреждений культуры требованиям, предъ</w:t>
            </w:r>
            <w:r w:rsidRPr="00220DC1">
              <w:rPr>
                <w:rFonts w:ascii="Times New Roman" w:hAnsi="Times New Roman"/>
              </w:rPr>
              <w:softHyphen/>
              <w:t>являемым к ним, не</w:t>
            </w:r>
            <w:r w:rsidRPr="00220DC1">
              <w:rPr>
                <w:rFonts w:ascii="Times New Roman" w:hAnsi="Times New Roman"/>
              </w:rPr>
              <w:softHyphen/>
              <w:t>возможность (сниже</w:t>
            </w:r>
            <w:r w:rsidRPr="00220DC1">
              <w:rPr>
                <w:rFonts w:ascii="Times New Roman" w:hAnsi="Times New Roman"/>
              </w:rPr>
              <w:softHyphen/>
              <w:t>ние) предоставления качественных услуг населению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835" w:type="dxa"/>
          </w:tcPr>
          <w:p w:rsidR="002A7B5C" w:rsidRPr="00220DC1" w:rsidRDefault="002A7B5C" w:rsidP="00637662">
            <w:pPr>
              <w:widowControl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Доля зданий и сооружений муниципальных учрежде</w:t>
            </w:r>
            <w:r w:rsidRPr="00220DC1">
              <w:rPr>
                <w:rFonts w:ascii="Times New Roman" w:hAnsi="Times New Roman"/>
              </w:rPr>
              <w:softHyphen/>
              <w:t>ний сферы культуры, со</w:t>
            </w:r>
            <w:r w:rsidRPr="00220DC1">
              <w:rPr>
                <w:rFonts w:ascii="Times New Roman" w:hAnsi="Times New Roman"/>
              </w:rPr>
              <w:softHyphen/>
              <w:t>стояние которых является удовлетворительным, в общем количестве зданий и сооружений сферы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A7B5C" w:rsidRPr="00220DC1" w:rsidTr="002A7B5C">
        <w:tc>
          <w:tcPr>
            <w:tcW w:w="15144" w:type="dxa"/>
            <w:gridSpan w:val="9"/>
          </w:tcPr>
          <w:p w:rsidR="002A7B5C" w:rsidRPr="00220DC1" w:rsidRDefault="002A7B5C" w:rsidP="00637662">
            <w:pPr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Задача 2. «Формирование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2A7B5C" w:rsidRPr="00220DC1" w:rsidTr="002A7B5C">
        <w:trPr>
          <w:trHeight w:val="1257"/>
        </w:trPr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7</w:t>
            </w:r>
          </w:p>
        </w:tc>
        <w:tc>
          <w:tcPr>
            <w:tcW w:w="2268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98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2.1. </w:t>
            </w:r>
            <w:r w:rsidRPr="00220DC1"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 w:rsidRPr="00220DC1">
              <w:rPr>
                <w:rFonts w:ascii="Times New Roman" w:hAnsi="Times New Roman"/>
                <w:bCs/>
                <w:color w:val="000000"/>
              </w:rPr>
              <w:softHyphen/>
              <w:t>ци</w:t>
            </w:r>
            <w:r>
              <w:rPr>
                <w:rFonts w:ascii="Times New Roman" w:hAnsi="Times New Roman"/>
                <w:bCs/>
                <w:color w:val="000000"/>
              </w:rPr>
              <w:softHyphen/>
            </w:r>
            <w:r w:rsidRPr="00220DC1">
              <w:rPr>
                <w:rFonts w:ascii="Times New Roman" w:hAnsi="Times New Roman"/>
                <w:bCs/>
                <w:color w:val="000000"/>
              </w:rPr>
              <w:t>пальных услуг (вы</w:t>
            </w:r>
            <w:r w:rsidRPr="00220DC1">
              <w:rPr>
                <w:rFonts w:ascii="Times New Roman" w:hAnsi="Times New Roman"/>
                <w:bCs/>
                <w:color w:val="000000"/>
              </w:rPr>
              <w:softHyphen/>
              <w:t>полнение работ)  уч</w:t>
            </w:r>
            <w:r w:rsidRPr="00220DC1">
              <w:rPr>
                <w:rFonts w:ascii="Times New Roman" w:hAnsi="Times New Roman"/>
                <w:bCs/>
                <w:color w:val="000000"/>
              </w:rPr>
              <w:softHyphen/>
              <w:t>реждениями куль</w:t>
            </w:r>
            <w:r w:rsidRPr="00220DC1">
              <w:rPr>
                <w:rFonts w:ascii="Times New Roman" w:hAnsi="Times New Roman"/>
                <w:bCs/>
                <w:color w:val="000000"/>
              </w:rPr>
              <w:softHyphen/>
              <w:t>турно-досугового типа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МБУК «Ижем</w:t>
            </w:r>
            <w:r w:rsidRPr="00220DC1">
              <w:rPr>
                <w:rFonts w:ascii="Times New Roman" w:hAnsi="Times New Roman"/>
              </w:rPr>
              <w:softHyphen/>
              <w:t>ская МКС»</w:t>
            </w: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Проведение          мероприятий, кон</w:t>
            </w:r>
            <w:r w:rsidRPr="00220DC1">
              <w:rPr>
                <w:rFonts w:ascii="Times New Roman" w:hAnsi="Times New Roman"/>
              </w:rPr>
              <w:softHyphen/>
              <w:t>цертов, спектаклей, других форм досуговой деятельности</w:t>
            </w:r>
            <w:r>
              <w:rPr>
                <w:rFonts w:ascii="Times New Roman" w:hAnsi="Times New Roman"/>
              </w:rPr>
              <w:t>.</w:t>
            </w:r>
            <w:r w:rsidRPr="00220DC1">
              <w:rPr>
                <w:rFonts w:ascii="Times New Roman" w:hAnsi="Times New Roman"/>
              </w:rPr>
              <w:t xml:space="preserve">       </w:t>
            </w:r>
          </w:p>
        </w:tc>
        <w:tc>
          <w:tcPr>
            <w:tcW w:w="2694" w:type="dxa"/>
            <w:gridSpan w:val="2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Снижение качества  </w:t>
            </w:r>
          </w:p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предоставляемых   </w:t>
            </w:r>
          </w:p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услуг, получение  </w:t>
            </w:r>
          </w:p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населением услуг из</w:t>
            </w:r>
          </w:p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иных источников,  </w:t>
            </w:r>
          </w:p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альтернативное    </w:t>
            </w:r>
          </w:p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проведение досуга, смещение личностных ориентиров, изменение          социальных ценностей.</w:t>
            </w:r>
          </w:p>
        </w:tc>
        <w:tc>
          <w:tcPr>
            <w:tcW w:w="2835" w:type="dxa"/>
          </w:tcPr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Посещаемость платных ме</w:t>
            </w:r>
            <w:r w:rsidRPr="00220DC1">
              <w:rPr>
                <w:rFonts w:ascii="Times New Roman" w:hAnsi="Times New Roman"/>
              </w:rPr>
              <w:softHyphen/>
              <w:t>роприятий учреждений куль</w:t>
            </w:r>
            <w:r w:rsidRPr="00220DC1">
              <w:rPr>
                <w:rFonts w:ascii="Times New Roman" w:hAnsi="Times New Roman"/>
              </w:rPr>
              <w:softHyphen/>
              <w:t xml:space="preserve">турно-досугового типа на одного жителя в год. </w:t>
            </w:r>
          </w:p>
          <w:p w:rsidR="002A7B5C" w:rsidRPr="00220DC1" w:rsidRDefault="002A7B5C" w:rsidP="00637662">
            <w:pPr>
              <w:rPr>
                <w:rFonts w:ascii="Times New Roman" w:eastAsia="Times New Roman" w:hAnsi="Times New Roman"/>
              </w:rPr>
            </w:pPr>
            <w:r w:rsidRPr="00220DC1">
              <w:rPr>
                <w:rFonts w:ascii="Times New Roman" w:eastAsia="Times New Roman" w:hAnsi="Times New Roman"/>
              </w:rPr>
              <w:t>Рост посещений учреждений культуры населением Ижемского района к уровню 2014 года.</w:t>
            </w:r>
          </w:p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Увеличение на 15% числа посещений учреждений культуры</w:t>
            </w:r>
            <w:r>
              <w:rPr>
                <w:rFonts w:ascii="Times New Roman" w:hAnsi="Times New Roman"/>
              </w:rPr>
              <w:t xml:space="preserve"> к уровню 2017 года</w:t>
            </w:r>
            <w:r w:rsidRPr="00220DC1">
              <w:rPr>
                <w:rFonts w:ascii="Times New Roman" w:hAnsi="Times New Roman"/>
              </w:rPr>
              <w:t>.</w:t>
            </w:r>
          </w:p>
        </w:tc>
      </w:tr>
      <w:tr w:rsidR="002A7B5C" w:rsidRPr="00220DC1" w:rsidTr="002A7B5C"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8</w:t>
            </w:r>
          </w:p>
        </w:tc>
        <w:tc>
          <w:tcPr>
            <w:tcW w:w="2268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98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2.2.  Поддержка худо</w:t>
            </w:r>
            <w:r w:rsidRPr="00220DC1">
              <w:rPr>
                <w:rFonts w:ascii="Times New Roman" w:hAnsi="Times New Roman"/>
              </w:rPr>
              <w:softHyphen/>
              <w:t>жественного народ</w:t>
            </w:r>
            <w:r w:rsidRPr="00220DC1">
              <w:rPr>
                <w:rFonts w:ascii="Times New Roman" w:hAnsi="Times New Roman"/>
              </w:rPr>
              <w:softHyphen/>
              <w:t>ного творчества, со</w:t>
            </w:r>
            <w:r w:rsidRPr="00220DC1">
              <w:rPr>
                <w:rFonts w:ascii="Times New Roman" w:hAnsi="Times New Roman"/>
              </w:rPr>
              <w:softHyphen/>
              <w:t>хранение традицион</w:t>
            </w:r>
            <w:r w:rsidRPr="00220DC1">
              <w:rPr>
                <w:rFonts w:ascii="Times New Roman" w:hAnsi="Times New Roman"/>
              </w:rPr>
              <w:softHyphen/>
              <w:t>ной культуры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Управление куль</w:t>
            </w:r>
            <w:r w:rsidRPr="00220DC1">
              <w:rPr>
                <w:rFonts w:ascii="Times New Roman" w:hAnsi="Times New Roman"/>
              </w:rPr>
              <w:softHyphen/>
              <w:t>туры АМР «Ижем</w:t>
            </w:r>
            <w:r w:rsidRPr="00220DC1">
              <w:rPr>
                <w:rFonts w:ascii="Times New Roman" w:hAnsi="Times New Roman"/>
              </w:rPr>
              <w:softHyphen/>
              <w:t>ский»</w:t>
            </w: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64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Организация и проведение фести</w:t>
            </w:r>
            <w:r w:rsidRPr="00220DC1">
              <w:rPr>
                <w:rFonts w:ascii="Times New Roman" w:hAnsi="Times New Roman"/>
              </w:rPr>
              <w:softHyphen/>
              <w:t>валей, вы</w:t>
            </w:r>
            <w:r w:rsidRPr="00220DC1">
              <w:rPr>
                <w:rFonts w:ascii="Times New Roman" w:hAnsi="Times New Roman"/>
              </w:rPr>
              <w:softHyphen/>
              <w:t>ставок, смотров, конкур</w:t>
            </w:r>
            <w:r w:rsidRPr="00220DC1">
              <w:rPr>
                <w:rFonts w:ascii="Times New Roman" w:hAnsi="Times New Roman"/>
              </w:rPr>
              <w:softHyphen/>
              <w:t>сов, куль</w:t>
            </w:r>
            <w:r w:rsidRPr="00220DC1">
              <w:rPr>
                <w:rFonts w:ascii="Times New Roman" w:hAnsi="Times New Roman"/>
              </w:rPr>
              <w:softHyphen/>
              <w:t>турно-просвети</w:t>
            </w:r>
            <w:r w:rsidRPr="00220DC1">
              <w:rPr>
                <w:rFonts w:ascii="Times New Roman" w:hAnsi="Times New Roman"/>
              </w:rPr>
              <w:softHyphen/>
              <w:t>тельских меро</w:t>
            </w:r>
            <w:r w:rsidRPr="00220DC1">
              <w:rPr>
                <w:rFonts w:ascii="Times New Roman" w:hAnsi="Times New Roman"/>
              </w:rPr>
              <w:softHyphen/>
              <w:t>приятий, кон</w:t>
            </w:r>
            <w:r w:rsidRPr="00220DC1">
              <w:rPr>
                <w:rFonts w:ascii="Times New Roman" w:hAnsi="Times New Roman"/>
              </w:rPr>
              <w:softHyphen/>
              <w:t>цер</w:t>
            </w:r>
            <w:r w:rsidRPr="00220DC1">
              <w:rPr>
                <w:rFonts w:ascii="Times New Roman" w:hAnsi="Times New Roman"/>
              </w:rPr>
              <w:softHyphen/>
              <w:t>тов, дипломных спектаклей, твор</w:t>
            </w:r>
            <w:r w:rsidRPr="00220DC1">
              <w:rPr>
                <w:rFonts w:ascii="Times New Roman" w:hAnsi="Times New Roman"/>
              </w:rPr>
              <w:softHyphen/>
              <w:t>ческих конкур</w:t>
            </w:r>
            <w:r w:rsidRPr="00220DC1">
              <w:rPr>
                <w:rFonts w:ascii="Times New Roman" w:hAnsi="Times New Roman"/>
              </w:rPr>
              <w:softHyphen/>
              <w:t>сов, иных меро</w:t>
            </w:r>
            <w:r w:rsidRPr="00220DC1">
              <w:rPr>
                <w:rFonts w:ascii="Times New Roman" w:hAnsi="Times New Roman"/>
              </w:rPr>
              <w:softHyphen/>
              <w:t>приятий. Органи</w:t>
            </w:r>
            <w:r w:rsidRPr="00220DC1">
              <w:rPr>
                <w:rFonts w:ascii="Times New Roman" w:hAnsi="Times New Roman"/>
              </w:rPr>
              <w:softHyphen/>
              <w:t>зация и проведе</w:t>
            </w:r>
            <w:r w:rsidRPr="00220DC1">
              <w:rPr>
                <w:rFonts w:ascii="Times New Roman" w:hAnsi="Times New Roman"/>
              </w:rPr>
              <w:softHyphen/>
              <w:t>ние мероприятий в сфере культуры. Популяриза</w:t>
            </w:r>
            <w:r w:rsidRPr="00220DC1">
              <w:rPr>
                <w:rFonts w:ascii="Times New Roman" w:hAnsi="Times New Roman"/>
              </w:rPr>
              <w:softHyphen/>
              <w:t>ция творческой дея</w:t>
            </w:r>
            <w:r w:rsidRPr="00220DC1">
              <w:rPr>
                <w:rFonts w:ascii="Times New Roman" w:hAnsi="Times New Roman"/>
              </w:rPr>
              <w:softHyphen/>
              <w:t>тельности, во</w:t>
            </w:r>
            <w:r w:rsidRPr="00220DC1">
              <w:rPr>
                <w:rFonts w:ascii="Times New Roman" w:hAnsi="Times New Roman"/>
              </w:rPr>
              <w:softHyphen/>
              <w:t>вле</w:t>
            </w:r>
            <w:r w:rsidRPr="00220DC1">
              <w:rPr>
                <w:rFonts w:ascii="Times New Roman" w:hAnsi="Times New Roman"/>
              </w:rPr>
              <w:softHyphen/>
              <w:t>чение населения в процессы освое</w:t>
            </w:r>
            <w:r w:rsidRPr="00220DC1">
              <w:rPr>
                <w:rFonts w:ascii="Times New Roman" w:hAnsi="Times New Roman"/>
              </w:rPr>
              <w:softHyphen/>
              <w:t>ния культурных ценно</w:t>
            </w:r>
            <w:r w:rsidRPr="00220DC1">
              <w:rPr>
                <w:rFonts w:ascii="Times New Roman" w:hAnsi="Times New Roman"/>
              </w:rPr>
              <w:softHyphen/>
              <w:t>стей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gridSpan w:val="2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Снижение качества предоставляемых услуг. Снижение ин</w:t>
            </w:r>
            <w:r w:rsidRPr="00220DC1">
              <w:rPr>
                <w:rFonts w:ascii="Times New Roman" w:hAnsi="Times New Roman"/>
              </w:rPr>
              <w:softHyphen/>
              <w:t>тереса к профессио</w:t>
            </w:r>
            <w:r w:rsidRPr="00220DC1">
              <w:rPr>
                <w:rFonts w:ascii="Times New Roman" w:hAnsi="Times New Roman"/>
              </w:rPr>
              <w:softHyphen/>
              <w:t>нальной творческой деятельности, отсут</w:t>
            </w:r>
            <w:r w:rsidRPr="00220DC1">
              <w:rPr>
                <w:rFonts w:ascii="Times New Roman" w:hAnsi="Times New Roman"/>
              </w:rPr>
              <w:softHyphen/>
              <w:t>ствие новых проек</w:t>
            </w:r>
            <w:r w:rsidRPr="00220DC1">
              <w:rPr>
                <w:rFonts w:ascii="Times New Roman" w:hAnsi="Times New Roman"/>
              </w:rPr>
              <w:softHyphen/>
              <w:t>тов, обеднение куль</w:t>
            </w:r>
            <w:r w:rsidRPr="00220DC1">
              <w:rPr>
                <w:rFonts w:ascii="Times New Roman" w:hAnsi="Times New Roman"/>
              </w:rPr>
              <w:softHyphen/>
              <w:t>турной жизни района.</w:t>
            </w:r>
          </w:p>
        </w:tc>
        <w:tc>
          <w:tcPr>
            <w:tcW w:w="2835" w:type="dxa"/>
          </w:tcPr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Посещаемость платных мероприятий учреждений культурно-досугового типа на одного жителя в год.</w:t>
            </w:r>
          </w:p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Увеличение   посещаемости музейных учреждений</w:t>
            </w:r>
          </w:p>
          <w:p w:rsidR="002A7B5C" w:rsidRPr="00220DC1" w:rsidRDefault="002A7B5C" w:rsidP="00637662">
            <w:pPr>
              <w:rPr>
                <w:rFonts w:ascii="Times New Roman" w:eastAsia="Times New Roman" w:hAnsi="Times New Roman"/>
              </w:rPr>
            </w:pPr>
            <w:r w:rsidRPr="00220DC1">
              <w:rPr>
                <w:rFonts w:ascii="Times New Roman" w:eastAsia="Times New Roman" w:hAnsi="Times New Roman"/>
              </w:rPr>
              <w:t>Рост посещений учреждений культуры населением Ижемского района к уровню 2014 года.</w:t>
            </w:r>
          </w:p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Увеличение на 15% числа посещений учреждений культуры</w:t>
            </w:r>
            <w:r>
              <w:rPr>
                <w:rFonts w:ascii="Times New Roman" w:hAnsi="Times New Roman"/>
              </w:rPr>
              <w:t xml:space="preserve"> к уровню 2017 года.</w:t>
            </w:r>
          </w:p>
          <w:p w:rsidR="002A7B5C" w:rsidRPr="00220DC1" w:rsidRDefault="002A7B5C" w:rsidP="00637662">
            <w:pPr>
              <w:ind w:left="-1559" w:firstLine="1701"/>
              <w:rPr>
                <w:rFonts w:ascii="Times New Roman" w:hAnsi="Times New Roman"/>
              </w:rPr>
            </w:pPr>
          </w:p>
        </w:tc>
      </w:tr>
      <w:tr w:rsidR="002A7B5C" w:rsidRPr="00220DC1" w:rsidTr="002A7B5C">
        <w:trPr>
          <w:trHeight w:val="559"/>
        </w:trPr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9</w:t>
            </w:r>
          </w:p>
        </w:tc>
        <w:tc>
          <w:tcPr>
            <w:tcW w:w="2268" w:type="dxa"/>
          </w:tcPr>
          <w:p w:rsidR="002A7B5C" w:rsidRPr="00220DC1" w:rsidRDefault="002A7B5C" w:rsidP="00637662">
            <w:pPr>
              <w:ind w:right="98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2.3. Стимулирование деятельности и повышение </w:t>
            </w:r>
            <w:r w:rsidRPr="00220DC1">
              <w:rPr>
                <w:rFonts w:ascii="Times New Roman" w:hAnsi="Times New Roman"/>
              </w:rPr>
              <w:lastRenderedPageBreak/>
              <w:t>профессиональной компетентности  работников уч</w:t>
            </w:r>
            <w:r w:rsidRPr="00220DC1">
              <w:rPr>
                <w:rFonts w:ascii="Times New Roman" w:hAnsi="Times New Roman"/>
              </w:rPr>
              <w:softHyphen/>
              <w:t>реждений культуры и искусства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Управление куль</w:t>
            </w:r>
            <w:r w:rsidRPr="00220DC1">
              <w:rPr>
                <w:rFonts w:ascii="Times New Roman" w:hAnsi="Times New Roman"/>
              </w:rPr>
              <w:softHyphen/>
              <w:t>туры АМР «Ижем</w:t>
            </w:r>
            <w:r w:rsidRPr="00220DC1">
              <w:rPr>
                <w:rFonts w:ascii="Times New Roman" w:hAnsi="Times New Roman"/>
              </w:rPr>
              <w:softHyphen/>
              <w:t>ский»</w:t>
            </w:r>
          </w:p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left="-1559" w:right="81" w:firstLine="1701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64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Пере</w:t>
            </w:r>
            <w:r w:rsidRPr="00220DC1">
              <w:rPr>
                <w:rFonts w:ascii="Times New Roman" w:hAnsi="Times New Roman"/>
              </w:rPr>
              <w:softHyphen/>
              <w:t>под</w:t>
            </w:r>
            <w:r w:rsidRPr="00220DC1">
              <w:rPr>
                <w:rFonts w:ascii="Times New Roman" w:hAnsi="Times New Roman"/>
              </w:rPr>
              <w:softHyphen/>
              <w:t>готовка спе</w:t>
            </w:r>
            <w:r w:rsidRPr="00220DC1">
              <w:rPr>
                <w:rFonts w:ascii="Times New Roman" w:hAnsi="Times New Roman"/>
              </w:rPr>
              <w:softHyphen/>
              <w:t>циа</w:t>
            </w:r>
            <w:r w:rsidRPr="00220DC1">
              <w:rPr>
                <w:rFonts w:ascii="Times New Roman" w:hAnsi="Times New Roman"/>
              </w:rPr>
              <w:softHyphen/>
              <w:t>листов муници</w:t>
            </w:r>
            <w:r w:rsidRPr="00220DC1">
              <w:rPr>
                <w:rFonts w:ascii="Times New Roman" w:hAnsi="Times New Roman"/>
              </w:rPr>
              <w:softHyphen/>
              <w:t>пальных учрежде</w:t>
            </w:r>
            <w:r w:rsidRPr="00220DC1">
              <w:rPr>
                <w:rFonts w:ascii="Times New Roman" w:hAnsi="Times New Roman"/>
              </w:rPr>
              <w:softHyphen/>
              <w:t xml:space="preserve">ний </w:t>
            </w:r>
            <w:r w:rsidRPr="00220DC1">
              <w:rPr>
                <w:rFonts w:ascii="Times New Roman" w:hAnsi="Times New Roman"/>
              </w:rPr>
              <w:lastRenderedPageBreak/>
              <w:t>культуры Ижем</w:t>
            </w:r>
            <w:r w:rsidRPr="00220DC1">
              <w:rPr>
                <w:rFonts w:ascii="Times New Roman" w:hAnsi="Times New Roman"/>
              </w:rPr>
              <w:softHyphen/>
              <w:t>ского района с целью повыше</w:t>
            </w:r>
            <w:r w:rsidRPr="00220DC1">
              <w:rPr>
                <w:rFonts w:ascii="Times New Roman" w:hAnsi="Times New Roman"/>
              </w:rPr>
              <w:softHyphen/>
              <w:t>ния профессио</w:t>
            </w:r>
            <w:r w:rsidRPr="00220DC1">
              <w:rPr>
                <w:rFonts w:ascii="Times New Roman" w:hAnsi="Times New Roman"/>
              </w:rPr>
              <w:softHyphen/>
              <w:t>нального уровня работников сферы культуры, воспроизводства кадро</w:t>
            </w:r>
            <w:r w:rsidRPr="00220DC1">
              <w:rPr>
                <w:rFonts w:ascii="Times New Roman" w:hAnsi="Times New Roman"/>
              </w:rPr>
              <w:softHyphen/>
              <w:t>вого потен</w:t>
            </w:r>
            <w:r w:rsidRPr="00220DC1">
              <w:rPr>
                <w:rFonts w:ascii="Times New Roman" w:hAnsi="Times New Roman"/>
              </w:rPr>
              <w:softHyphen/>
              <w:t>циала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4" w:type="dxa"/>
            <w:gridSpan w:val="2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142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Снижение интереса к профессиональной творческой деятель</w:t>
            </w:r>
            <w:r w:rsidRPr="00220DC1">
              <w:rPr>
                <w:rFonts w:ascii="Times New Roman" w:hAnsi="Times New Roman"/>
              </w:rPr>
              <w:softHyphen/>
              <w:t xml:space="preserve">ности, </w:t>
            </w:r>
            <w:r w:rsidRPr="00220DC1">
              <w:rPr>
                <w:rFonts w:ascii="Times New Roman" w:hAnsi="Times New Roman"/>
              </w:rPr>
              <w:lastRenderedPageBreak/>
              <w:t>отсутствие притока кадров</w:t>
            </w:r>
          </w:p>
        </w:tc>
        <w:tc>
          <w:tcPr>
            <w:tcW w:w="283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142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 xml:space="preserve">Количество специалистов муниципальных учреждений сферы культуры, повысивших </w:t>
            </w:r>
            <w:r w:rsidRPr="00220DC1">
              <w:rPr>
                <w:rFonts w:ascii="Times New Roman" w:hAnsi="Times New Roman"/>
              </w:rPr>
              <w:lastRenderedPageBreak/>
              <w:t>квалификацию, прошедших переподго</w:t>
            </w:r>
            <w:r w:rsidRPr="00220DC1">
              <w:rPr>
                <w:rFonts w:ascii="Times New Roman" w:hAnsi="Times New Roman"/>
              </w:rPr>
              <w:softHyphen/>
              <w:t>товку в рамках Программы в год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A7B5C" w:rsidRPr="00220DC1" w:rsidTr="002A7B5C"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2268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98"/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2.4. </w:t>
            </w:r>
            <w:r w:rsidRPr="00220DC1">
              <w:rPr>
                <w:rFonts w:ascii="Times New Roman" w:hAnsi="Times New Roman"/>
                <w:bCs/>
                <w:color w:val="000000"/>
              </w:rPr>
              <w:t>Оказание муни</w:t>
            </w:r>
            <w:r w:rsidRPr="00220DC1">
              <w:rPr>
                <w:rFonts w:ascii="Times New Roman" w:hAnsi="Times New Roman"/>
                <w:bCs/>
                <w:color w:val="000000"/>
              </w:rPr>
              <w:softHyphen/>
              <w:t>ципальных услуг (выполнение работ)  учреждениями дополнительного образования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МБУДО «Ижем</w:t>
            </w:r>
            <w:r w:rsidRPr="00220DC1">
              <w:rPr>
                <w:rFonts w:ascii="Times New Roman" w:hAnsi="Times New Roman"/>
              </w:rPr>
              <w:softHyphen/>
              <w:t>ская ДШИ»</w:t>
            </w: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pStyle w:val="a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pStyle w:val="ae"/>
              <w:ind w:right="64"/>
              <w:rPr>
                <w:rFonts w:ascii="Times New Roman" w:hAnsi="Times New Roman" w:cs="Times New Roman"/>
                <w:sz w:val="22"/>
                <w:szCs w:val="22"/>
              </w:rPr>
            </w:pP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Обеспечение эффективности процессов выявления и реализации способностей талантливых и одаренных детей для дальнейшей профессионализации в области культуры и искусства.</w:t>
            </w:r>
          </w:p>
          <w:p w:rsidR="002A7B5C" w:rsidRPr="00220DC1" w:rsidRDefault="002A7B5C" w:rsidP="00637662">
            <w:pPr>
              <w:pStyle w:val="ConsPlusCell"/>
              <w:ind w:right="64"/>
              <w:rPr>
                <w:rFonts w:ascii="Times New Roman" w:hAnsi="Times New Roman" w:cs="Times New Roman"/>
              </w:rPr>
            </w:pPr>
            <w:r w:rsidRPr="00220DC1">
              <w:rPr>
                <w:rFonts w:ascii="Times New Roman" w:hAnsi="Times New Roman" w:cs="Times New Roman"/>
              </w:rPr>
              <w:t>Улучшение каче</w:t>
            </w:r>
            <w:r w:rsidRPr="00220DC1">
              <w:rPr>
                <w:rFonts w:ascii="Times New Roman" w:hAnsi="Times New Roman" w:cs="Times New Roman"/>
              </w:rPr>
              <w:softHyphen/>
              <w:t>ства предостав</w:t>
            </w:r>
            <w:r w:rsidRPr="00220DC1">
              <w:rPr>
                <w:rFonts w:ascii="Times New Roman" w:hAnsi="Times New Roman" w:cs="Times New Roman"/>
              </w:rPr>
              <w:softHyphen/>
              <w:t>ляемых услуг.</w:t>
            </w:r>
          </w:p>
        </w:tc>
        <w:tc>
          <w:tcPr>
            <w:tcW w:w="2694" w:type="dxa"/>
            <w:gridSpan w:val="2"/>
          </w:tcPr>
          <w:p w:rsidR="002A7B5C" w:rsidRPr="00220DC1" w:rsidRDefault="002A7B5C" w:rsidP="00637662">
            <w:pPr>
              <w:pStyle w:val="ae"/>
              <w:ind w:righ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Снижение качества предоставляемых ус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луг, получение насе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лением услуг из иных источников, альтерна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тивное проведение до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суга, смещение лично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стных ориентиров, изменение социаль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ных ценностей.</w:t>
            </w:r>
          </w:p>
          <w:p w:rsidR="002A7B5C" w:rsidRPr="00220DC1" w:rsidRDefault="002A7B5C" w:rsidP="00637662">
            <w:pPr>
              <w:pStyle w:val="ConsPlusCell"/>
              <w:ind w:right="142"/>
              <w:rPr>
                <w:rFonts w:ascii="Times New Roman" w:hAnsi="Times New Roman" w:cs="Times New Roman"/>
              </w:rPr>
            </w:pPr>
            <w:r w:rsidRPr="00220DC1">
              <w:rPr>
                <w:rFonts w:ascii="Times New Roman" w:hAnsi="Times New Roman" w:cs="Times New Roman"/>
              </w:rPr>
              <w:t>Снижение возможно</w:t>
            </w:r>
            <w:r w:rsidRPr="00220DC1">
              <w:rPr>
                <w:rFonts w:ascii="Times New Roman" w:hAnsi="Times New Roman" w:cs="Times New Roman"/>
              </w:rPr>
              <w:softHyphen/>
              <w:t>сти для населения Ижемского района в удовлетворении по</w:t>
            </w:r>
            <w:r w:rsidRPr="00220DC1">
              <w:rPr>
                <w:rFonts w:ascii="Times New Roman" w:hAnsi="Times New Roman" w:cs="Times New Roman"/>
              </w:rPr>
              <w:softHyphen/>
              <w:t>требностей в сохране</w:t>
            </w:r>
            <w:r w:rsidRPr="00220DC1">
              <w:rPr>
                <w:rFonts w:ascii="Times New Roman" w:hAnsi="Times New Roman" w:cs="Times New Roman"/>
              </w:rPr>
              <w:softHyphen/>
              <w:t>нии и развитии само</w:t>
            </w:r>
            <w:r w:rsidRPr="00220DC1">
              <w:rPr>
                <w:rFonts w:ascii="Times New Roman" w:hAnsi="Times New Roman" w:cs="Times New Roman"/>
              </w:rPr>
              <w:softHyphen/>
              <w:t>бытной культуры.</w:t>
            </w:r>
          </w:p>
        </w:tc>
        <w:tc>
          <w:tcPr>
            <w:tcW w:w="283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142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Доля обучающихся, принявших участие в смотрах, конкурсах, фестивалях и других мероприятиях от общего количества обучающихся.</w:t>
            </w:r>
          </w:p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142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Доля детей, привлекаемых к участию в творческих мероприятиях, от общего числа детей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A7B5C" w:rsidRPr="00220DC1" w:rsidTr="002A7B5C">
        <w:trPr>
          <w:trHeight w:val="2400"/>
        </w:trPr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11</w:t>
            </w:r>
          </w:p>
        </w:tc>
        <w:tc>
          <w:tcPr>
            <w:tcW w:w="2268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98"/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2.5. Реализация народных проектов в сфере культуры и искусства, этнокультурного развития народов, проживающих на территории Ижемского района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Управление культуры АМР «Ижемский»</w:t>
            </w:r>
          </w:p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01.01.2016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pStyle w:val="a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31.12.2023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pStyle w:val="ae"/>
              <w:rPr>
                <w:rFonts w:ascii="Times New Roman" w:hAnsi="Times New Roman" w:cs="Times New Roman"/>
                <w:sz w:val="22"/>
                <w:szCs w:val="22"/>
              </w:rPr>
            </w:pP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Установление творческих контактов; привлече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ние дополнитель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ного обществен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ного внимания к вопросам сохран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ности и развития традиционной культуры.</w:t>
            </w:r>
          </w:p>
        </w:tc>
        <w:tc>
          <w:tcPr>
            <w:tcW w:w="2694" w:type="dxa"/>
            <w:gridSpan w:val="2"/>
          </w:tcPr>
          <w:p w:rsidR="002A7B5C" w:rsidRPr="00220DC1" w:rsidRDefault="002A7B5C" w:rsidP="00637662">
            <w:pPr>
              <w:pStyle w:val="ae"/>
              <w:rPr>
                <w:rFonts w:ascii="Times New Roman" w:hAnsi="Times New Roman" w:cs="Times New Roman"/>
                <w:sz w:val="22"/>
                <w:szCs w:val="22"/>
              </w:rPr>
            </w:pPr>
            <w:r w:rsidRPr="00220DC1">
              <w:rPr>
                <w:rFonts w:ascii="Times New Roman" w:hAnsi="Times New Roman" w:cs="Times New Roman"/>
                <w:sz w:val="22"/>
                <w:szCs w:val="22"/>
              </w:rPr>
              <w:t>Снижение качества предоставляемых ус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луг. Снижение инте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реса к профессио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нальной творческой деятельности, отсут</w:t>
            </w:r>
            <w:r w:rsidRPr="00220DC1">
              <w:rPr>
                <w:rFonts w:ascii="Times New Roman" w:hAnsi="Times New Roman" w:cs="Times New Roman"/>
                <w:sz w:val="22"/>
                <w:szCs w:val="22"/>
              </w:rPr>
              <w:softHyphen/>
              <w:t>ствие новых проектов, обеднение культурной жизни района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Посещаемость платных мероприятий учреждений куль</w:t>
            </w:r>
            <w:r w:rsidRPr="00220DC1">
              <w:rPr>
                <w:rFonts w:ascii="Times New Roman" w:hAnsi="Times New Roman"/>
              </w:rPr>
              <w:softHyphen/>
              <w:t>турно-досугового типа на од</w:t>
            </w:r>
            <w:r w:rsidRPr="00220DC1">
              <w:rPr>
                <w:rFonts w:ascii="Times New Roman" w:hAnsi="Times New Roman"/>
              </w:rPr>
              <w:softHyphen/>
              <w:t>ного жителя в год.</w:t>
            </w:r>
          </w:p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eastAsia="Times New Roman" w:hAnsi="Times New Roman"/>
              </w:rPr>
              <w:t>Рост посещений учреждений культуры населением Ижемского района к уровню 2014 года (процент).</w:t>
            </w:r>
          </w:p>
          <w:p w:rsidR="002A7B5C" w:rsidRPr="00220DC1" w:rsidRDefault="002A7B5C" w:rsidP="00637662">
            <w:pPr>
              <w:ind w:right="142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Увеличение на 15% числа посещений учреждений культуры</w:t>
            </w:r>
            <w:r>
              <w:rPr>
                <w:rFonts w:ascii="Times New Roman" w:hAnsi="Times New Roman"/>
              </w:rPr>
              <w:t xml:space="preserve"> к уровню 2017 года.</w:t>
            </w:r>
          </w:p>
        </w:tc>
      </w:tr>
      <w:tr w:rsidR="002A7B5C" w:rsidRPr="00220DC1" w:rsidTr="002A7B5C">
        <w:tc>
          <w:tcPr>
            <w:tcW w:w="15144" w:type="dxa"/>
            <w:gridSpan w:val="9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left="-1559" w:right="142" w:firstLine="1701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Задача 3. «</w:t>
            </w:r>
            <w:r w:rsidRPr="00220DC1">
              <w:rPr>
                <w:rFonts w:ascii="Times New Roman" w:hAnsi="Times New Roman"/>
                <w:color w:val="000000"/>
              </w:rPr>
              <w:t>Обеспечение реализации муниципальной программы»</w:t>
            </w:r>
          </w:p>
        </w:tc>
      </w:tr>
      <w:tr w:rsidR="002A7B5C" w:rsidRPr="00220DC1" w:rsidTr="002A7B5C">
        <w:trPr>
          <w:trHeight w:val="1988"/>
        </w:trPr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2268" w:type="dxa"/>
          </w:tcPr>
          <w:p w:rsidR="002A7B5C" w:rsidRPr="00220DC1" w:rsidRDefault="002A7B5C" w:rsidP="00637662">
            <w:pPr>
              <w:rPr>
                <w:rFonts w:ascii="Times New Roman" w:hAnsi="Times New Roman"/>
                <w:color w:val="000000"/>
              </w:rPr>
            </w:pPr>
            <w:r w:rsidRPr="00220DC1">
              <w:rPr>
                <w:rFonts w:ascii="Times New Roman" w:hAnsi="Times New Roman"/>
                <w:color w:val="000000"/>
              </w:rPr>
              <w:t>3.1. Руководство и управление в сфере установленных функ</w:t>
            </w:r>
            <w:r w:rsidRPr="00220DC1">
              <w:rPr>
                <w:rFonts w:ascii="Times New Roman" w:hAnsi="Times New Roman"/>
                <w:color w:val="000000"/>
              </w:rPr>
              <w:softHyphen/>
              <w:t>ций органов местного самоуправления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Управление культуры АМР «Ижемский»</w:t>
            </w:r>
          </w:p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Обеспечение реа</w:t>
            </w:r>
            <w:r w:rsidRPr="00220DC1">
              <w:rPr>
                <w:rFonts w:ascii="Times New Roman" w:hAnsi="Times New Roman"/>
              </w:rPr>
              <w:softHyphen/>
              <w:t>лизации основных мероприятий му</w:t>
            </w:r>
            <w:r w:rsidRPr="00220DC1">
              <w:rPr>
                <w:rFonts w:ascii="Times New Roman" w:hAnsi="Times New Roman"/>
              </w:rPr>
              <w:softHyphen/>
              <w:t>ниципальной про</w:t>
            </w:r>
            <w:r w:rsidRPr="00220DC1">
              <w:rPr>
                <w:rFonts w:ascii="Times New Roman" w:hAnsi="Times New Roman"/>
              </w:rPr>
              <w:softHyphen/>
              <w:t>граммы в соответ</w:t>
            </w:r>
            <w:r w:rsidRPr="00220DC1">
              <w:rPr>
                <w:rFonts w:ascii="Times New Roman" w:hAnsi="Times New Roman"/>
              </w:rPr>
              <w:softHyphen/>
              <w:t>ствии с установ</w:t>
            </w:r>
            <w:r w:rsidRPr="00220DC1">
              <w:rPr>
                <w:rFonts w:ascii="Times New Roman" w:hAnsi="Times New Roman"/>
              </w:rPr>
              <w:softHyphen/>
              <w:t>ленными сроками и этапами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</w:tcPr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Нарушение сроков и этапов реализации ос</w:t>
            </w:r>
            <w:r w:rsidRPr="00220DC1">
              <w:rPr>
                <w:rFonts w:ascii="Times New Roman" w:hAnsi="Times New Roman"/>
              </w:rPr>
              <w:softHyphen/>
              <w:t>новных мероприятий муниципальной про</w:t>
            </w:r>
            <w:r w:rsidRPr="00220DC1">
              <w:rPr>
                <w:rFonts w:ascii="Times New Roman" w:hAnsi="Times New Roman"/>
              </w:rPr>
              <w:softHyphen/>
              <w:t>граммы</w:t>
            </w:r>
            <w:r>
              <w:rPr>
                <w:rFonts w:ascii="Times New Roman" w:hAnsi="Times New Roman"/>
              </w:rPr>
              <w:t>.</w:t>
            </w:r>
            <w:r w:rsidRPr="00220DC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19" w:type="dxa"/>
            <w:gridSpan w:val="2"/>
          </w:tcPr>
          <w:p w:rsidR="002A7B5C" w:rsidRPr="00220DC1" w:rsidRDefault="002A7B5C" w:rsidP="00637662">
            <w:pPr>
              <w:pStyle w:val="ConsPlusCell"/>
              <w:rPr>
                <w:rFonts w:ascii="Times New Roman" w:hAnsi="Times New Roman" w:cs="Times New Roman"/>
              </w:rPr>
            </w:pPr>
            <w:r w:rsidRPr="00220DC1">
              <w:rPr>
                <w:rFonts w:ascii="Times New Roman" w:hAnsi="Times New Roman" w:cs="Times New Roman"/>
              </w:rPr>
              <w:t>Соотношение средней заработной платы работников муниципальных учреждений культуры МР «Ижемский» и средней заработной платы в Республике Коми.</w:t>
            </w:r>
          </w:p>
          <w:p w:rsidR="002A7B5C" w:rsidRPr="00220DC1" w:rsidRDefault="002A7B5C" w:rsidP="00637662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220DC1">
              <w:rPr>
                <w:rFonts w:ascii="Times New Roman" w:hAnsi="Times New Roman" w:cs="Times New Roman"/>
              </w:rPr>
              <w:t>Уровень ежегодного достижения показателей (индикаторов) муниципальной программы (процент).</w:t>
            </w:r>
          </w:p>
        </w:tc>
      </w:tr>
      <w:tr w:rsidR="002A7B5C" w:rsidRPr="00220DC1" w:rsidTr="002A7B5C">
        <w:trPr>
          <w:trHeight w:val="2326"/>
        </w:trPr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13</w:t>
            </w:r>
          </w:p>
        </w:tc>
        <w:tc>
          <w:tcPr>
            <w:tcW w:w="2268" w:type="dxa"/>
          </w:tcPr>
          <w:p w:rsidR="002A7B5C" w:rsidRPr="00220DC1" w:rsidRDefault="002A7B5C" w:rsidP="00637662">
            <w:pPr>
              <w:rPr>
                <w:rFonts w:ascii="Times New Roman" w:hAnsi="Times New Roman"/>
                <w:color w:val="000000"/>
              </w:rPr>
            </w:pPr>
            <w:r w:rsidRPr="00220DC1">
              <w:rPr>
                <w:rFonts w:ascii="Times New Roman" w:hAnsi="Times New Roman"/>
                <w:color w:val="000000"/>
              </w:rPr>
              <w:t>3.2. Организация взаи</w:t>
            </w:r>
            <w:r w:rsidRPr="00220DC1">
              <w:rPr>
                <w:rFonts w:ascii="Times New Roman" w:hAnsi="Times New Roman"/>
                <w:color w:val="000000"/>
              </w:rPr>
              <w:softHyphen/>
              <w:t>модействия с органами местного самоуправ</w:t>
            </w:r>
            <w:r w:rsidRPr="00220DC1">
              <w:rPr>
                <w:rFonts w:ascii="Times New Roman" w:hAnsi="Times New Roman"/>
                <w:color w:val="000000"/>
              </w:rPr>
              <w:softHyphen/>
              <w:t>ления МО МР  «Ижемский» и органами ис</w:t>
            </w:r>
            <w:r w:rsidRPr="00220DC1">
              <w:rPr>
                <w:rFonts w:ascii="Times New Roman" w:hAnsi="Times New Roman"/>
                <w:color w:val="000000"/>
              </w:rPr>
              <w:softHyphen/>
              <w:t>полнительной власти Ижемского района по реализации муници</w:t>
            </w:r>
            <w:r w:rsidRPr="00220DC1">
              <w:rPr>
                <w:rFonts w:ascii="Times New Roman" w:hAnsi="Times New Roman"/>
                <w:color w:val="000000"/>
              </w:rPr>
              <w:softHyphen/>
              <w:t>пальной программы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Управление культуры АМР «Ижемский»</w:t>
            </w:r>
          </w:p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left="-1559" w:right="81" w:firstLine="17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Обеспечение реа</w:t>
            </w:r>
            <w:r w:rsidRPr="00220DC1">
              <w:rPr>
                <w:rFonts w:ascii="Times New Roman" w:hAnsi="Times New Roman"/>
              </w:rPr>
              <w:softHyphen/>
              <w:t>лизации основных мероприятий му</w:t>
            </w:r>
            <w:r w:rsidRPr="00220DC1">
              <w:rPr>
                <w:rFonts w:ascii="Times New Roman" w:hAnsi="Times New Roman"/>
              </w:rPr>
              <w:softHyphen/>
              <w:t>ниципальной про</w:t>
            </w:r>
            <w:r w:rsidRPr="00220DC1">
              <w:rPr>
                <w:rFonts w:ascii="Times New Roman" w:hAnsi="Times New Roman"/>
              </w:rPr>
              <w:softHyphen/>
              <w:t>граммы в соответ</w:t>
            </w:r>
            <w:r w:rsidRPr="00220DC1">
              <w:rPr>
                <w:rFonts w:ascii="Times New Roman" w:hAnsi="Times New Roman"/>
              </w:rPr>
              <w:softHyphen/>
              <w:t>ствии с установ</w:t>
            </w:r>
            <w:r w:rsidRPr="00220DC1">
              <w:rPr>
                <w:rFonts w:ascii="Times New Roman" w:hAnsi="Times New Roman"/>
              </w:rPr>
              <w:softHyphen/>
              <w:t>ленными сроками и этапами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</w:tcPr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Нарушение сроков и этапов реализации ос</w:t>
            </w:r>
            <w:r w:rsidRPr="00220DC1">
              <w:rPr>
                <w:rFonts w:ascii="Times New Roman" w:hAnsi="Times New Roman"/>
              </w:rPr>
              <w:softHyphen/>
              <w:t>новных мероприятий муниципальной про</w:t>
            </w:r>
            <w:r w:rsidRPr="00220DC1">
              <w:rPr>
                <w:rFonts w:ascii="Times New Roman" w:hAnsi="Times New Roman"/>
              </w:rPr>
              <w:softHyphen/>
              <w:t>граммы</w:t>
            </w:r>
            <w:r>
              <w:rPr>
                <w:rFonts w:ascii="Times New Roman" w:hAnsi="Times New Roman"/>
              </w:rPr>
              <w:t>.</w:t>
            </w:r>
            <w:r w:rsidRPr="00220DC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19" w:type="dxa"/>
            <w:gridSpan w:val="2"/>
          </w:tcPr>
          <w:p w:rsidR="002A7B5C" w:rsidRPr="00220DC1" w:rsidRDefault="002A7B5C" w:rsidP="00637662">
            <w:pPr>
              <w:pStyle w:val="ConsPlusCell"/>
              <w:rPr>
                <w:rFonts w:ascii="Times New Roman" w:hAnsi="Times New Roman" w:cs="Times New Roman"/>
              </w:rPr>
            </w:pPr>
            <w:r w:rsidRPr="00220DC1">
              <w:rPr>
                <w:rFonts w:ascii="Times New Roman" w:hAnsi="Times New Roman" w:cs="Times New Roman"/>
              </w:rPr>
              <w:t>Соотношение средней заработной платы работников муниципальных учреждений культуры МР «Ижемский» и средней заработной платы в Республике Коми.</w:t>
            </w:r>
          </w:p>
          <w:p w:rsidR="002A7B5C" w:rsidRPr="00220DC1" w:rsidRDefault="002A7B5C" w:rsidP="00637662">
            <w:pPr>
              <w:pStyle w:val="ConsPlusCell"/>
              <w:rPr>
                <w:rFonts w:ascii="Times New Roman" w:hAnsi="Times New Roman" w:cs="Times New Roman"/>
              </w:rPr>
            </w:pPr>
            <w:r w:rsidRPr="00220DC1">
              <w:rPr>
                <w:rFonts w:ascii="Times New Roman" w:hAnsi="Times New Roman" w:cs="Times New Roman"/>
              </w:rPr>
              <w:t>Уровень ежегодного достижения показателей (индикаторов) муниципальной программы (процент).</w:t>
            </w:r>
          </w:p>
        </w:tc>
      </w:tr>
      <w:tr w:rsidR="002A7B5C" w:rsidRPr="00220DC1" w:rsidTr="002A7B5C"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14</w:t>
            </w:r>
          </w:p>
        </w:tc>
        <w:tc>
          <w:tcPr>
            <w:tcW w:w="2268" w:type="dxa"/>
          </w:tcPr>
          <w:p w:rsidR="002A7B5C" w:rsidRPr="00220DC1" w:rsidRDefault="002A7B5C" w:rsidP="00637662">
            <w:pPr>
              <w:rPr>
                <w:rFonts w:ascii="Times New Roman" w:hAnsi="Times New Roman"/>
                <w:color w:val="000000"/>
              </w:rPr>
            </w:pPr>
            <w:r w:rsidRPr="00220DC1">
              <w:rPr>
                <w:rFonts w:ascii="Times New Roman" w:hAnsi="Times New Roman"/>
                <w:color w:val="000000"/>
              </w:rPr>
              <w:t xml:space="preserve">3.3. </w:t>
            </w:r>
            <w:r w:rsidRPr="00220DC1">
              <w:rPr>
                <w:rFonts w:ascii="Times New Roman" w:hAnsi="Times New Roman"/>
              </w:rPr>
              <w:t>Осуществление деятельности прочих учреждений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  <w:color w:val="000000"/>
              </w:rPr>
              <w:t>МКУ «Хозяйственное управление»</w:t>
            </w: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01.01.2015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Повышение безопасности, комфортности и привлекательности муниципальных учреждений культуры для потребителей услуг. Повышение качества предоставляемых услуг.</w:t>
            </w:r>
          </w:p>
        </w:tc>
        <w:tc>
          <w:tcPr>
            <w:tcW w:w="2410" w:type="dxa"/>
          </w:tcPr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Снижение качества предоставляемых услуг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  <w:gridSpan w:val="2"/>
          </w:tcPr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Посещаемость платных мероприятий учреждений культурно-досугового типа на одного жителя в год.</w:t>
            </w:r>
          </w:p>
          <w:p w:rsidR="002A7B5C" w:rsidRPr="00220DC1" w:rsidRDefault="002A7B5C" w:rsidP="00637662">
            <w:pPr>
              <w:ind w:right="142"/>
              <w:rPr>
                <w:rFonts w:ascii="Times New Roman" w:eastAsia="Times New Roman" w:hAnsi="Times New Roman"/>
              </w:rPr>
            </w:pPr>
            <w:r w:rsidRPr="00220DC1">
              <w:rPr>
                <w:rFonts w:ascii="Times New Roman" w:eastAsia="Times New Roman" w:hAnsi="Times New Roman"/>
              </w:rPr>
              <w:t>Рост посещений учреждений культуры населением Ижемского района к уровню 2014 года (процент).</w:t>
            </w:r>
          </w:p>
          <w:p w:rsidR="002A7B5C" w:rsidRPr="00220DC1" w:rsidRDefault="002A7B5C" w:rsidP="00637662">
            <w:pPr>
              <w:ind w:right="142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Увеличение на 15% числа посещений учреждений культуры</w:t>
            </w:r>
            <w:r>
              <w:rPr>
                <w:rFonts w:ascii="Times New Roman" w:hAnsi="Times New Roman"/>
              </w:rPr>
              <w:t xml:space="preserve"> к уровню 2017 года.</w:t>
            </w:r>
          </w:p>
        </w:tc>
      </w:tr>
      <w:tr w:rsidR="002A7B5C" w:rsidRPr="00220DC1" w:rsidTr="002A7B5C"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15</w:t>
            </w:r>
          </w:p>
        </w:tc>
        <w:tc>
          <w:tcPr>
            <w:tcW w:w="2268" w:type="dxa"/>
          </w:tcPr>
          <w:p w:rsidR="002A7B5C" w:rsidRPr="00220DC1" w:rsidRDefault="002A7B5C" w:rsidP="00637662">
            <w:pPr>
              <w:rPr>
                <w:rFonts w:ascii="Times New Roman" w:hAnsi="Times New Roman"/>
                <w:color w:val="000000"/>
              </w:rPr>
            </w:pPr>
            <w:r w:rsidRPr="00220DC1">
              <w:rPr>
                <w:rFonts w:ascii="Times New Roman" w:hAnsi="Times New Roman"/>
                <w:color w:val="000000"/>
              </w:rPr>
              <w:t>3.4. 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  <w:color w:val="000000"/>
              </w:rPr>
            </w:pPr>
            <w:r w:rsidRPr="00220DC1">
              <w:rPr>
                <w:rFonts w:ascii="Times New Roman" w:hAnsi="Times New Roman"/>
                <w:color w:val="000000"/>
              </w:rPr>
              <w:t>Управление культуры АМР «Ижемский»</w:t>
            </w: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01.01.2017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Достигнуты индикативные значения показателей средней заработной платы работников культуры и педагогических работников дополнительного </w:t>
            </w:r>
            <w:r w:rsidRPr="00220DC1">
              <w:rPr>
                <w:rFonts w:ascii="Times New Roman" w:hAnsi="Times New Roman"/>
              </w:rPr>
              <w:lastRenderedPageBreak/>
              <w:t>образования в соответствии с запланированными значениями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10" w:type="dxa"/>
          </w:tcPr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 xml:space="preserve">Индикативные значения показателей средней заработной платы работников культуры педагогических работников дополнительного образования достигнуты не в полном объеме от </w:t>
            </w:r>
            <w:r w:rsidRPr="00220DC1">
              <w:rPr>
                <w:rFonts w:ascii="Times New Roman" w:hAnsi="Times New Roman"/>
              </w:rPr>
              <w:lastRenderedPageBreak/>
              <w:t>запланированных значений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  <w:gridSpan w:val="2"/>
          </w:tcPr>
          <w:p w:rsidR="002A7B5C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Размер среднемесячной заработной платы работников му</w:t>
            </w:r>
            <w:r>
              <w:rPr>
                <w:rFonts w:ascii="Times New Roman" w:hAnsi="Times New Roman"/>
              </w:rPr>
              <w:t>ниципальных учреждений культуры.</w:t>
            </w:r>
          </w:p>
          <w:p w:rsidR="002A7B5C" w:rsidRPr="00220DC1" w:rsidRDefault="002A7B5C" w:rsidP="00637662">
            <w:pPr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 xml:space="preserve"> Размер среднемесячной заработной платы педагогических работников муниципальных учрежде</w:t>
            </w:r>
            <w:r>
              <w:rPr>
                <w:rFonts w:ascii="Times New Roman" w:hAnsi="Times New Roman"/>
              </w:rPr>
              <w:t>ний дополнительного образования.</w:t>
            </w:r>
          </w:p>
        </w:tc>
      </w:tr>
      <w:tr w:rsidR="002A7B5C" w:rsidRPr="00220DC1" w:rsidTr="002A7B5C">
        <w:tc>
          <w:tcPr>
            <w:tcW w:w="68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2268" w:type="dxa"/>
          </w:tcPr>
          <w:p w:rsidR="002A7B5C" w:rsidRPr="00220DC1" w:rsidRDefault="002A7B5C" w:rsidP="00637662">
            <w:pPr>
              <w:rPr>
                <w:rFonts w:ascii="Times New Roman" w:hAnsi="Times New Roman"/>
                <w:color w:val="000000"/>
              </w:rPr>
            </w:pPr>
            <w:r w:rsidRPr="00220DC1">
              <w:rPr>
                <w:rFonts w:ascii="Times New Roman" w:hAnsi="Times New Roman"/>
                <w:color w:val="000000"/>
              </w:rPr>
              <w:t xml:space="preserve">3.5. Создание условий для </w:t>
            </w:r>
            <w:r w:rsidRPr="00220DC1">
              <w:rPr>
                <w:rFonts w:ascii="Times New Roman" w:hAnsi="Times New Roman"/>
              </w:rPr>
              <w:t>функционирования муниципальных учреждений культуры и искусства</w:t>
            </w:r>
          </w:p>
        </w:tc>
        <w:tc>
          <w:tcPr>
            <w:tcW w:w="1984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ind w:right="81"/>
              <w:rPr>
                <w:rFonts w:ascii="Times New Roman" w:hAnsi="Times New Roman"/>
                <w:color w:val="000000"/>
              </w:rPr>
            </w:pPr>
            <w:r w:rsidRPr="00220DC1">
              <w:rPr>
                <w:rFonts w:ascii="Times New Roman" w:hAnsi="Times New Roman"/>
                <w:color w:val="000000"/>
              </w:rPr>
              <w:t>Управление культуры АМР «Ижемский»</w:t>
            </w:r>
          </w:p>
        </w:tc>
        <w:tc>
          <w:tcPr>
            <w:tcW w:w="1275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01.01.2019</w:t>
            </w:r>
          </w:p>
        </w:tc>
        <w:tc>
          <w:tcPr>
            <w:tcW w:w="1276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31.12.2023</w:t>
            </w:r>
          </w:p>
        </w:tc>
        <w:tc>
          <w:tcPr>
            <w:tcW w:w="2126" w:type="dxa"/>
          </w:tcPr>
          <w:p w:rsidR="002A7B5C" w:rsidRPr="00220DC1" w:rsidRDefault="002A7B5C" w:rsidP="00637662">
            <w:pPr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Своевременная оплата коммунальных услуг. Бесперебойное выполнение муниципального задания учреждениями.</w:t>
            </w:r>
          </w:p>
        </w:tc>
        <w:tc>
          <w:tcPr>
            <w:tcW w:w="2410" w:type="dxa"/>
          </w:tcPr>
          <w:p w:rsidR="002A7B5C" w:rsidRPr="00220DC1" w:rsidRDefault="002A7B5C" w:rsidP="006376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Снижение качества предоставляемых  услуг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  <w:gridSpan w:val="2"/>
          </w:tcPr>
          <w:p w:rsidR="002A7B5C" w:rsidRPr="00220DC1" w:rsidRDefault="002A7B5C" w:rsidP="00637662">
            <w:pPr>
              <w:jc w:val="both"/>
              <w:rPr>
                <w:rFonts w:ascii="Times New Roman" w:hAnsi="Times New Roman"/>
              </w:rPr>
            </w:pPr>
            <w:r w:rsidRPr="00220DC1">
              <w:rPr>
                <w:rFonts w:ascii="Times New Roman" w:hAnsi="Times New Roman"/>
              </w:rPr>
              <w:t>Доля зданий и сооружений муниципальных учрежде</w:t>
            </w:r>
            <w:r w:rsidRPr="00220DC1">
              <w:rPr>
                <w:rFonts w:ascii="Times New Roman" w:hAnsi="Times New Roman"/>
              </w:rPr>
              <w:softHyphen/>
              <w:t>ний сферы культуры, со</w:t>
            </w:r>
            <w:r w:rsidRPr="00220DC1">
              <w:rPr>
                <w:rFonts w:ascii="Times New Roman" w:hAnsi="Times New Roman"/>
              </w:rPr>
              <w:softHyphen/>
              <w:t>стояние которых является удовлетворительным, в общем количестве зданий и сооружений сферы культуры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CB0814" w:rsidRPr="00E714FF" w:rsidRDefault="00CB0814" w:rsidP="00CB0814">
      <w:pPr>
        <w:widowControl w:val="0"/>
        <w:autoSpaceDE w:val="0"/>
        <w:autoSpaceDN w:val="0"/>
        <w:adjustRightInd w:val="0"/>
        <w:jc w:val="center"/>
        <w:rPr>
          <w:szCs w:val="24"/>
        </w:rPr>
      </w:pP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CB0814"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p w:rsidR="00CB0814" w:rsidRPr="00CB0814" w:rsidRDefault="00CB0814" w:rsidP="00CB081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Сведения</w:t>
      </w: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об основных мерах правового регулирования в сфере</w:t>
      </w: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реализации муниципальной программы МО МР «Ижемский»</w:t>
      </w: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B0814">
        <w:rPr>
          <w:rFonts w:ascii="Times New Roman" w:hAnsi="Times New Roman" w:cs="Times New Roman"/>
          <w:sz w:val="24"/>
          <w:szCs w:val="24"/>
        </w:rPr>
        <w:t>«Развитие и сохранение культуры»</w:t>
      </w:r>
    </w:p>
    <w:p w:rsidR="00CB0814" w:rsidRP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66"/>
        <w:gridCol w:w="3909"/>
        <w:gridCol w:w="4056"/>
        <w:gridCol w:w="2666"/>
        <w:gridCol w:w="2179"/>
      </w:tblGrid>
      <w:tr w:rsidR="00CB0814" w:rsidRPr="00CB0814" w:rsidTr="00CB0814">
        <w:tc>
          <w:tcPr>
            <w:tcW w:w="675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Вид нормативно-правового акта</w:t>
            </w:r>
          </w:p>
        </w:tc>
        <w:tc>
          <w:tcPr>
            <w:tcW w:w="4111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нормативно-правового акта</w:t>
            </w:r>
          </w:p>
        </w:tc>
        <w:tc>
          <w:tcPr>
            <w:tcW w:w="2693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нитель и соисполнитель</w:t>
            </w:r>
          </w:p>
        </w:tc>
        <w:tc>
          <w:tcPr>
            <w:tcW w:w="2204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Ожидаемые сроки</w:t>
            </w:r>
          </w:p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 xml:space="preserve"> принятия</w:t>
            </w:r>
          </w:p>
        </w:tc>
      </w:tr>
      <w:tr w:rsidR="00CB0814" w:rsidRPr="00CB0814" w:rsidTr="00CB0814">
        <w:tc>
          <w:tcPr>
            <w:tcW w:w="675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4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0814" w:rsidRPr="00CB0814" w:rsidTr="00CB0814">
        <w:tc>
          <w:tcPr>
            <w:tcW w:w="13652" w:type="dxa"/>
            <w:gridSpan w:val="5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района «Ижемский»  «Развитие и сохранение культуры»</w:t>
            </w:r>
          </w:p>
        </w:tc>
      </w:tr>
      <w:tr w:rsidR="00CB0814" w:rsidRPr="00CB0814" w:rsidTr="00CB0814">
        <w:tc>
          <w:tcPr>
            <w:tcW w:w="675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ципального района «Ижемский»</w:t>
            </w:r>
          </w:p>
        </w:tc>
        <w:tc>
          <w:tcPr>
            <w:tcW w:w="4111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Об утверждении муниципальной про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 МО МР «Ижемский» «Развитие и сохранение куль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туры». </w:t>
            </w:r>
          </w:p>
        </w:tc>
        <w:tc>
          <w:tcPr>
            <w:tcW w:w="2693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пального района «Ижем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ский», Управление куль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администрации МР «Ижемский»</w:t>
            </w:r>
          </w:p>
        </w:tc>
        <w:tc>
          <w:tcPr>
            <w:tcW w:w="2204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CB0814" w:rsidRPr="00CB0814" w:rsidTr="00CB0814">
        <w:tc>
          <w:tcPr>
            <w:tcW w:w="675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ципального района «Ижемский»</w:t>
            </w:r>
          </w:p>
        </w:tc>
        <w:tc>
          <w:tcPr>
            <w:tcW w:w="4111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 проведении меро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приятий, посвященных годовщине По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беды в Великой Отечественной войне.</w:t>
            </w:r>
          </w:p>
        </w:tc>
        <w:tc>
          <w:tcPr>
            <w:tcW w:w="2693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пального района «Ижем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ский», Управление куль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администрации МР «Ижемский»</w:t>
            </w:r>
          </w:p>
        </w:tc>
        <w:tc>
          <w:tcPr>
            <w:tcW w:w="2204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CB0814" w:rsidRPr="00CB0814" w:rsidTr="00CB0814">
        <w:tc>
          <w:tcPr>
            <w:tcW w:w="675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муни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ципального района «Ижемский»</w:t>
            </w:r>
          </w:p>
        </w:tc>
        <w:tc>
          <w:tcPr>
            <w:tcW w:w="4111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О проведении межрегионального традици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онного народного праздника «Луд».</w:t>
            </w:r>
          </w:p>
        </w:tc>
        <w:tc>
          <w:tcPr>
            <w:tcW w:w="2693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пального района «Ижем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ский», Управление куль</w:t>
            </w:r>
            <w:r w:rsidRPr="00CB0814">
              <w:rPr>
                <w:rFonts w:ascii="Times New Roman" w:hAnsi="Times New Roman" w:cs="Times New Roman"/>
                <w:sz w:val="24"/>
                <w:szCs w:val="24"/>
              </w:rPr>
              <w:softHyphen/>
              <w:t>туры администрации МР «Ижемский»</w:t>
            </w:r>
          </w:p>
        </w:tc>
        <w:tc>
          <w:tcPr>
            <w:tcW w:w="2204" w:type="dxa"/>
          </w:tcPr>
          <w:p w:rsidR="00CB0814" w:rsidRPr="00CB0814" w:rsidRDefault="00CB0814" w:rsidP="00CB08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814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</w:tbl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F87630">
        <w:rPr>
          <w:rFonts w:ascii="Times New Roman" w:hAnsi="Times New Roman"/>
          <w:sz w:val="24"/>
          <w:szCs w:val="24"/>
        </w:rPr>
        <w:lastRenderedPageBreak/>
        <w:t>Таблица 4</w:t>
      </w:r>
    </w:p>
    <w:p w:rsidR="00CB0814" w:rsidRPr="00F87630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Прогноз</w:t>
      </w:r>
    </w:p>
    <w:p w:rsidR="00CB0814" w:rsidRPr="00F87630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сводных показателей муниципальных заданий на оказание муниципальных услуг (работ)</w:t>
      </w:r>
    </w:p>
    <w:p w:rsidR="00CB0814" w:rsidRPr="00F87630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 муниципальными учреждениями муниципального района «Ижемский» </w:t>
      </w:r>
    </w:p>
    <w:p w:rsidR="00CB0814" w:rsidRDefault="00CB0814" w:rsidP="00CB081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по муниципальной программе «Развитие и сохранение культуры»</w:t>
      </w:r>
    </w:p>
    <w:p w:rsidR="00CB0814" w:rsidRPr="00653BC5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491" w:type="dxa"/>
        <w:tblLayout w:type="fixed"/>
        <w:tblLook w:val="04A0"/>
      </w:tblPr>
      <w:tblGrid>
        <w:gridCol w:w="1242"/>
        <w:gridCol w:w="709"/>
        <w:gridCol w:w="709"/>
        <w:gridCol w:w="708"/>
        <w:gridCol w:w="567"/>
        <w:gridCol w:w="567"/>
        <w:gridCol w:w="567"/>
        <w:gridCol w:w="565"/>
        <w:gridCol w:w="590"/>
        <w:gridCol w:w="590"/>
        <w:gridCol w:w="590"/>
        <w:gridCol w:w="642"/>
        <w:gridCol w:w="840"/>
        <w:gridCol w:w="850"/>
        <w:gridCol w:w="851"/>
        <w:gridCol w:w="850"/>
        <w:gridCol w:w="794"/>
        <w:gridCol w:w="709"/>
        <w:gridCol w:w="850"/>
        <w:gridCol w:w="918"/>
        <w:gridCol w:w="709"/>
        <w:gridCol w:w="74"/>
      </w:tblGrid>
      <w:tr w:rsidR="002A7B5C" w:rsidRPr="002A7B5C" w:rsidTr="002A7B5C">
        <w:trPr>
          <w:trHeight w:val="458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6"/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Наименование подпрограммы, услуги (работы),показателя объема услуги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Показатель объема услуги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Ед. измерения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Значение показателя объема услуги </w:t>
            </w:r>
          </w:p>
          <w:p w:rsidR="002A7B5C" w:rsidRPr="002A7B5C" w:rsidRDefault="002A7B5C" w:rsidP="0063766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4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Расходы бюджета муниципального района «Ижемский» на оказание муниципальной услуги (работы), тыс. руб.</w:t>
            </w:r>
          </w:p>
        </w:tc>
      </w:tr>
      <w:tr w:rsidR="002A7B5C" w:rsidRPr="002A7B5C" w:rsidTr="002A7B5C">
        <w:trPr>
          <w:trHeight w:val="288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2023</w:t>
            </w:r>
          </w:p>
        </w:tc>
      </w:tr>
      <w:tr w:rsidR="002A7B5C" w:rsidRPr="002A7B5C" w:rsidTr="002A7B5C">
        <w:trPr>
          <w:trHeight w:val="288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21</w:t>
            </w:r>
          </w:p>
        </w:tc>
      </w:tr>
      <w:tr w:rsidR="002A7B5C" w:rsidRPr="002A7B5C" w:rsidTr="002A7B5C">
        <w:trPr>
          <w:trHeight w:val="300"/>
        </w:trPr>
        <w:tc>
          <w:tcPr>
            <w:tcW w:w="1549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Задача 1. «Обеспечение доступности объектов сферы культуры, сохранение и актуализация культурного наследия».</w:t>
            </w:r>
          </w:p>
        </w:tc>
      </w:tr>
      <w:tr w:rsidR="002A7B5C" w:rsidRPr="002A7B5C" w:rsidTr="002A7B5C">
        <w:trPr>
          <w:trHeight w:val="300"/>
        </w:trPr>
        <w:tc>
          <w:tcPr>
            <w:tcW w:w="1549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Оказание  муниципальных услуг (выполнение работ) библиотеками</w:t>
            </w:r>
          </w:p>
        </w:tc>
      </w:tr>
      <w:tr w:rsidR="002A7B5C" w:rsidRPr="002A7B5C" w:rsidTr="002A7B5C">
        <w:trPr>
          <w:trHeight w:val="1806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8289,4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14719,4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8111,8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8502,4</w:t>
            </w: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6863,9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5778,7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6634,6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7760,5</w:t>
            </w:r>
          </w:p>
        </w:tc>
        <w:tc>
          <w:tcPr>
            <w:tcW w:w="78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7760,5</w:t>
            </w:r>
          </w:p>
        </w:tc>
      </w:tr>
      <w:tr w:rsidR="002A7B5C" w:rsidRPr="002A7B5C" w:rsidTr="002A7B5C">
        <w:trPr>
          <w:trHeight w:val="68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Количество посещений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117 157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117400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117500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118000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118050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120169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124030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125200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129 880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554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Формирование, учет и обеспечение физического сохранения и безопасности фондов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8289,3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1859,9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7889,0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6996,3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6084,7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5778,7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6634,6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7760,5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7760,5</w:t>
            </w:r>
          </w:p>
        </w:tc>
      </w:tr>
      <w:tr w:rsidR="002A7B5C" w:rsidRPr="002A7B5C" w:rsidTr="002A7B5C">
        <w:trPr>
          <w:trHeight w:val="9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Количество  документов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7820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7830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7830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8600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8650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8700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300"/>
        </w:trPr>
        <w:tc>
          <w:tcPr>
            <w:tcW w:w="1549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Оказание муниципальных  услуг (выполнение работ) музеями </w:t>
            </w:r>
          </w:p>
        </w:tc>
      </w:tr>
      <w:tr w:rsidR="002A7B5C" w:rsidRPr="002A7B5C" w:rsidTr="002A7B5C">
        <w:trPr>
          <w:trHeight w:val="1076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Публичный показ музейных предметов, музейных коллекций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1 332,8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979,9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1536,3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540,8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689,8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1000,0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1000,0</w:t>
            </w:r>
          </w:p>
        </w:tc>
      </w:tr>
      <w:tr w:rsidR="002A7B5C" w:rsidRPr="002A7B5C" w:rsidTr="002A7B5C">
        <w:trPr>
          <w:trHeight w:val="114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Число посетителей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2600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3500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3280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3280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3385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3418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1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Публичный показ музейных предметов, 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музейных коллекций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592,0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280,0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370,0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370,0</w:t>
            </w:r>
          </w:p>
        </w:tc>
      </w:tr>
      <w:tr w:rsidR="002A7B5C" w:rsidRPr="002A7B5C" w:rsidTr="002A7B5C">
        <w:trPr>
          <w:trHeight w:val="421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Число посетителей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3500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1545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1590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837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Формирование, учет, изучение, обеспечение физического сохранения и безопасности музейных предметов, музейных коллекций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903,5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804,3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775,8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891,6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1000,0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1000,0</w:t>
            </w:r>
          </w:p>
        </w:tc>
      </w:tr>
      <w:tr w:rsidR="002A7B5C" w:rsidRPr="002A7B5C" w:rsidTr="002A7B5C">
        <w:trPr>
          <w:trHeight w:val="137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Количество предметов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15800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16250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16500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16770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16970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17170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022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Создание экспозиций (выставок) музеев, организац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ия выездных выставок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690,9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483,3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592,0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860,2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840,0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1181,0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1181,0</w:t>
            </w:r>
          </w:p>
        </w:tc>
      </w:tr>
      <w:tr w:rsidR="002A7B5C" w:rsidRPr="002A7B5C" w:rsidTr="002A7B5C">
        <w:trPr>
          <w:trHeight w:val="60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Количество экспозиций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3048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Услуга по публикации музейных предметов, музейных коллекций путем публичного показа, воспроизведения в печатных изданиях, на электронных и других видах носителей, в том числе виртуальном режиме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1 529,9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</w:tr>
      <w:tr w:rsidR="002A7B5C" w:rsidRPr="002A7B5C" w:rsidTr="002A7B5C">
        <w:trPr>
          <w:trHeight w:val="137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Количество посетителей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Тыс.чел.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3,82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37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Количество выставок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531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Количество экспонированных музейных предметов за отчетный период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5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Работа по формированию, учету, хранению, изучению и обеспечению 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сохранности музейного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1 529,9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</w:tr>
      <w:tr w:rsidR="002A7B5C" w:rsidRPr="002A7B5C" w:rsidTr="002A7B5C">
        <w:trPr>
          <w:trHeight w:val="1306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Объем фондов (основной и научно-вспомогательный)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554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Количество музейных предметов, внесенных в электронный каталог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300"/>
        </w:trPr>
        <w:tc>
          <w:tcPr>
            <w:tcW w:w="1549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Задача 2. «Формирование благоприятных условий реализации, воспроизводства и развития творческого потенциала населения Ижемского района»</w:t>
            </w:r>
          </w:p>
        </w:tc>
      </w:tr>
      <w:tr w:rsidR="002A7B5C" w:rsidRPr="002A7B5C" w:rsidTr="002A7B5C">
        <w:trPr>
          <w:trHeight w:val="300"/>
        </w:trPr>
        <w:tc>
          <w:tcPr>
            <w:tcW w:w="1549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Оказание муниципальных  услуг (выполнение работ) учреждениями культурно-досугового типа</w:t>
            </w:r>
          </w:p>
        </w:tc>
      </w:tr>
      <w:tr w:rsidR="002A7B5C" w:rsidRPr="002A7B5C" w:rsidTr="002A7B5C">
        <w:trPr>
          <w:trHeight w:val="1067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Показ концертных (организация показа) и концертных программ (Платная)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39 128,2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18911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</w:tr>
      <w:tr w:rsidR="002A7B5C" w:rsidRPr="002A7B5C" w:rsidTr="002A7B5C">
        <w:trPr>
          <w:trHeight w:val="552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Число зрителей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52516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52700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52700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683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2497,0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20553,1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12538,0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10084,8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9019,9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9020,0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9020,0</w:t>
            </w:r>
          </w:p>
        </w:tc>
      </w:tr>
      <w:tr w:rsidR="002A7B5C" w:rsidRPr="002A7B5C" w:rsidTr="002A7B5C">
        <w:trPr>
          <w:trHeight w:val="1104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Количество клубных формирований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263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271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271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307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308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104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Количество участников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человек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3200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3210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3240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97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Услуга по развитию творческой деятельности и показу концертов, концертных программ, проведению киносеансов и других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20124,3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</w:tr>
      <w:tr w:rsidR="002A7B5C" w:rsidRPr="002A7B5C" w:rsidTr="002A7B5C">
        <w:trPr>
          <w:trHeight w:val="9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Количество зрителей (посетителей)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64683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02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Количество клуб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ных формирований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2688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Работа по проведению фестивалей, выставок, смотров, конкурсов, культурно-просветительских мероприятий, творческих конкурсов, по сохранению нематериального культурного наследия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20124,3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</w:tr>
      <w:tr w:rsidR="002A7B5C" w:rsidRPr="002A7B5C" w:rsidTr="002A7B5C">
        <w:trPr>
          <w:trHeight w:val="61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Количество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4258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24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Количество участников клубных формирований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2603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144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Организация и проведение культурно-массовых мероприятий (платная)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15369,6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9021,6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7226,4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11840,0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11840</w:t>
            </w:r>
          </w:p>
        </w:tc>
      </w:tr>
      <w:tr w:rsidR="002A7B5C" w:rsidRPr="002A7B5C" w:rsidTr="002A7B5C">
        <w:trPr>
          <w:trHeight w:val="84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Количество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1940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1950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1960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2040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08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Количество участников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45900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50000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51687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52486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53985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55490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04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Организация и проведение культурно-массовых мероприятий (бесплатная)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15369,6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9236,8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7640,0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11840,0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11840,0</w:t>
            </w:r>
          </w:p>
        </w:tc>
      </w:tr>
      <w:tr w:rsidR="002A7B5C" w:rsidRPr="002A7B5C" w:rsidTr="002A7B5C">
        <w:trPr>
          <w:trHeight w:val="691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Количество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4580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4590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4600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4650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4700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84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Количество участников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50000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150000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150000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155000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165000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671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Показ кинофильмов (платная)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552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Число зрителей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1902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2700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2900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4319,6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4500,0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4500,0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4500,0</w:t>
            </w:r>
          </w:p>
        </w:tc>
      </w:tr>
      <w:tr w:rsidR="002A7B5C" w:rsidRPr="002A7B5C" w:rsidTr="002A7B5C">
        <w:trPr>
          <w:trHeight w:val="300"/>
        </w:trPr>
        <w:tc>
          <w:tcPr>
            <w:tcW w:w="1549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Оказание муниципальных услуг (выполнение работ) муниципальными учреждениями дополнительного образования </w:t>
            </w:r>
          </w:p>
        </w:tc>
      </w:tr>
      <w:tr w:rsidR="002A7B5C" w:rsidRPr="002A7B5C" w:rsidTr="002A7B5C">
        <w:trPr>
          <w:trHeight w:val="136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Реализация дополнительных общеобразовательных общеразвивающих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1 595,5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4 176,6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11445,9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10040,4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9314,4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11734,6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10163,0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10163,0</w:t>
            </w:r>
          </w:p>
        </w:tc>
      </w:tr>
      <w:tr w:rsidR="002A7B5C" w:rsidRPr="002A7B5C" w:rsidTr="002A7B5C">
        <w:trPr>
          <w:gridAfter w:val="1"/>
          <w:wAfter w:w="74" w:type="dxa"/>
          <w:trHeight w:val="137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Число обучающихся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311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1 196,7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3 177,0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</w:tr>
      <w:tr w:rsidR="002A7B5C" w:rsidRPr="002A7B5C" w:rsidTr="002A7B5C">
        <w:trPr>
          <w:trHeight w:val="137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Число обучающихся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1496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Реализация дополнительных общеобразовательных 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предпрофессиональных программ в области искусств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6 961,1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3 177,0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852,8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2149,8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2295,2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1890,0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2000,0</w:t>
            </w:r>
          </w:p>
        </w:tc>
      </w:tr>
      <w:tr w:rsidR="002A7B5C" w:rsidRPr="002A7B5C" w:rsidTr="002A7B5C">
        <w:trPr>
          <w:trHeight w:val="137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Число обучающихся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816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Реализация дополнительных образовательных программ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7 962,8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</w:tr>
      <w:tr w:rsidR="002A7B5C" w:rsidRPr="002A7B5C" w:rsidTr="002A7B5C">
        <w:trPr>
          <w:trHeight w:val="552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B5C" w:rsidRPr="002A7B5C" w:rsidRDefault="002A7B5C" w:rsidP="00637662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A7B5C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Количество учащихся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</w:p>
        </w:tc>
      </w:tr>
      <w:tr w:rsidR="002A7B5C" w:rsidRPr="002A7B5C" w:rsidTr="002A7B5C">
        <w:trPr>
          <w:trHeight w:val="300"/>
        </w:trPr>
        <w:tc>
          <w:tcPr>
            <w:tcW w:w="1549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Задача 3. «Обеспечение реализации муниципальной программы»</w:t>
            </w:r>
          </w:p>
        </w:tc>
      </w:tr>
      <w:tr w:rsidR="002A7B5C" w:rsidRPr="002A7B5C" w:rsidTr="002A7B5C">
        <w:trPr>
          <w:trHeight w:val="300"/>
        </w:trPr>
        <w:tc>
          <w:tcPr>
            <w:tcW w:w="1549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Оказание муниципальных услуг (выполнение работ) прочими учреждениями</w:t>
            </w:r>
          </w:p>
        </w:tc>
      </w:tr>
      <w:tr w:rsidR="002A7B5C" w:rsidRPr="002A7B5C" w:rsidTr="002A7B5C">
        <w:trPr>
          <w:trHeight w:val="1364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Услуги по обеспечению текущего содержания зданий и сооружений муниципальных учреждени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10711,4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</w:tr>
      <w:tr w:rsidR="002A7B5C" w:rsidRPr="002A7B5C" w:rsidTr="002A7B5C">
        <w:trPr>
          <w:trHeight w:val="828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Количество обслуживаемых зданий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</w:tr>
      <w:tr w:rsidR="002A7B5C" w:rsidRPr="002A7B5C" w:rsidTr="002A7B5C">
        <w:trPr>
          <w:trHeight w:val="887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Повышение оплаты труда работникам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Тыс.руб.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13 273,1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23665,5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44919,0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33916,4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37101,5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37101,5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37101,5</w:t>
            </w:r>
          </w:p>
        </w:tc>
      </w:tr>
      <w:tr w:rsidR="002A7B5C" w:rsidRPr="002A7B5C" w:rsidTr="002A7B5C">
        <w:trPr>
          <w:trHeight w:val="127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Повышение оплаты труда педагогическим работникам МБУДО «Ижемская ДШИ»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Тыс.руб.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1310,3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1788,9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2992,0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2838,0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2838,0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2838,0</w:t>
            </w:r>
          </w:p>
        </w:tc>
      </w:tr>
      <w:tr w:rsidR="002A7B5C" w:rsidRPr="002A7B5C" w:rsidTr="002A7B5C">
        <w:trPr>
          <w:trHeight w:val="1133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Оплата муниципальными учреждениями расходов по коммунал</w:t>
            </w: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ьным услугам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Тыс.руб.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proofErr w:type="spellStart"/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15093,8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15133,2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14612,5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15892,2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B5C" w:rsidRP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A7B5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15892,2</w:t>
            </w:r>
          </w:p>
        </w:tc>
      </w:tr>
    </w:tbl>
    <w:p w:rsidR="00CB0814" w:rsidRDefault="00CB0814" w:rsidP="00CB0814">
      <w:pPr>
        <w:rPr>
          <w:rFonts w:ascii="Times New Roman" w:hAnsi="Times New Roman"/>
          <w:sz w:val="24"/>
          <w:szCs w:val="24"/>
        </w:rPr>
      </w:pPr>
    </w:p>
    <w:p w:rsidR="00CB0814" w:rsidRDefault="00CB0814" w:rsidP="00CB0814">
      <w:pPr>
        <w:rPr>
          <w:rFonts w:ascii="Times New Roman" w:hAnsi="Times New Roman"/>
          <w:sz w:val="24"/>
          <w:szCs w:val="24"/>
        </w:rPr>
      </w:pPr>
      <w:bookmarkStart w:id="17" w:name="Par2592"/>
      <w:bookmarkEnd w:id="17"/>
      <w:r>
        <w:rPr>
          <w:rFonts w:ascii="Times New Roman" w:hAnsi="Times New Roman"/>
          <w:sz w:val="24"/>
          <w:szCs w:val="24"/>
        </w:rPr>
        <w:br w:type="page"/>
      </w:r>
    </w:p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lastRenderedPageBreak/>
        <w:t>Таблица 5</w:t>
      </w:r>
    </w:p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Ресурсное обеспечение</w:t>
      </w:r>
      <w:r w:rsidRPr="00F87630">
        <w:rPr>
          <w:rFonts w:ascii="Times New Roman" w:hAnsi="Times New Roman"/>
          <w:sz w:val="24"/>
          <w:szCs w:val="24"/>
        </w:rPr>
        <w:br/>
        <w:t xml:space="preserve">реализации муниципальной программы МО МР «Ижемский»  «Развитие и сохранение культуры» </w:t>
      </w:r>
    </w:p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</w:t>
      </w:r>
    </w:p>
    <w:p w:rsidR="00CB0814" w:rsidRDefault="00CB0814" w:rsidP="00CB081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 xml:space="preserve"> ( с учетом средств республиканского бюджета Республики Коми)</w:t>
      </w:r>
    </w:p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63" w:type="dxa"/>
        <w:tblInd w:w="93" w:type="dxa"/>
        <w:tblLayout w:type="fixed"/>
        <w:tblLook w:val="04A0"/>
      </w:tblPr>
      <w:tblGrid>
        <w:gridCol w:w="1433"/>
        <w:gridCol w:w="1417"/>
        <w:gridCol w:w="2268"/>
        <w:gridCol w:w="992"/>
        <w:gridCol w:w="993"/>
        <w:gridCol w:w="1134"/>
        <w:gridCol w:w="1134"/>
        <w:gridCol w:w="1134"/>
        <w:gridCol w:w="1134"/>
        <w:gridCol w:w="1276"/>
        <w:gridCol w:w="1224"/>
        <w:gridCol w:w="1224"/>
      </w:tblGrid>
      <w:tr w:rsidR="002A7B5C" w:rsidRPr="001A576E" w:rsidTr="002A7B5C">
        <w:trPr>
          <w:trHeight w:val="915"/>
        </w:trPr>
        <w:tc>
          <w:tcPr>
            <w:tcW w:w="14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Статус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Наименование муниципальной программы, основного мероприятия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Ответственный исполнитель, соисполнитель</w:t>
            </w:r>
          </w:p>
        </w:tc>
        <w:tc>
          <w:tcPr>
            <w:tcW w:w="10245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Расходы (тыс.руб.)</w:t>
            </w:r>
          </w:p>
        </w:tc>
      </w:tr>
      <w:tr w:rsidR="002A7B5C" w:rsidRPr="001A576E" w:rsidTr="002A7B5C">
        <w:trPr>
          <w:trHeight w:val="360"/>
        </w:trPr>
        <w:tc>
          <w:tcPr>
            <w:tcW w:w="14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2015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2016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2017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2021 год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2022 год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2023 год</w:t>
            </w:r>
          </w:p>
        </w:tc>
      </w:tr>
      <w:tr w:rsidR="002A7B5C" w:rsidRPr="001A576E" w:rsidTr="002A7B5C">
        <w:trPr>
          <w:trHeight w:val="300"/>
        </w:trPr>
        <w:tc>
          <w:tcPr>
            <w:tcW w:w="14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</w:tr>
      <w:tr w:rsidR="002A7B5C" w:rsidRPr="001A576E" w:rsidTr="002A7B5C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Муниципальная программа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 xml:space="preserve">Развитие и сохранение культуры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90 895,1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95 335,7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111 568,2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141 472,8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164 587,1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155 982,5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168 955,1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161 578,8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161 578,8</w:t>
            </w:r>
          </w:p>
        </w:tc>
      </w:tr>
      <w:tr w:rsidR="002A7B5C" w:rsidRPr="001A576E" w:rsidTr="002A7B5C">
        <w:trPr>
          <w:trHeight w:val="38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90 895,1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95 335,7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111 568,2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141 472,8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164587,1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155 982,5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167 705,1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161 578,8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161 578,8</w:t>
            </w:r>
          </w:p>
        </w:tc>
      </w:tr>
      <w:tr w:rsidR="002A7B5C" w:rsidRPr="001A576E" w:rsidTr="002A7B5C">
        <w:trPr>
          <w:trHeight w:val="336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 xml:space="preserve">Отдел строительства, архитектуры и градостроительства администрации муниципального района «Ижемский»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1 250,0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A576E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</w:tr>
      <w:tr w:rsidR="002A7B5C" w:rsidRPr="001A576E" w:rsidTr="002A7B5C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 xml:space="preserve">Основное мероприятие 1.1.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Укрепление и модернизация материально-технической базы объектов сферы культуры и искусства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1 619,8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1 701,7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5 417,0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2 045,7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10 848,9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6 098,2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2 821,1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1A576E" w:rsidTr="002A7B5C">
        <w:trPr>
          <w:trHeight w:val="37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1 619,8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1 701,7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5 417,0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2 045,7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10 848,9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6 098,2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2 821,1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1A576E" w:rsidTr="002A7B5C">
        <w:trPr>
          <w:trHeight w:val="336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1A576E" w:rsidTr="002A7B5C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 xml:space="preserve">Основное </w:t>
            </w: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мероприятие 1.2.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Реализация </w:t>
            </w: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концепции информатизации сферы культуры и искусства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93,6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55,0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</w:tr>
      <w:tr w:rsidR="002A7B5C" w:rsidRPr="001A576E" w:rsidTr="002A7B5C">
        <w:trPr>
          <w:trHeight w:val="636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93,6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55,0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</w:tr>
      <w:tr w:rsidR="002A7B5C" w:rsidRPr="001A576E" w:rsidTr="002A7B5C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Основное мероприятие 1.3.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Развитие библиотечного дела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16 993,2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17 068,0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16 471,5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15 870,4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13 452,7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12 090,3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13 903,1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16 021,0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16 021,0</w:t>
            </w:r>
          </w:p>
        </w:tc>
      </w:tr>
      <w:tr w:rsidR="002A7B5C" w:rsidRPr="001A576E" w:rsidTr="002A7B5C">
        <w:trPr>
          <w:trHeight w:val="90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16 993,2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17 068,0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16 471,5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15 870,4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13 452,7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12 090,3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13 903,1</w:t>
            </w:r>
          </w:p>
        </w:tc>
        <w:tc>
          <w:tcPr>
            <w:tcW w:w="122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16 021,0</w:t>
            </w:r>
          </w:p>
        </w:tc>
        <w:tc>
          <w:tcPr>
            <w:tcW w:w="12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16 021,0</w:t>
            </w:r>
          </w:p>
        </w:tc>
      </w:tr>
      <w:tr w:rsidR="002A7B5C" w:rsidRPr="001A576E" w:rsidTr="002A7B5C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1.4.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Оказание муниципальных услуг (выполнение работ) музеями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3 059,8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2 927,2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2 994,4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2 823,9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2 500,6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2 441,6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2 520,0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3 551,0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3 551,0</w:t>
            </w:r>
          </w:p>
        </w:tc>
      </w:tr>
      <w:tr w:rsidR="002A7B5C" w:rsidRPr="001A576E" w:rsidTr="002A7B5C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3 059,8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2 927,2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2 994,4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2 823,9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2 500,6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2 441,6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 520,0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3 551,0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3 551,0</w:t>
            </w:r>
          </w:p>
        </w:tc>
      </w:tr>
      <w:tr w:rsidR="002A7B5C" w:rsidRPr="001A576E" w:rsidTr="002A7B5C">
        <w:trPr>
          <w:trHeight w:val="396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1.5.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Создание безопасных условий в муниципальных учреждениях культуры и искусства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425,5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958,9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409,0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409,0</w:t>
            </w:r>
          </w:p>
        </w:tc>
      </w:tr>
      <w:tr w:rsidR="002A7B5C" w:rsidRPr="001A576E" w:rsidTr="002A7B5C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425,5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958,9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409,0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409,0</w:t>
            </w:r>
          </w:p>
        </w:tc>
      </w:tr>
      <w:tr w:rsidR="002A7B5C" w:rsidRPr="001A576E" w:rsidTr="002A7B5C">
        <w:trPr>
          <w:trHeight w:val="283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1.</w:t>
            </w:r>
            <w:r>
              <w:rPr>
                <w:rFonts w:ascii="Times New Roman" w:eastAsia="Times New Roman" w:hAnsi="Times New Roman"/>
                <w:color w:val="000000"/>
              </w:rPr>
              <w:t>6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B6745D">
              <w:rPr>
                <w:rFonts w:ascii="Times New Roman" w:eastAsia="Times New Roman" w:hAnsi="Times New Roman"/>
                <w:color w:val="000000"/>
              </w:rPr>
              <w:t>Строительство и реконструкция объектов сферы культуры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1 250,0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1A576E" w:rsidTr="002A7B5C">
        <w:trPr>
          <w:trHeight w:val="564"/>
        </w:trPr>
        <w:tc>
          <w:tcPr>
            <w:tcW w:w="143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Отдел строительства, архитектуры и градостроительства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1 250,0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1A576E" w:rsidTr="002A7B5C">
        <w:trPr>
          <w:trHeight w:val="283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2.1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40 248,6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41 625,2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39 464,1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43 277,2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32 662,8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28 927,4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35</w:t>
            </w:r>
            <w:r>
              <w:rPr>
                <w:rFonts w:ascii="Times New Roman" w:eastAsia="Times New Roman" w:hAnsi="Times New Roman"/>
                <w:color w:val="000000"/>
              </w:rPr>
              <w:t> 519,9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37 200,0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37 200,0</w:t>
            </w:r>
          </w:p>
        </w:tc>
      </w:tr>
      <w:tr w:rsidR="002A7B5C" w:rsidRPr="001A576E" w:rsidTr="002A7B5C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40 248,6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41 625,2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39 464,1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43 277,2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32 662,8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28 927,4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35</w:t>
            </w:r>
            <w:r>
              <w:rPr>
                <w:rFonts w:ascii="Times New Roman" w:eastAsia="Times New Roman" w:hAnsi="Times New Roman"/>
                <w:color w:val="000000"/>
              </w:rPr>
              <w:t> 519,9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37 200,0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37 200,0</w:t>
            </w:r>
          </w:p>
        </w:tc>
      </w:tr>
      <w:tr w:rsidR="002A7B5C" w:rsidRPr="001A576E" w:rsidTr="002A7B5C">
        <w:trPr>
          <w:trHeight w:val="46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Основное мероприятие 2.2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Поддержка художественного народного творчества, сохранение традиционной культуры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2 186,0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1 633,8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862,5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967,0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225,4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225,4</w:t>
            </w:r>
          </w:p>
        </w:tc>
      </w:tr>
      <w:tr w:rsidR="002A7B5C" w:rsidRPr="001A576E" w:rsidTr="002A7B5C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2 186,0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1 633,8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862,5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967,9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225,4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225,4</w:t>
            </w:r>
          </w:p>
        </w:tc>
      </w:tr>
      <w:tr w:rsidR="002A7B5C" w:rsidRPr="001A576E" w:rsidTr="002A7B5C">
        <w:trPr>
          <w:trHeight w:val="42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2.3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Стимулирование деятельности и повышение профессиональной компетентности работников учреждений культуры и искусства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1A576E" w:rsidTr="002A7B5C">
        <w:trPr>
          <w:trHeight w:val="72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1A576E" w:rsidTr="002A7B5C">
        <w:trPr>
          <w:trHeight w:val="408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2.4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Оказание муниципальных услуг (выполнение работ) учреждениями дополнительного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7 962,8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9 753,3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10 530,7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12 298,7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12 190,2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11 609,6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13 624,6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12 163,0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12 163,0</w:t>
            </w:r>
          </w:p>
        </w:tc>
      </w:tr>
      <w:tr w:rsidR="002A7B5C" w:rsidRPr="001A576E" w:rsidTr="002A7B5C">
        <w:trPr>
          <w:trHeight w:val="55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7 962,8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9 753,3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10 530,7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12 298,7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12 190,2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11 609,6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13 624,6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12 163,0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12 163,0</w:t>
            </w:r>
          </w:p>
        </w:tc>
      </w:tr>
      <w:tr w:rsidR="002A7B5C" w:rsidRPr="001A576E" w:rsidTr="002A7B5C">
        <w:trPr>
          <w:trHeight w:val="42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2.5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 xml:space="preserve">Реализация народных проектов в сфере культуры и искусства, этнокультурного развития народов, проживающих на </w:t>
            </w: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территории Ижемского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195,0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1A576E" w:rsidTr="002A7B5C">
        <w:trPr>
          <w:trHeight w:val="612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668,0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195,0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1A576E" w:rsidTr="002A7B5C">
        <w:trPr>
          <w:trHeight w:val="40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lastRenderedPageBreak/>
              <w:t>Основное мероприятие 3.1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7 091,5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7 582,0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7 188,9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7 667,9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8 223,2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8 531,7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9 085,7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8 605,6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8 605,6</w:t>
            </w:r>
          </w:p>
        </w:tc>
      </w:tr>
      <w:tr w:rsidR="002A7B5C" w:rsidRPr="001A576E" w:rsidTr="002A7B5C">
        <w:trPr>
          <w:trHeight w:val="60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7 091,5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7 582,0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7 188,9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7 667,9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8 223,2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8 531,7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9 085,7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8 605,6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8 605,6</w:t>
            </w:r>
          </w:p>
        </w:tc>
      </w:tr>
      <w:tr w:rsidR="002A7B5C" w:rsidRPr="001A576E" w:rsidTr="002A7B5C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3.3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Осуществление деятельности прочих учреждений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11 184,9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11 754,0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13 187,5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27 067,4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20 376,9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17 114,0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24 482,4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18 496,6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18 496,6</w:t>
            </w:r>
          </w:p>
        </w:tc>
      </w:tr>
      <w:tr w:rsidR="002A7B5C" w:rsidRPr="001A576E" w:rsidTr="002A7B5C">
        <w:trPr>
          <w:trHeight w:val="56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11 184,9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11 754,0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13 187,5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27 067,4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20 376,9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17 114,0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24 482,4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18 496,6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18 496,6</w:t>
            </w:r>
          </w:p>
        </w:tc>
      </w:tr>
      <w:tr w:rsidR="002A7B5C" w:rsidRPr="001A576E" w:rsidTr="002A7B5C">
        <w:trPr>
          <w:trHeight w:val="435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3.4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Обеспечение роста уровня оплаты труда работников муниципальных учреждений культуры и искусства в Ижемском районе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13 969,2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28 352,9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46 707,9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52 261,3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48 659,9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48 659,9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48 659,9</w:t>
            </w:r>
          </w:p>
        </w:tc>
      </w:tr>
      <w:tr w:rsidR="002A7B5C" w:rsidRPr="001A576E" w:rsidTr="002A7B5C">
        <w:trPr>
          <w:trHeight w:val="660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13 969,2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28 352,9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46 707,9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52 261,3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48 659,9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48 659,9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48 659,9</w:t>
            </w:r>
          </w:p>
        </w:tc>
      </w:tr>
      <w:tr w:rsidR="002A7B5C" w:rsidRPr="001A576E" w:rsidTr="002A7B5C">
        <w:trPr>
          <w:trHeight w:val="300"/>
        </w:trPr>
        <w:tc>
          <w:tcPr>
            <w:tcW w:w="14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Основное мероприятие 3.5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Создание условий для функционирования муниципальных учреждений культуры и искусства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15 093,8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15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1A576E">
              <w:rPr>
                <w:rFonts w:ascii="Times New Roman" w:eastAsia="Times New Roman" w:hAnsi="Times New Roman"/>
                <w:color w:val="000000"/>
              </w:rPr>
              <w:t>133,2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14 612,5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15 892,2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15 892,2</w:t>
            </w:r>
          </w:p>
        </w:tc>
      </w:tr>
      <w:tr w:rsidR="002A7B5C" w:rsidRPr="001A576E" w:rsidTr="002A7B5C">
        <w:trPr>
          <w:trHeight w:val="624"/>
        </w:trPr>
        <w:tc>
          <w:tcPr>
            <w:tcW w:w="14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1A576E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15 093,8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A576E">
              <w:rPr>
                <w:rFonts w:ascii="Times New Roman" w:eastAsia="Times New Roman" w:hAnsi="Times New Roman"/>
                <w:color w:val="000000"/>
              </w:rPr>
              <w:t>15 133,2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14 612,5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15 892,2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A7B5C" w:rsidRPr="001A576E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15 892,2</w:t>
            </w:r>
          </w:p>
        </w:tc>
      </w:tr>
    </w:tbl>
    <w:p w:rsidR="00CB0814" w:rsidRPr="00F87630" w:rsidRDefault="00CB0814" w:rsidP="00CB0814">
      <w:pPr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b/>
          <w:sz w:val="28"/>
          <w:szCs w:val="24"/>
        </w:rPr>
        <w:br w:type="page"/>
      </w:r>
    </w:p>
    <w:p w:rsidR="00CB0814" w:rsidRPr="00F87630" w:rsidRDefault="00CB0814" w:rsidP="00CB0814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lastRenderedPageBreak/>
        <w:t>Таблица 6</w:t>
      </w:r>
    </w:p>
    <w:p w:rsidR="00CB0814" w:rsidRPr="00F87630" w:rsidRDefault="00CB0814" w:rsidP="00CB0814">
      <w:pPr>
        <w:ind w:right="-170"/>
        <w:jc w:val="center"/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>Ресурсное обеспечение</w:t>
      </w:r>
    </w:p>
    <w:p w:rsidR="00CB0814" w:rsidRPr="00F87630" w:rsidRDefault="00CB0814" w:rsidP="00CB0814">
      <w:pPr>
        <w:ind w:right="-170"/>
        <w:jc w:val="center"/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 xml:space="preserve"> и прогнозная (справочная) оценка расходов федерального бюджета, </w:t>
      </w:r>
    </w:p>
    <w:p w:rsidR="00CB0814" w:rsidRPr="00F87630" w:rsidRDefault="00CB0814" w:rsidP="00CB0814">
      <w:pPr>
        <w:ind w:right="-170"/>
        <w:jc w:val="center"/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 xml:space="preserve">республиканского бюджета Республики Коми,  бюджета муниципального </w:t>
      </w:r>
    </w:p>
    <w:p w:rsidR="00CB0814" w:rsidRPr="00F87630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 xml:space="preserve">района «Ижемский» </w:t>
      </w:r>
      <w:r w:rsidRPr="00F87630">
        <w:rPr>
          <w:rFonts w:ascii="Times New Roman" w:hAnsi="Times New Roman" w:cs="Times New Roman"/>
          <w:sz w:val="24"/>
          <w:szCs w:val="24"/>
        </w:rPr>
        <w:t xml:space="preserve">бюджетов сельских поселений, бюджетов государственных </w:t>
      </w:r>
    </w:p>
    <w:p w:rsidR="00CB0814" w:rsidRPr="00F87630" w:rsidRDefault="00CB0814" w:rsidP="00CB0814">
      <w:pPr>
        <w:pStyle w:val="ConsPlusNormal"/>
        <w:spacing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hAnsi="Times New Roman" w:cs="Times New Roman"/>
          <w:sz w:val="24"/>
          <w:szCs w:val="24"/>
        </w:rPr>
        <w:t>внебюджетных фондов Республики Коми и юридических лиц</w:t>
      </w:r>
      <w:r w:rsidRPr="00F87630">
        <w:t xml:space="preserve"> </w:t>
      </w:r>
      <w:r w:rsidRPr="00F87630">
        <w:rPr>
          <w:rFonts w:ascii="Times New Roman" w:eastAsia="Times New Roman" w:hAnsi="Times New Roman"/>
          <w:sz w:val="24"/>
          <w:szCs w:val="24"/>
        </w:rPr>
        <w:t xml:space="preserve">на реализацию целей </w:t>
      </w:r>
    </w:p>
    <w:p w:rsidR="00CB0814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 xml:space="preserve">муниципальной программы </w:t>
      </w:r>
      <w:r w:rsidRPr="00F87630">
        <w:rPr>
          <w:rFonts w:ascii="Times New Roman" w:hAnsi="Times New Roman" w:cs="Times New Roman"/>
          <w:sz w:val="24"/>
          <w:szCs w:val="24"/>
        </w:rPr>
        <w:t>МО МР «Ижемский» «Развитие и сохранение культуры»</w:t>
      </w:r>
    </w:p>
    <w:p w:rsidR="00CB0814" w:rsidRPr="00F87630" w:rsidRDefault="00CB0814" w:rsidP="00CB0814">
      <w:pPr>
        <w:pStyle w:val="ConsPlusNormal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22" w:type="dxa"/>
        <w:tblInd w:w="93" w:type="dxa"/>
        <w:tblLayout w:type="fixed"/>
        <w:tblLook w:val="04A0"/>
      </w:tblPr>
      <w:tblGrid>
        <w:gridCol w:w="1149"/>
        <w:gridCol w:w="1418"/>
        <w:gridCol w:w="1984"/>
        <w:gridCol w:w="1134"/>
        <w:gridCol w:w="1134"/>
        <w:gridCol w:w="1134"/>
        <w:gridCol w:w="1134"/>
        <w:gridCol w:w="1134"/>
        <w:gridCol w:w="1275"/>
        <w:gridCol w:w="1276"/>
        <w:gridCol w:w="1275"/>
        <w:gridCol w:w="1275"/>
      </w:tblGrid>
      <w:tr w:rsidR="002A7B5C" w:rsidRPr="00A96C98" w:rsidTr="002A7B5C">
        <w:trPr>
          <w:trHeight w:val="1275"/>
        </w:trPr>
        <w:tc>
          <w:tcPr>
            <w:tcW w:w="11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Статус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Наименование муниципальной программы, основного мероприятия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Источник финансирования</w:t>
            </w:r>
          </w:p>
        </w:tc>
        <w:tc>
          <w:tcPr>
            <w:tcW w:w="10771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Оценка расходов (тыс.руб.)</w:t>
            </w:r>
          </w:p>
        </w:tc>
      </w:tr>
      <w:tr w:rsidR="002A7B5C" w:rsidRPr="00A96C98" w:rsidTr="002A7B5C">
        <w:trPr>
          <w:trHeight w:val="300"/>
        </w:trPr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2015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2016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2017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2019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2022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2023 год</w:t>
            </w:r>
          </w:p>
        </w:tc>
      </w:tr>
      <w:tr w:rsidR="002A7B5C" w:rsidRPr="00A96C98" w:rsidTr="002A7B5C">
        <w:trPr>
          <w:trHeight w:val="30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</w:tr>
      <w:tr w:rsidR="002A7B5C" w:rsidRPr="00A96C98" w:rsidTr="002A7B5C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Муниципальная программа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Развитие и сохранение 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90895,1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95 335,7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111 568,2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141 472,8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164 587,1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155 982,5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168 955,1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161 578,8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161 578,8</w:t>
            </w:r>
          </w:p>
        </w:tc>
      </w:tr>
      <w:tr w:rsidR="002A7B5C" w:rsidRPr="00A96C98" w:rsidTr="002A7B5C">
        <w:trPr>
          <w:trHeight w:val="264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275,9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1 011,2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6 463,8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1 002,9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бюджета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1 567,1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14 633,9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29 325,4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58 103,6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63 032,6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58 416,5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59 244,4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59 244,4</w:t>
            </w:r>
          </w:p>
        </w:tc>
      </w:tr>
      <w:tr w:rsidR="002A7B5C" w:rsidRPr="00A96C98" w:rsidTr="002A7B5C">
        <w:trPr>
          <w:trHeight w:val="87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88 652,1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94 111,7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96 436,7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111 136,2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100 019,7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91 947,0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110 538,6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102 334,4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102 334,4</w:t>
            </w:r>
          </w:p>
        </w:tc>
      </w:tr>
      <w:tr w:rsidR="002A7B5C" w:rsidRPr="00A96C98" w:rsidTr="002A7B5C">
        <w:trPr>
          <w:trHeight w:val="788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мероприятие 1.1.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 xml:space="preserve">Укрепление и модернизация материально-технической базы объектов </w:t>
            </w: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сферы культуры и искусства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1 619,8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1 701,7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5 417,0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2 045,7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10 848,9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6 098,2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2 821,1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27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993,8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6 417,0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1 002,9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бюджета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564,4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1 005,6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1 528,6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4 903,0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3 867,5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4 665,5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2 821,1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мероприятие 1.2.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Реализация концепции информатизации сферы культуры и искусства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393,2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355,0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3</w:t>
            </w: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355,0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355,0</w:t>
            </w:r>
          </w:p>
        </w:tc>
      </w:tr>
      <w:tr w:rsidR="002A7B5C" w:rsidRPr="00A96C98" w:rsidTr="002A7B5C">
        <w:trPr>
          <w:trHeight w:val="31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бюджета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368,1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355,0</w:t>
            </w: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мероприятие 1.3.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Развитие библиотечного дела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16993,2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17 068,0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16 471,5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15 870,4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13 452,7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12 090,3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13 903,1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16 021,0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16 021,0</w:t>
            </w:r>
          </w:p>
        </w:tc>
      </w:tr>
      <w:tr w:rsidR="002A7B5C" w:rsidRPr="00A96C98" w:rsidTr="002A7B5C">
        <w:trPr>
          <w:trHeight w:val="27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бюджета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16 954,4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17 029,3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16 432,9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15 831,7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13 381,2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12 023,8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13</w:t>
            </w:r>
            <w:r>
              <w:rPr>
                <w:rFonts w:ascii="Times New Roman" w:eastAsia="Times New Roman" w:hAnsi="Times New Roman"/>
                <w:color w:val="000000"/>
              </w:rPr>
              <w:t> 836,2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16 021,0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16 021,0</w:t>
            </w: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мероприятие 1.4.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 xml:space="preserve">Оказание муниципальных услуг </w:t>
            </w: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(выполнение работ) музеями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3 059,8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2 927,2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2 994,4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2 823,9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2 500,6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2 441,6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2 520,0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3</w:t>
            </w: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551,0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3 551,0</w:t>
            </w:r>
          </w:p>
        </w:tc>
      </w:tr>
      <w:tr w:rsidR="002A7B5C" w:rsidRPr="00A96C98" w:rsidTr="002A7B5C">
        <w:trPr>
          <w:trHeight w:val="21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бюджета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774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3 059,8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2 927,2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2 994,4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2 823,9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2 500,6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2 441,6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 520,0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  <w:r w:rsidRPr="00A96C98">
              <w:rPr>
                <w:rFonts w:ascii="Times New Roman" w:eastAsia="Times New Roman" w:hAnsi="Times New Roman"/>
                <w:color w:val="000000"/>
              </w:rPr>
              <w:t xml:space="preserve"> 551,0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3 551,0</w:t>
            </w: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552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мероприятие 1.5.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Создание безопасных условий в муниципальных учреждениях культуры и искусства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425,5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371,1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548,1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527,9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751,4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751,0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958,9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409,0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409,0</w:t>
            </w:r>
          </w:p>
        </w:tc>
      </w:tr>
      <w:tr w:rsidR="002A7B5C" w:rsidRPr="00A96C98" w:rsidTr="002A7B5C">
        <w:trPr>
          <w:trHeight w:val="367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бюджета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81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635,8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958,9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409,0</w:t>
            </w:r>
          </w:p>
        </w:tc>
      </w:tr>
      <w:tr w:rsidR="002A7B5C" w:rsidRPr="00A96C98" w:rsidTr="002A7B5C">
        <w:trPr>
          <w:trHeight w:val="87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552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 xml:space="preserve">Основное мероприятие </w:t>
            </w:r>
            <w:r>
              <w:rPr>
                <w:rFonts w:ascii="Times New Roman" w:eastAsia="Times New Roman" w:hAnsi="Times New Roman"/>
                <w:color w:val="000000"/>
              </w:rPr>
              <w:t>1.6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Строительство и реконструкция объектов сферы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1 250,0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C4702F">
              <w:rPr>
                <w:rFonts w:ascii="Times New Roman" w:eastAsia="Times New Roman" w:hAnsi="Times New Roman"/>
                <w:b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870"/>
        </w:trPr>
        <w:tc>
          <w:tcPr>
            <w:tcW w:w="11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870"/>
        </w:trPr>
        <w:tc>
          <w:tcPr>
            <w:tcW w:w="11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бюджета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870"/>
        </w:trPr>
        <w:tc>
          <w:tcPr>
            <w:tcW w:w="114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1 250,0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870"/>
        </w:trPr>
        <w:tc>
          <w:tcPr>
            <w:tcW w:w="11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C4702F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702F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мероприятие 2.1.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40248,6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41 625,2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39 464,1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43 277,2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32 662,8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28 927,4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35 519,9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37 200,0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37 200,0</w:t>
            </w:r>
          </w:p>
        </w:tc>
      </w:tr>
      <w:tr w:rsidR="002A7B5C" w:rsidRPr="00A96C98" w:rsidTr="002A7B5C">
        <w:trPr>
          <w:trHeight w:val="32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бюджета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757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40 248,6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41 625,2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39 464,1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43 277,2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32 662,8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28 927,4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35</w:t>
            </w:r>
            <w:r>
              <w:rPr>
                <w:rFonts w:ascii="Times New Roman" w:eastAsia="Times New Roman" w:hAnsi="Times New Roman"/>
                <w:color w:val="000000"/>
              </w:rPr>
              <w:t> 519,9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37 200,0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37 200,0</w:t>
            </w: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324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 xml:space="preserve">Основное мероприятие 2.2.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Поддержка художественного народного творчества, сохранение традиционной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2 186,0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1 633,8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862,5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673,5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669,2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967,0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225,4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225,0</w:t>
            </w:r>
          </w:p>
        </w:tc>
      </w:tr>
      <w:tr w:rsidR="002A7B5C" w:rsidRPr="00A96C98" w:rsidTr="002A7B5C">
        <w:trPr>
          <w:trHeight w:val="282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бюджета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1 333,8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862,5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673,5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225,4</w:t>
            </w:r>
          </w:p>
        </w:tc>
      </w:tr>
      <w:tr w:rsidR="002A7B5C" w:rsidRPr="00A96C98" w:rsidTr="002A7B5C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мероприят</w:t>
            </w: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ие 2.3.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Стимулирование </w:t>
            </w: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деятельности и повышение профессиональной компетентности работников учреждений культуры и искусства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20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 xml:space="preserve">федеральный </w:t>
            </w: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бюджета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96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 xml:space="preserve">Основное мероприятие 2.4.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Оказание муниципальных услуг (выполнение работ) учреждениями дополнительного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7 962,8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9 753,3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10 530,7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12 298,7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12 190,2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11 609,6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13 624,6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12 163,0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12 163,0</w:t>
            </w:r>
          </w:p>
        </w:tc>
      </w:tr>
      <w:tr w:rsidR="002A7B5C" w:rsidRPr="00A96C98" w:rsidTr="002A7B5C">
        <w:trPr>
          <w:trHeight w:val="37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бюджета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7 962,8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9 753,3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10 530,7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12 298,7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12 190,2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11 609,6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3 624,6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12 163,0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12 163,0</w:t>
            </w: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мероприятие 2.5.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 xml:space="preserve">Реализация народных проектов в сфере культуры и искусства, этнокультурного развития народов, проживающих на </w:t>
            </w: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территории Ижемского района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668,0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195</w:t>
            </w: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25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бюджета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90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68,0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195</w:t>
            </w:r>
            <w:r w:rsidRPr="00A96C98">
              <w:rPr>
                <w:rFonts w:ascii="Times New Roman" w:eastAsia="Times New Roman" w:hAnsi="Times New Roman"/>
                <w:color w:val="000000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Основное мероприятие 3.1.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7 091,5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7 582,0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7 188,9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7 667,9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8 223,2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8 531,7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9 085,7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8 605,6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8 605,6</w:t>
            </w:r>
          </w:p>
        </w:tc>
      </w:tr>
      <w:tr w:rsidR="002A7B5C" w:rsidRPr="00A96C98" w:rsidTr="002A7B5C">
        <w:trPr>
          <w:trHeight w:val="37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бюджета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8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7 091,5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7 582,0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7 188,9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7 667,9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8 223,2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8 531,7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9 085,7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8 605,6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8 605,6</w:t>
            </w: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300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мероприятие 3.3.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Осуществление деятельности прочих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11 184,9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11 754,0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13 187,5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27 067,4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20 376,9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17 114,0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24 482,4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18 496,6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18 496,6</w:t>
            </w:r>
          </w:p>
        </w:tc>
      </w:tr>
      <w:tr w:rsidR="002A7B5C" w:rsidRPr="00A96C98" w:rsidTr="002A7B5C">
        <w:trPr>
          <w:trHeight w:val="324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бюджета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94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11 184,9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11 754,0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13 187,5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27 067,4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20 376,9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17 114,0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24 482,4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18 496,6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18 496,6</w:t>
            </w: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552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мероприятие 3.4.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 xml:space="preserve">Обеспечение роста уровня оплаты труда работников </w:t>
            </w: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муниципальных учреждений культуры в Ижемском районе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13 969,2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28 352,9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46 707,9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52 261,3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48 659,9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48 659,9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48 659,9</w:t>
            </w:r>
          </w:p>
        </w:tc>
      </w:tr>
      <w:tr w:rsidR="002A7B5C" w:rsidRPr="00A96C98" w:rsidTr="002A7B5C">
        <w:trPr>
          <w:trHeight w:val="32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бюджета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13 823,5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28 071,5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46 242,9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51 738,7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48 173,3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48 173,3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48 173,3</w:t>
            </w:r>
          </w:p>
        </w:tc>
      </w:tr>
      <w:tr w:rsidR="002A7B5C" w:rsidRPr="00A96C98" w:rsidTr="002A7B5C">
        <w:trPr>
          <w:trHeight w:val="76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281,4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522,6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486,6</w:t>
            </w:r>
          </w:p>
        </w:tc>
      </w:tr>
      <w:tr w:rsidR="002A7B5C" w:rsidRPr="00A96C98" w:rsidTr="002A7B5C">
        <w:trPr>
          <w:trHeight w:val="564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586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Основное мероприятие 3.5.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Создание условий для функционирования муниципальных учреждений культуры и искусства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15 093,8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96C98">
              <w:rPr>
                <w:rFonts w:ascii="Times New Roman" w:eastAsia="Times New Roman" w:hAnsi="Times New Roman"/>
                <w:b/>
                <w:bCs/>
                <w:color w:val="000000"/>
              </w:rPr>
              <w:t>15 133,1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14 612,5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15 892,2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15 892,2</w:t>
            </w:r>
          </w:p>
        </w:tc>
      </w:tr>
      <w:tr w:rsidR="002A7B5C" w:rsidRPr="00A96C98" w:rsidTr="002A7B5C">
        <w:trPr>
          <w:trHeight w:val="316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  <w:r w:rsidRPr="00A96C9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rPr>
                <w:rFonts w:eastAsia="Times New Roman"/>
                <w:color w:val="000000"/>
              </w:rPr>
            </w:pPr>
          </w:p>
        </w:tc>
      </w:tr>
      <w:tr w:rsidR="002A7B5C" w:rsidRPr="00A96C98" w:rsidTr="002A7B5C">
        <w:trPr>
          <w:trHeight w:val="840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республиканский бюджета Республики Коми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10 486,9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10 540,7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10 176,3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11 071,1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11 071,1</w:t>
            </w:r>
          </w:p>
        </w:tc>
      </w:tr>
      <w:tr w:rsidR="002A7B5C" w:rsidRPr="00A96C98" w:rsidTr="002A7B5C">
        <w:trPr>
          <w:trHeight w:val="701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бюджет муниципального района «Ижемский»*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4 606,9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4 592,4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4 436,2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4 821,1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4 821,1</w:t>
            </w:r>
          </w:p>
        </w:tc>
      </w:tr>
      <w:tr w:rsidR="002A7B5C" w:rsidRPr="00A96C98" w:rsidTr="002A7B5C">
        <w:trPr>
          <w:trHeight w:val="768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rPr>
                <w:rFonts w:ascii="Times New Roman" w:eastAsia="Times New Roman" w:hAnsi="Times New Roman"/>
                <w:color w:val="000000"/>
              </w:rPr>
            </w:pPr>
            <w:r w:rsidRPr="00A96C98">
              <w:rPr>
                <w:rFonts w:ascii="Times New Roman" w:eastAsia="Times New Roman" w:hAnsi="Times New Roman"/>
                <w:color w:val="000000"/>
              </w:rPr>
              <w:t>средства от приносящей доход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7B5C" w:rsidRPr="00A96C98" w:rsidRDefault="002A7B5C" w:rsidP="0063766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CB0814" w:rsidRPr="00F87630" w:rsidRDefault="00CB0814" w:rsidP="00CB0814">
      <w:pPr>
        <w:rPr>
          <w:rFonts w:ascii="Times New Roman" w:hAnsi="Times New Roman"/>
          <w:sz w:val="24"/>
          <w:szCs w:val="24"/>
        </w:rPr>
      </w:pPr>
    </w:p>
    <w:p w:rsidR="00CB0814" w:rsidRPr="00F87630" w:rsidRDefault="00CB0814" w:rsidP="00CB0814">
      <w:pPr>
        <w:rPr>
          <w:rFonts w:ascii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* Расходы только за счет средств бюджета муниципального района «Ижемский» (без учета средств, выделенных из федерального бюд</w:t>
      </w:r>
      <w:r w:rsidRPr="00F87630">
        <w:rPr>
          <w:rFonts w:ascii="Times New Roman" w:hAnsi="Times New Roman"/>
          <w:sz w:val="24"/>
          <w:szCs w:val="24"/>
        </w:rPr>
        <w:softHyphen/>
        <w:t>жета и республиканского бюджета Республики Коми)</w:t>
      </w:r>
    </w:p>
    <w:p w:rsidR="00CB0814" w:rsidRPr="00F87630" w:rsidRDefault="00CB0814" w:rsidP="00CB0814">
      <w:pPr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hAnsi="Times New Roman"/>
          <w:sz w:val="24"/>
          <w:szCs w:val="24"/>
        </w:rPr>
        <w:t>** Расходы только за счет средств бюджетов сельских поселений, без учета средств выделенных из бюджета муниципального района «Ижемский»</w:t>
      </w:r>
    </w:p>
    <w:p w:rsidR="00CB0814" w:rsidRPr="00F87630" w:rsidRDefault="00CB0814" w:rsidP="00CB0814">
      <w:pPr>
        <w:rPr>
          <w:rFonts w:ascii="Times New Roman" w:eastAsia="Times New Roman" w:hAnsi="Times New Roman"/>
          <w:sz w:val="24"/>
          <w:szCs w:val="24"/>
        </w:rPr>
      </w:pPr>
      <w:r w:rsidRPr="00F87630">
        <w:rPr>
          <w:rFonts w:ascii="Times New Roman" w:eastAsia="Times New Roman" w:hAnsi="Times New Roman"/>
          <w:sz w:val="24"/>
          <w:szCs w:val="24"/>
        </w:rPr>
        <w:t>***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организации».</w:t>
      </w:r>
    </w:p>
    <w:p w:rsidR="00CB0814" w:rsidRDefault="00CB0814" w:rsidP="00B22046">
      <w:pPr>
        <w:spacing w:line="0" w:lineRule="atLeast"/>
        <w:ind w:right="360"/>
        <w:rPr>
          <w:rFonts w:ascii="Times New Roman" w:eastAsia="Times New Roman" w:hAnsi="Times New Roman"/>
        </w:rPr>
      </w:pPr>
      <w:bookmarkStart w:id="18" w:name="page15"/>
      <w:bookmarkStart w:id="19" w:name="page16"/>
      <w:bookmarkStart w:id="20" w:name="page17"/>
      <w:bookmarkStart w:id="21" w:name="page46"/>
      <w:bookmarkEnd w:id="18"/>
      <w:bookmarkEnd w:id="19"/>
      <w:bookmarkEnd w:id="20"/>
      <w:bookmarkEnd w:id="21"/>
    </w:p>
    <w:sectPr w:rsidR="00CB0814" w:rsidSect="00B22046">
      <w:pgSz w:w="16840" w:h="11906" w:orient="landscape"/>
      <w:pgMar w:top="827" w:right="938" w:bottom="1440" w:left="1300" w:header="0" w:footer="0" w:gutter="0"/>
      <w:cols w:space="0" w:equalWidth="0">
        <w:col w:w="1460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763845E"/>
    <w:lvl w:ilvl="0" w:tplc="3964F95A">
      <w:start w:val="1"/>
      <w:numFmt w:val="bullet"/>
      <w:lvlText w:val="П"/>
      <w:lvlJc w:val="left"/>
    </w:lvl>
    <w:lvl w:ilvl="1" w:tplc="829E57EC">
      <w:start w:val="1"/>
      <w:numFmt w:val="bullet"/>
      <w:lvlText w:val="Ш"/>
      <w:lvlJc w:val="left"/>
    </w:lvl>
    <w:lvl w:ilvl="2" w:tplc="49F012F6">
      <w:start w:val="1"/>
      <w:numFmt w:val="bullet"/>
      <w:lvlText w:val=""/>
      <w:lvlJc w:val="left"/>
    </w:lvl>
    <w:lvl w:ilvl="3" w:tplc="DD8CFCC6">
      <w:start w:val="1"/>
      <w:numFmt w:val="bullet"/>
      <w:lvlText w:val=""/>
      <w:lvlJc w:val="left"/>
    </w:lvl>
    <w:lvl w:ilvl="4" w:tplc="EF065A5C">
      <w:start w:val="1"/>
      <w:numFmt w:val="bullet"/>
      <w:lvlText w:val=""/>
      <w:lvlJc w:val="left"/>
    </w:lvl>
    <w:lvl w:ilvl="5" w:tplc="DB62BC04">
      <w:start w:val="1"/>
      <w:numFmt w:val="bullet"/>
      <w:lvlText w:val=""/>
      <w:lvlJc w:val="left"/>
    </w:lvl>
    <w:lvl w:ilvl="6" w:tplc="85163158">
      <w:start w:val="1"/>
      <w:numFmt w:val="bullet"/>
      <w:lvlText w:val=""/>
      <w:lvlJc w:val="left"/>
    </w:lvl>
    <w:lvl w:ilvl="7" w:tplc="6C72B0EA">
      <w:start w:val="1"/>
      <w:numFmt w:val="bullet"/>
      <w:lvlText w:val=""/>
      <w:lvlJc w:val="left"/>
    </w:lvl>
    <w:lvl w:ilvl="8" w:tplc="6E7E4306">
      <w:start w:val="1"/>
      <w:numFmt w:val="bullet"/>
      <w:lvlText w:val=""/>
      <w:lvlJc w:val="left"/>
    </w:lvl>
  </w:abstractNum>
  <w:abstractNum w:abstractNumId="1">
    <w:nsid w:val="00000003"/>
    <w:multiLevelType w:val="hybridMultilevel"/>
    <w:tmpl w:val="08EDBDAA"/>
    <w:lvl w:ilvl="0" w:tplc="0F8A7CD6">
      <w:numFmt w:val="decimal"/>
      <w:lvlText w:val="%1."/>
      <w:lvlJc w:val="left"/>
    </w:lvl>
    <w:lvl w:ilvl="1" w:tplc="A184E674">
      <w:start w:val="1"/>
      <w:numFmt w:val="bullet"/>
      <w:lvlText w:val="П"/>
      <w:lvlJc w:val="left"/>
    </w:lvl>
    <w:lvl w:ilvl="2" w:tplc="AAAE4E82">
      <w:start w:val="1"/>
      <w:numFmt w:val="bullet"/>
      <w:lvlText w:val=""/>
      <w:lvlJc w:val="left"/>
    </w:lvl>
    <w:lvl w:ilvl="3" w:tplc="5FDE6430">
      <w:start w:val="1"/>
      <w:numFmt w:val="bullet"/>
      <w:lvlText w:val=""/>
      <w:lvlJc w:val="left"/>
    </w:lvl>
    <w:lvl w:ilvl="4" w:tplc="19C88FE0">
      <w:start w:val="1"/>
      <w:numFmt w:val="bullet"/>
      <w:lvlText w:val=""/>
      <w:lvlJc w:val="left"/>
    </w:lvl>
    <w:lvl w:ilvl="5" w:tplc="E80A8156">
      <w:start w:val="1"/>
      <w:numFmt w:val="bullet"/>
      <w:lvlText w:val=""/>
      <w:lvlJc w:val="left"/>
    </w:lvl>
    <w:lvl w:ilvl="6" w:tplc="319E07DA">
      <w:start w:val="1"/>
      <w:numFmt w:val="bullet"/>
      <w:lvlText w:val=""/>
      <w:lvlJc w:val="left"/>
    </w:lvl>
    <w:lvl w:ilvl="7" w:tplc="811C9EB8">
      <w:start w:val="1"/>
      <w:numFmt w:val="bullet"/>
      <w:lvlText w:val=""/>
      <w:lvlJc w:val="left"/>
    </w:lvl>
    <w:lvl w:ilvl="8" w:tplc="7F6E224E">
      <w:start w:val="1"/>
      <w:numFmt w:val="bullet"/>
      <w:lvlText w:val=""/>
      <w:lvlJc w:val="left"/>
    </w:lvl>
  </w:abstractNum>
  <w:abstractNum w:abstractNumId="2">
    <w:nsid w:val="00000004"/>
    <w:multiLevelType w:val="hybridMultilevel"/>
    <w:tmpl w:val="79838CB2"/>
    <w:lvl w:ilvl="0" w:tplc="9C8AF1BA">
      <w:start w:val="2"/>
      <w:numFmt w:val="decimal"/>
      <w:lvlText w:val="%1."/>
      <w:lvlJc w:val="left"/>
    </w:lvl>
    <w:lvl w:ilvl="1" w:tplc="22DA5AA8">
      <w:start w:val="1"/>
      <w:numFmt w:val="bullet"/>
      <w:lvlText w:val=""/>
      <w:lvlJc w:val="left"/>
    </w:lvl>
    <w:lvl w:ilvl="2" w:tplc="620A8850">
      <w:start w:val="1"/>
      <w:numFmt w:val="bullet"/>
      <w:lvlText w:val=""/>
      <w:lvlJc w:val="left"/>
    </w:lvl>
    <w:lvl w:ilvl="3" w:tplc="FC5E4CB6">
      <w:start w:val="1"/>
      <w:numFmt w:val="bullet"/>
      <w:lvlText w:val=""/>
      <w:lvlJc w:val="left"/>
    </w:lvl>
    <w:lvl w:ilvl="4" w:tplc="4134D9BE">
      <w:start w:val="1"/>
      <w:numFmt w:val="bullet"/>
      <w:lvlText w:val=""/>
      <w:lvlJc w:val="left"/>
    </w:lvl>
    <w:lvl w:ilvl="5" w:tplc="06543F68">
      <w:start w:val="1"/>
      <w:numFmt w:val="bullet"/>
      <w:lvlText w:val=""/>
      <w:lvlJc w:val="left"/>
    </w:lvl>
    <w:lvl w:ilvl="6" w:tplc="CBDC2C1A">
      <w:start w:val="1"/>
      <w:numFmt w:val="bullet"/>
      <w:lvlText w:val=""/>
      <w:lvlJc w:val="left"/>
    </w:lvl>
    <w:lvl w:ilvl="7" w:tplc="3976D678">
      <w:start w:val="1"/>
      <w:numFmt w:val="bullet"/>
      <w:lvlText w:val=""/>
      <w:lvlJc w:val="left"/>
    </w:lvl>
    <w:lvl w:ilvl="8" w:tplc="5F666B0C">
      <w:start w:val="1"/>
      <w:numFmt w:val="bullet"/>
      <w:lvlText w:val=""/>
      <w:lvlJc w:val="left"/>
    </w:lvl>
  </w:abstractNum>
  <w:abstractNum w:abstractNumId="3">
    <w:nsid w:val="0000000B"/>
    <w:multiLevelType w:val="hybridMultilevel"/>
    <w:tmpl w:val="0836C40E"/>
    <w:lvl w:ilvl="0" w:tplc="4EA8F4EE">
      <w:start w:val="1"/>
      <w:numFmt w:val="bullet"/>
      <w:lvlText w:val="в"/>
      <w:lvlJc w:val="left"/>
    </w:lvl>
    <w:lvl w:ilvl="1" w:tplc="0A4EA238">
      <w:start w:val="1"/>
      <w:numFmt w:val="bullet"/>
      <w:lvlText w:val=""/>
      <w:lvlJc w:val="left"/>
    </w:lvl>
    <w:lvl w:ilvl="2" w:tplc="B53C5E0E">
      <w:start w:val="1"/>
      <w:numFmt w:val="bullet"/>
      <w:lvlText w:val=""/>
      <w:lvlJc w:val="left"/>
    </w:lvl>
    <w:lvl w:ilvl="3" w:tplc="D0B67828">
      <w:start w:val="1"/>
      <w:numFmt w:val="bullet"/>
      <w:lvlText w:val=""/>
      <w:lvlJc w:val="left"/>
    </w:lvl>
    <w:lvl w:ilvl="4" w:tplc="F4DEAD28">
      <w:start w:val="1"/>
      <w:numFmt w:val="bullet"/>
      <w:lvlText w:val=""/>
      <w:lvlJc w:val="left"/>
    </w:lvl>
    <w:lvl w:ilvl="5" w:tplc="8CDC34DE">
      <w:start w:val="1"/>
      <w:numFmt w:val="bullet"/>
      <w:lvlText w:val=""/>
      <w:lvlJc w:val="left"/>
    </w:lvl>
    <w:lvl w:ilvl="6" w:tplc="8A1E092A">
      <w:start w:val="1"/>
      <w:numFmt w:val="bullet"/>
      <w:lvlText w:val=""/>
      <w:lvlJc w:val="left"/>
    </w:lvl>
    <w:lvl w:ilvl="7" w:tplc="11E014F0">
      <w:start w:val="1"/>
      <w:numFmt w:val="bullet"/>
      <w:lvlText w:val=""/>
      <w:lvlJc w:val="left"/>
    </w:lvl>
    <w:lvl w:ilvl="8" w:tplc="A4106FFA">
      <w:start w:val="1"/>
      <w:numFmt w:val="bullet"/>
      <w:lvlText w:val=""/>
      <w:lvlJc w:val="left"/>
    </w:lvl>
  </w:abstractNum>
  <w:abstractNum w:abstractNumId="4">
    <w:nsid w:val="0000000C"/>
    <w:multiLevelType w:val="hybridMultilevel"/>
    <w:tmpl w:val="02901D82"/>
    <w:lvl w:ilvl="0" w:tplc="CDD61986">
      <w:start w:val="1"/>
      <w:numFmt w:val="bullet"/>
      <w:lvlText w:val="В"/>
      <w:lvlJc w:val="left"/>
    </w:lvl>
    <w:lvl w:ilvl="1" w:tplc="884AFC3A">
      <w:start w:val="1"/>
      <w:numFmt w:val="bullet"/>
      <w:lvlText w:val=""/>
      <w:lvlJc w:val="left"/>
    </w:lvl>
    <w:lvl w:ilvl="2" w:tplc="DAB04924">
      <w:start w:val="1"/>
      <w:numFmt w:val="bullet"/>
      <w:lvlText w:val=""/>
      <w:lvlJc w:val="left"/>
    </w:lvl>
    <w:lvl w:ilvl="3" w:tplc="51B63048">
      <w:start w:val="1"/>
      <w:numFmt w:val="bullet"/>
      <w:lvlText w:val=""/>
      <w:lvlJc w:val="left"/>
    </w:lvl>
    <w:lvl w:ilvl="4" w:tplc="7FE62F36">
      <w:start w:val="1"/>
      <w:numFmt w:val="bullet"/>
      <w:lvlText w:val=""/>
      <w:lvlJc w:val="left"/>
    </w:lvl>
    <w:lvl w:ilvl="5" w:tplc="9D90184A">
      <w:start w:val="1"/>
      <w:numFmt w:val="bullet"/>
      <w:lvlText w:val=""/>
      <w:lvlJc w:val="left"/>
    </w:lvl>
    <w:lvl w:ilvl="6" w:tplc="2C423AE0">
      <w:start w:val="1"/>
      <w:numFmt w:val="bullet"/>
      <w:lvlText w:val=""/>
      <w:lvlJc w:val="left"/>
    </w:lvl>
    <w:lvl w:ilvl="7" w:tplc="FC80516A">
      <w:start w:val="1"/>
      <w:numFmt w:val="bullet"/>
      <w:lvlText w:val=""/>
      <w:lvlJc w:val="left"/>
    </w:lvl>
    <w:lvl w:ilvl="8" w:tplc="C2D28E3A">
      <w:start w:val="1"/>
      <w:numFmt w:val="bullet"/>
      <w:lvlText w:val=""/>
      <w:lvlJc w:val="left"/>
    </w:lvl>
  </w:abstractNum>
  <w:abstractNum w:abstractNumId="5">
    <w:nsid w:val="0000000D"/>
    <w:multiLevelType w:val="hybridMultilevel"/>
    <w:tmpl w:val="3A95F874"/>
    <w:lvl w:ilvl="0" w:tplc="3FB69F5C">
      <w:start w:val="1"/>
      <w:numFmt w:val="bullet"/>
      <w:lvlText w:val="в"/>
      <w:lvlJc w:val="left"/>
    </w:lvl>
    <w:lvl w:ilvl="1" w:tplc="3B5A760A">
      <w:start w:val="1"/>
      <w:numFmt w:val="decimal"/>
      <w:lvlText w:val="%2."/>
      <w:lvlJc w:val="left"/>
    </w:lvl>
    <w:lvl w:ilvl="2" w:tplc="F1A4C748">
      <w:start w:val="1"/>
      <w:numFmt w:val="bullet"/>
      <w:lvlText w:val=""/>
      <w:lvlJc w:val="left"/>
    </w:lvl>
    <w:lvl w:ilvl="3" w:tplc="A0E03768">
      <w:start w:val="1"/>
      <w:numFmt w:val="bullet"/>
      <w:lvlText w:val=""/>
      <w:lvlJc w:val="left"/>
    </w:lvl>
    <w:lvl w:ilvl="4" w:tplc="F75E797A">
      <w:start w:val="1"/>
      <w:numFmt w:val="bullet"/>
      <w:lvlText w:val=""/>
      <w:lvlJc w:val="left"/>
    </w:lvl>
    <w:lvl w:ilvl="5" w:tplc="D4901D0E">
      <w:start w:val="1"/>
      <w:numFmt w:val="bullet"/>
      <w:lvlText w:val=""/>
      <w:lvlJc w:val="left"/>
    </w:lvl>
    <w:lvl w:ilvl="6" w:tplc="F094F926">
      <w:start w:val="1"/>
      <w:numFmt w:val="bullet"/>
      <w:lvlText w:val=""/>
      <w:lvlJc w:val="left"/>
    </w:lvl>
    <w:lvl w:ilvl="7" w:tplc="ABB247BE">
      <w:start w:val="1"/>
      <w:numFmt w:val="bullet"/>
      <w:lvlText w:val=""/>
      <w:lvlJc w:val="left"/>
    </w:lvl>
    <w:lvl w:ilvl="8" w:tplc="96FCAF26">
      <w:start w:val="1"/>
      <w:numFmt w:val="bullet"/>
      <w:lvlText w:val=""/>
      <w:lvlJc w:val="left"/>
    </w:lvl>
  </w:abstractNum>
  <w:abstractNum w:abstractNumId="6">
    <w:nsid w:val="0000000E"/>
    <w:multiLevelType w:val="hybridMultilevel"/>
    <w:tmpl w:val="08138640"/>
    <w:lvl w:ilvl="0" w:tplc="087018C6">
      <w:start w:val="1"/>
      <w:numFmt w:val="decimal"/>
      <w:lvlText w:val="%1)"/>
      <w:lvlJc w:val="left"/>
    </w:lvl>
    <w:lvl w:ilvl="1" w:tplc="DF3464F0">
      <w:start w:val="1"/>
      <w:numFmt w:val="bullet"/>
      <w:lvlText w:val=""/>
      <w:lvlJc w:val="left"/>
    </w:lvl>
    <w:lvl w:ilvl="2" w:tplc="B87ABF8E">
      <w:start w:val="1"/>
      <w:numFmt w:val="bullet"/>
      <w:lvlText w:val=""/>
      <w:lvlJc w:val="left"/>
    </w:lvl>
    <w:lvl w:ilvl="3" w:tplc="1F5A4AE2">
      <w:start w:val="1"/>
      <w:numFmt w:val="bullet"/>
      <w:lvlText w:val=""/>
      <w:lvlJc w:val="left"/>
    </w:lvl>
    <w:lvl w:ilvl="4" w:tplc="555AE2FE">
      <w:start w:val="1"/>
      <w:numFmt w:val="bullet"/>
      <w:lvlText w:val=""/>
      <w:lvlJc w:val="left"/>
    </w:lvl>
    <w:lvl w:ilvl="5" w:tplc="CE68E2F0">
      <w:start w:val="1"/>
      <w:numFmt w:val="bullet"/>
      <w:lvlText w:val=""/>
      <w:lvlJc w:val="left"/>
    </w:lvl>
    <w:lvl w:ilvl="6" w:tplc="B8F2C0B6">
      <w:start w:val="1"/>
      <w:numFmt w:val="bullet"/>
      <w:lvlText w:val=""/>
      <w:lvlJc w:val="left"/>
    </w:lvl>
    <w:lvl w:ilvl="7" w:tplc="BFFE1E0C">
      <w:start w:val="1"/>
      <w:numFmt w:val="bullet"/>
      <w:lvlText w:val=""/>
      <w:lvlJc w:val="left"/>
    </w:lvl>
    <w:lvl w:ilvl="8" w:tplc="2204540E">
      <w:start w:val="1"/>
      <w:numFmt w:val="bullet"/>
      <w:lvlText w:val=""/>
      <w:lvlJc w:val="left"/>
    </w:lvl>
  </w:abstractNum>
  <w:abstractNum w:abstractNumId="7">
    <w:nsid w:val="0000000F"/>
    <w:multiLevelType w:val="hybridMultilevel"/>
    <w:tmpl w:val="1E7FF520"/>
    <w:lvl w:ilvl="0" w:tplc="A948C936">
      <w:start w:val="3"/>
      <w:numFmt w:val="decimal"/>
      <w:lvlText w:val="%1."/>
      <w:lvlJc w:val="left"/>
    </w:lvl>
    <w:lvl w:ilvl="1" w:tplc="B4EEB91E">
      <w:start w:val="1"/>
      <w:numFmt w:val="bullet"/>
      <w:lvlText w:val=""/>
      <w:lvlJc w:val="left"/>
    </w:lvl>
    <w:lvl w:ilvl="2" w:tplc="66F2CF34">
      <w:start w:val="1"/>
      <w:numFmt w:val="bullet"/>
      <w:lvlText w:val=""/>
      <w:lvlJc w:val="left"/>
    </w:lvl>
    <w:lvl w:ilvl="3" w:tplc="840886A8">
      <w:start w:val="1"/>
      <w:numFmt w:val="bullet"/>
      <w:lvlText w:val=""/>
      <w:lvlJc w:val="left"/>
    </w:lvl>
    <w:lvl w:ilvl="4" w:tplc="8296133A">
      <w:start w:val="1"/>
      <w:numFmt w:val="bullet"/>
      <w:lvlText w:val=""/>
      <w:lvlJc w:val="left"/>
    </w:lvl>
    <w:lvl w:ilvl="5" w:tplc="DB3289B4">
      <w:start w:val="1"/>
      <w:numFmt w:val="bullet"/>
      <w:lvlText w:val=""/>
      <w:lvlJc w:val="left"/>
    </w:lvl>
    <w:lvl w:ilvl="6" w:tplc="3B00DB0C">
      <w:start w:val="1"/>
      <w:numFmt w:val="bullet"/>
      <w:lvlText w:val=""/>
      <w:lvlJc w:val="left"/>
    </w:lvl>
    <w:lvl w:ilvl="7" w:tplc="E15C1808">
      <w:start w:val="1"/>
      <w:numFmt w:val="bullet"/>
      <w:lvlText w:val=""/>
      <w:lvlJc w:val="left"/>
    </w:lvl>
    <w:lvl w:ilvl="8" w:tplc="38101B24">
      <w:start w:val="1"/>
      <w:numFmt w:val="bullet"/>
      <w:lvlText w:val=""/>
      <w:lvlJc w:val="left"/>
    </w:lvl>
  </w:abstractNum>
  <w:abstractNum w:abstractNumId="8">
    <w:nsid w:val="00000010"/>
    <w:multiLevelType w:val="hybridMultilevel"/>
    <w:tmpl w:val="7C3DBD3C"/>
    <w:lvl w:ilvl="0" w:tplc="85D0EF3E">
      <w:start w:val="2"/>
      <w:numFmt w:val="decimal"/>
      <w:lvlText w:val="%1)"/>
      <w:lvlJc w:val="left"/>
    </w:lvl>
    <w:lvl w:ilvl="1" w:tplc="BB16DDDA">
      <w:start w:val="1"/>
      <w:numFmt w:val="bullet"/>
      <w:lvlText w:val=""/>
      <w:lvlJc w:val="left"/>
    </w:lvl>
    <w:lvl w:ilvl="2" w:tplc="721658CE">
      <w:start w:val="1"/>
      <w:numFmt w:val="bullet"/>
      <w:lvlText w:val=""/>
      <w:lvlJc w:val="left"/>
    </w:lvl>
    <w:lvl w:ilvl="3" w:tplc="3CA620E8">
      <w:start w:val="1"/>
      <w:numFmt w:val="bullet"/>
      <w:lvlText w:val=""/>
      <w:lvlJc w:val="left"/>
    </w:lvl>
    <w:lvl w:ilvl="4" w:tplc="CE6CC004">
      <w:start w:val="1"/>
      <w:numFmt w:val="bullet"/>
      <w:lvlText w:val=""/>
      <w:lvlJc w:val="left"/>
    </w:lvl>
    <w:lvl w:ilvl="5" w:tplc="0E02A762">
      <w:start w:val="1"/>
      <w:numFmt w:val="bullet"/>
      <w:lvlText w:val=""/>
      <w:lvlJc w:val="left"/>
    </w:lvl>
    <w:lvl w:ilvl="6" w:tplc="D9982DE8">
      <w:start w:val="1"/>
      <w:numFmt w:val="bullet"/>
      <w:lvlText w:val=""/>
      <w:lvlJc w:val="left"/>
    </w:lvl>
    <w:lvl w:ilvl="7" w:tplc="7166B9C8">
      <w:start w:val="1"/>
      <w:numFmt w:val="bullet"/>
      <w:lvlText w:val=""/>
      <w:lvlJc w:val="left"/>
    </w:lvl>
    <w:lvl w:ilvl="8" w:tplc="C870FFCC">
      <w:start w:val="1"/>
      <w:numFmt w:val="bullet"/>
      <w:lvlText w:val=""/>
      <w:lvlJc w:val="left"/>
    </w:lvl>
  </w:abstractNum>
  <w:abstractNum w:abstractNumId="9">
    <w:nsid w:val="00000011"/>
    <w:multiLevelType w:val="hybridMultilevel"/>
    <w:tmpl w:val="737B8DDC"/>
    <w:lvl w:ilvl="0" w:tplc="BEEAB092">
      <w:start w:val="5"/>
      <w:numFmt w:val="decimal"/>
      <w:lvlText w:val="%1."/>
      <w:lvlJc w:val="left"/>
    </w:lvl>
    <w:lvl w:ilvl="1" w:tplc="5CA485B2">
      <w:start w:val="1"/>
      <w:numFmt w:val="bullet"/>
      <w:lvlText w:val=""/>
      <w:lvlJc w:val="left"/>
    </w:lvl>
    <w:lvl w:ilvl="2" w:tplc="8B9C4EC0">
      <w:start w:val="1"/>
      <w:numFmt w:val="bullet"/>
      <w:lvlText w:val=""/>
      <w:lvlJc w:val="left"/>
    </w:lvl>
    <w:lvl w:ilvl="3" w:tplc="8102C8C8">
      <w:start w:val="1"/>
      <w:numFmt w:val="bullet"/>
      <w:lvlText w:val=""/>
      <w:lvlJc w:val="left"/>
    </w:lvl>
    <w:lvl w:ilvl="4" w:tplc="381E3EFC">
      <w:start w:val="1"/>
      <w:numFmt w:val="bullet"/>
      <w:lvlText w:val=""/>
      <w:lvlJc w:val="left"/>
    </w:lvl>
    <w:lvl w:ilvl="5" w:tplc="CD1C2A54">
      <w:start w:val="1"/>
      <w:numFmt w:val="bullet"/>
      <w:lvlText w:val=""/>
      <w:lvlJc w:val="left"/>
    </w:lvl>
    <w:lvl w:ilvl="6" w:tplc="2988C750">
      <w:start w:val="1"/>
      <w:numFmt w:val="bullet"/>
      <w:lvlText w:val=""/>
      <w:lvlJc w:val="left"/>
    </w:lvl>
    <w:lvl w:ilvl="7" w:tplc="DE24B7FA">
      <w:start w:val="1"/>
      <w:numFmt w:val="bullet"/>
      <w:lvlText w:val=""/>
      <w:lvlJc w:val="left"/>
    </w:lvl>
    <w:lvl w:ilvl="8" w:tplc="84F8B6C8">
      <w:start w:val="1"/>
      <w:numFmt w:val="bullet"/>
      <w:lvlText w:val=""/>
      <w:lvlJc w:val="left"/>
    </w:lvl>
  </w:abstractNum>
  <w:abstractNum w:abstractNumId="10">
    <w:nsid w:val="00000013"/>
    <w:multiLevelType w:val="hybridMultilevel"/>
    <w:tmpl w:val="22221A70"/>
    <w:lvl w:ilvl="0" w:tplc="6840CB3A">
      <w:start w:val="6"/>
      <w:numFmt w:val="decimal"/>
      <w:lvlText w:val="%1."/>
      <w:lvlJc w:val="left"/>
    </w:lvl>
    <w:lvl w:ilvl="1" w:tplc="05B89D5E">
      <w:start w:val="1"/>
      <w:numFmt w:val="bullet"/>
      <w:lvlText w:val=""/>
      <w:lvlJc w:val="left"/>
    </w:lvl>
    <w:lvl w:ilvl="2" w:tplc="CC30E948">
      <w:start w:val="1"/>
      <w:numFmt w:val="bullet"/>
      <w:lvlText w:val=""/>
      <w:lvlJc w:val="left"/>
    </w:lvl>
    <w:lvl w:ilvl="3" w:tplc="0DB06BEE">
      <w:start w:val="1"/>
      <w:numFmt w:val="bullet"/>
      <w:lvlText w:val=""/>
      <w:lvlJc w:val="left"/>
    </w:lvl>
    <w:lvl w:ilvl="4" w:tplc="09184BAC">
      <w:start w:val="1"/>
      <w:numFmt w:val="bullet"/>
      <w:lvlText w:val=""/>
      <w:lvlJc w:val="left"/>
    </w:lvl>
    <w:lvl w:ilvl="5" w:tplc="5B4E42D2">
      <w:start w:val="1"/>
      <w:numFmt w:val="bullet"/>
      <w:lvlText w:val=""/>
      <w:lvlJc w:val="left"/>
    </w:lvl>
    <w:lvl w:ilvl="6" w:tplc="04EAE522">
      <w:start w:val="1"/>
      <w:numFmt w:val="bullet"/>
      <w:lvlText w:val=""/>
      <w:lvlJc w:val="left"/>
    </w:lvl>
    <w:lvl w:ilvl="7" w:tplc="E57AF772">
      <w:start w:val="1"/>
      <w:numFmt w:val="bullet"/>
      <w:lvlText w:val=""/>
      <w:lvlJc w:val="left"/>
    </w:lvl>
    <w:lvl w:ilvl="8" w:tplc="87C626EC">
      <w:start w:val="1"/>
      <w:numFmt w:val="bullet"/>
      <w:lvlText w:val=""/>
      <w:lvlJc w:val="left"/>
    </w:lvl>
  </w:abstractNum>
  <w:abstractNum w:abstractNumId="11">
    <w:nsid w:val="00000014"/>
    <w:multiLevelType w:val="hybridMultilevel"/>
    <w:tmpl w:val="4516DDE8"/>
    <w:lvl w:ilvl="0" w:tplc="0260754A">
      <w:start w:val="1"/>
      <w:numFmt w:val="bullet"/>
      <w:lvlText w:val="В"/>
      <w:lvlJc w:val="left"/>
    </w:lvl>
    <w:lvl w:ilvl="1" w:tplc="14161014">
      <w:start w:val="1"/>
      <w:numFmt w:val="bullet"/>
      <w:lvlText w:val=""/>
      <w:lvlJc w:val="left"/>
    </w:lvl>
    <w:lvl w:ilvl="2" w:tplc="3FD8D734">
      <w:start w:val="1"/>
      <w:numFmt w:val="bullet"/>
      <w:lvlText w:val=""/>
      <w:lvlJc w:val="left"/>
    </w:lvl>
    <w:lvl w:ilvl="3" w:tplc="998AB324">
      <w:start w:val="1"/>
      <w:numFmt w:val="bullet"/>
      <w:lvlText w:val=""/>
      <w:lvlJc w:val="left"/>
    </w:lvl>
    <w:lvl w:ilvl="4" w:tplc="1A4C254A">
      <w:start w:val="1"/>
      <w:numFmt w:val="bullet"/>
      <w:lvlText w:val=""/>
      <w:lvlJc w:val="left"/>
    </w:lvl>
    <w:lvl w:ilvl="5" w:tplc="098209E8">
      <w:start w:val="1"/>
      <w:numFmt w:val="bullet"/>
      <w:lvlText w:val=""/>
      <w:lvlJc w:val="left"/>
    </w:lvl>
    <w:lvl w:ilvl="6" w:tplc="80A48718">
      <w:start w:val="1"/>
      <w:numFmt w:val="bullet"/>
      <w:lvlText w:val=""/>
      <w:lvlJc w:val="left"/>
    </w:lvl>
    <w:lvl w:ilvl="7" w:tplc="0930BF92">
      <w:start w:val="1"/>
      <w:numFmt w:val="bullet"/>
      <w:lvlText w:val=""/>
      <w:lvlJc w:val="left"/>
    </w:lvl>
    <w:lvl w:ilvl="8" w:tplc="BB5AF7CE">
      <w:start w:val="1"/>
      <w:numFmt w:val="bullet"/>
      <w:lvlText w:val=""/>
      <w:lvlJc w:val="left"/>
    </w:lvl>
  </w:abstractNum>
  <w:abstractNum w:abstractNumId="12">
    <w:nsid w:val="00000015"/>
    <w:multiLevelType w:val="hybridMultilevel"/>
    <w:tmpl w:val="3006C83E"/>
    <w:lvl w:ilvl="0" w:tplc="F332873C">
      <w:numFmt w:val="decimal"/>
      <w:lvlText w:val="%1."/>
      <w:lvlJc w:val="left"/>
    </w:lvl>
    <w:lvl w:ilvl="1" w:tplc="6E845C60">
      <w:start w:val="1"/>
      <w:numFmt w:val="bullet"/>
      <w:lvlText w:val="В"/>
      <w:lvlJc w:val="left"/>
    </w:lvl>
    <w:lvl w:ilvl="2" w:tplc="31107E70">
      <w:start w:val="1"/>
      <w:numFmt w:val="bullet"/>
      <w:lvlText w:val=""/>
      <w:lvlJc w:val="left"/>
    </w:lvl>
    <w:lvl w:ilvl="3" w:tplc="2B5CDCEA">
      <w:start w:val="1"/>
      <w:numFmt w:val="bullet"/>
      <w:lvlText w:val=""/>
      <w:lvlJc w:val="left"/>
    </w:lvl>
    <w:lvl w:ilvl="4" w:tplc="9BF6A22E">
      <w:start w:val="1"/>
      <w:numFmt w:val="bullet"/>
      <w:lvlText w:val=""/>
      <w:lvlJc w:val="left"/>
    </w:lvl>
    <w:lvl w:ilvl="5" w:tplc="48F20040">
      <w:start w:val="1"/>
      <w:numFmt w:val="bullet"/>
      <w:lvlText w:val=""/>
      <w:lvlJc w:val="left"/>
    </w:lvl>
    <w:lvl w:ilvl="6" w:tplc="106EC6FA">
      <w:start w:val="1"/>
      <w:numFmt w:val="bullet"/>
      <w:lvlText w:val=""/>
      <w:lvlJc w:val="left"/>
    </w:lvl>
    <w:lvl w:ilvl="7" w:tplc="EAD6B2AE">
      <w:start w:val="1"/>
      <w:numFmt w:val="bullet"/>
      <w:lvlText w:val=""/>
      <w:lvlJc w:val="left"/>
    </w:lvl>
    <w:lvl w:ilvl="8" w:tplc="31C00854">
      <w:start w:val="1"/>
      <w:numFmt w:val="bullet"/>
      <w:lvlText w:val=""/>
      <w:lvlJc w:val="left"/>
    </w:lvl>
  </w:abstractNum>
  <w:abstractNum w:abstractNumId="13">
    <w:nsid w:val="00000016"/>
    <w:multiLevelType w:val="hybridMultilevel"/>
    <w:tmpl w:val="614FD4A0"/>
    <w:lvl w:ilvl="0" w:tplc="C27CAA3A">
      <w:start w:val="1"/>
      <w:numFmt w:val="decimal"/>
      <w:lvlText w:val="1.%1."/>
      <w:lvlJc w:val="left"/>
    </w:lvl>
    <w:lvl w:ilvl="1" w:tplc="28046770">
      <w:start w:val="1"/>
      <w:numFmt w:val="bullet"/>
      <w:lvlText w:val="В"/>
      <w:lvlJc w:val="left"/>
    </w:lvl>
    <w:lvl w:ilvl="2" w:tplc="8FCE4F9A">
      <w:start w:val="1"/>
      <w:numFmt w:val="bullet"/>
      <w:lvlText w:val=""/>
      <w:lvlJc w:val="left"/>
    </w:lvl>
    <w:lvl w:ilvl="3" w:tplc="27D0D720">
      <w:start w:val="1"/>
      <w:numFmt w:val="bullet"/>
      <w:lvlText w:val=""/>
      <w:lvlJc w:val="left"/>
    </w:lvl>
    <w:lvl w:ilvl="4" w:tplc="A9D4DB08">
      <w:start w:val="1"/>
      <w:numFmt w:val="bullet"/>
      <w:lvlText w:val=""/>
      <w:lvlJc w:val="left"/>
    </w:lvl>
    <w:lvl w:ilvl="5" w:tplc="632647E0">
      <w:start w:val="1"/>
      <w:numFmt w:val="bullet"/>
      <w:lvlText w:val=""/>
      <w:lvlJc w:val="left"/>
    </w:lvl>
    <w:lvl w:ilvl="6" w:tplc="D1E4D15A">
      <w:start w:val="1"/>
      <w:numFmt w:val="bullet"/>
      <w:lvlText w:val=""/>
      <w:lvlJc w:val="left"/>
    </w:lvl>
    <w:lvl w:ilvl="7" w:tplc="09788D22">
      <w:start w:val="1"/>
      <w:numFmt w:val="bullet"/>
      <w:lvlText w:val=""/>
      <w:lvlJc w:val="left"/>
    </w:lvl>
    <w:lvl w:ilvl="8" w:tplc="BAE2EB0A">
      <w:start w:val="1"/>
      <w:numFmt w:val="bullet"/>
      <w:lvlText w:val=""/>
      <w:lvlJc w:val="left"/>
    </w:lvl>
  </w:abstractNum>
  <w:abstractNum w:abstractNumId="14">
    <w:nsid w:val="00000017"/>
    <w:multiLevelType w:val="hybridMultilevel"/>
    <w:tmpl w:val="419AC240"/>
    <w:lvl w:ilvl="0" w:tplc="608EB4E8">
      <w:start w:val="2"/>
      <w:numFmt w:val="decimal"/>
      <w:lvlText w:val="%1."/>
      <w:lvlJc w:val="left"/>
    </w:lvl>
    <w:lvl w:ilvl="1" w:tplc="ACAAA5D8">
      <w:start w:val="1"/>
      <w:numFmt w:val="bullet"/>
      <w:lvlText w:val="В"/>
      <w:lvlJc w:val="left"/>
    </w:lvl>
    <w:lvl w:ilvl="2" w:tplc="C0B0A9D0">
      <w:start w:val="1"/>
      <w:numFmt w:val="bullet"/>
      <w:lvlText w:val=""/>
      <w:lvlJc w:val="left"/>
    </w:lvl>
    <w:lvl w:ilvl="3" w:tplc="264EF6AE">
      <w:start w:val="1"/>
      <w:numFmt w:val="bullet"/>
      <w:lvlText w:val=""/>
      <w:lvlJc w:val="left"/>
    </w:lvl>
    <w:lvl w:ilvl="4" w:tplc="0FE06464">
      <w:start w:val="1"/>
      <w:numFmt w:val="bullet"/>
      <w:lvlText w:val=""/>
      <w:lvlJc w:val="left"/>
    </w:lvl>
    <w:lvl w:ilvl="5" w:tplc="B27A8130">
      <w:start w:val="1"/>
      <w:numFmt w:val="bullet"/>
      <w:lvlText w:val=""/>
      <w:lvlJc w:val="left"/>
    </w:lvl>
    <w:lvl w:ilvl="6" w:tplc="70FCFE5A">
      <w:start w:val="1"/>
      <w:numFmt w:val="bullet"/>
      <w:lvlText w:val=""/>
      <w:lvlJc w:val="left"/>
    </w:lvl>
    <w:lvl w:ilvl="7" w:tplc="63D0A2A2">
      <w:start w:val="1"/>
      <w:numFmt w:val="bullet"/>
      <w:lvlText w:val=""/>
      <w:lvlJc w:val="left"/>
    </w:lvl>
    <w:lvl w:ilvl="8" w:tplc="9B4643EA">
      <w:start w:val="1"/>
      <w:numFmt w:val="bullet"/>
      <w:lvlText w:val=""/>
      <w:lvlJc w:val="left"/>
    </w:lvl>
  </w:abstractNum>
  <w:abstractNum w:abstractNumId="15">
    <w:nsid w:val="00000018"/>
    <w:multiLevelType w:val="hybridMultilevel"/>
    <w:tmpl w:val="5577F8E0"/>
    <w:lvl w:ilvl="0" w:tplc="DE5CFA46">
      <w:start w:val="1"/>
      <w:numFmt w:val="decimal"/>
      <w:lvlText w:val="2.%1."/>
      <w:lvlJc w:val="left"/>
    </w:lvl>
    <w:lvl w:ilvl="1" w:tplc="F5C4E256">
      <w:start w:val="1"/>
      <w:numFmt w:val="bullet"/>
      <w:lvlText w:val="В"/>
      <w:lvlJc w:val="left"/>
    </w:lvl>
    <w:lvl w:ilvl="2" w:tplc="938AC31C">
      <w:start w:val="1"/>
      <w:numFmt w:val="bullet"/>
      <w:lvlText w:val=""/>
      <w:lvlJc w:val="left"/>
    </w:lvl>
    <w:lvl w:ilvl="3" w:tplc="C4743B12">
      <w:start w:val="1"/>
      <w:numFmt w:val="bullet"/>
      <w:lvlText w:val=""/>
      <w:lvlJc w:val="left"/>
    </w:lvl>
    <w:lvl w:ilvl="4" w:tplc="B3E4A6AE">
      <w:start w:val="1"/>
      <w:numFmt w:val="bullet"/>
      <w:lvlText w:val=""/>
      <w:lvlJc w:val="left"/>
    </w:lvl>
    <w:lvl w:ilvl="5" w:tplc="0C300016">
      <w:start w:val="1"/>
      <w:numFmt w:val="bullet"/>
      <w:lvlText w:val=""/>
      <w:lvlJc w:val="left"/>
    </w:lvl>
    <w:lvl w:ilvl="6" w:tplc="CDB89DD6">
      <w:start w:val="1"/>
      <w:numFmt w:val="bullet"/>
      <w:lvlText w:val=""/>
      <w:lvlJc w:val="left"/>
    </w:lvl>
    <w:lvl w:ilvl="7" w:tplc="B380A832">
      <w:start w:val="1"/>
      <w:numFmt w:val="bullet"/>
      <w:lvlText w:val=""/>
      <w:lvlJc w:val="left"/>
    </w:lvl>
    <w:lvl w:ilvl="8" w:tplc="F6407734">
      <w:start w:val="1"/>
      <w:numFmt w:val="bullet"/>
      <w:lvlText w:val=""/>
      <w:lvlJc w:val="left"/>
    </w:lvl>
  </w:abstractNum>
  <w:abstractNum w:abstractNumId="16">
    <w:nsid w:val="00000019"/>
    <w:multiLevelType w:val="hybridMultilevel"/>
    <w:tmpl w:val="440BADFC"/>
    <w:lvl w:ilvl="0" w:tplc="03589EC4">
      <w:start w:val="3"/>
      <w:numFmt w:val="decimal"/>
      <w:lvlText w:val="%1."/>
      <w:lvlJc w:val="left"/>
    </w:lvl>
    <w:lvl w:ilvl="1" w:tplc="65643A64">
      <w:start w:val="1"/>
      <w:numFmt w:val="bullet"/>
      <w:lvlText w:val=""/>
      <w:lvlJc w:val="left"/>
    </w:lvl>
    <w:lvl w:ilvl="2" w:tplc="7A988FCC">
      <w:start w:val="1"/>
      <w:numFmt w:val="bullet"/>
      <w:lvlText w:val=""/>
      <w:lvlJc w:val="left"/>
    </w:lvl>
    <w:lvl w:ilvl="3" w:tplc="05003256">
      <w:start w:val="1"/>
      <w:numFmt w:val="bullet"/>
      <w:lvlText w:val=""/>
      <w:lvlJc w:val="left"/>
    </w:lvl>
    <w:lvl w:ilvl="4" w:tplc="68E47E16">
      <w:start w:val="1"/>
      <w:numFmt w:val="bullet"/>
      <w:lvlText w:val=""/>
      <w:lvlJc w:val="left"/>
    </w:lvl>
    <w:lvl w:ilvl="5" w:tplc="AA2CFDFA">
      <w:start w:val="1"/>
      <w:numFmt w:val="bullet"/>
      <w:lvlText w:val=""/>
      <w:lvlJc w:val="left"/>
    </w:lvl>
    <w:lvl w:ilvl="6" w:tplc="08A862A8">
      <w:start w:val="1"/>
      <w:numFmt w:val="bullet"/>
      <w:lvlText w:val=""/>
      <w:lvlJc w:val="left"/>
    </w:lvl>
    <w:lvl w:ilvl="7" w:tplc="65FAAD1E">
      <w:start w:val="1"/>
      <w:numFmt w:val="bullet"/>
      <w:lvlText w:val=""/>
      <w:lvlJc w:val="left"/>
    </w:lvl>
    <w:lvl w:ilvl="8" w:tplc="F57E81FC">
      <w:start w:val="1"/>
      <w:numFmt w:val="bullet"/>
      <w:lvlText w:val=""/>
      <w:lvlJc w:val="left"/>
    </w:lvl>
  </w:abstractNum>
  <w:abstractNum w:abstractNumId="17">
    <w:nsid w:val="0000001A"/>
    <w:multiLevelType w:val="hybridMultilevel"/>
    <w:tmpl w:val="05072366"/>
    <w:lvl w:ilvl="0" w:tplc="9D160356">
      <w:start w:val="1"/>
      <w:numFmt w:val="decimal"/>
      <w:lvlText w:val="3.%1."/>
      <w:lvlJc w:val="left"/>
    </w:lvl>
    <w:lvl w:ilvl="1" w:tplc="6D76A99E">
      <w:start w:val="1"/>
      <w:numFmt w:val="bullet"/>
      <w:lvlText w:val=""/>
      <w:lvlJc w:val="left"/>
    </w:lvl>
    <w:lvl w:ilvl="2" w:tplc="B5668C44">
      <w:start w:val="1"/>
      <w:numFmt w:val="bullet"/>
      <w:lvlText w:val=""/>
      <w:lvlJc w:val="left"/>
    </w:lvl>
    <w:lvl w:ilvl="3" w:tplc="86143FAA">
      <w:start w:val="1"/>
      <w:numFmt w:val="bullet"/>
      <w:lvlText w:val=""/>
      <w:lvlJc w:val="left"/>
    </w:lvl>
    <w:lvl w:ilvl="4" w:tplc="AEEC427E">
      <w:start w:val="1"/>
      <w:numFmt w:val="bullet"/>
      <w:lvlText w:val=""/>
      <w:lvlJc w:val="left"/>
    </w:lvl>
    <w:lvl w:ilvl="5" w:tplc="71A444E8">
      <w:start w:val="1"/>
      <w:numFmt w:val="bullet"/>
      <w:lvlText w:val=""/>
      <w:lvlJc w:val="left"/>
    </w:lvl>
    <w:lvl w:ilvl="6" w:tplc="E8800B8A">
      <w:start w:val="1"/>
      <w:numFmt w:val="bullet"/>
      <w:lvlText w:val=""/>
      <w:lvlJc w:val="left"/>
    </w:lvl>
    <w:lvl w:ilvl="7" w:tplc="03B0C6F6">
      <w:start w:val="1"/>
      <w:numFmt w:val="bullet"/>
      <w:lvlText w:val=""/>
      <w:lvlJc w:val="left"/>
    </w:lvl>
    <w:lvl w:ilvl="8" w:tplc="742AF64E">
      <w:start w:val="1"/>
      <w:numFmt w:val="bullet"/>
      <w:lvlText w:val=""/>
      <w:lvlJc w:val="left"/>
    </w:lvl>
  </w:abstractNum>
  <w:abstractNum w:abstractNumId="18">
    <w:nsid w:val="0000001B"/>
    <w:multiLevelType w:val="hybridMultilevel"/>
    <w:tmpl w:val="3804823E"/>
    <w:lvl w:ilvl="0" w:tplc="C440860A">
      <w:start w:val="1"/>
      <w:numFmt w:val="bullet"/>
      <w:lvlText w:val="и"/>
      <w:lvlJc w:val="left"/>
    </w:lvl>
    <w:lvl w:ilvl="1" w:tplc="BA54B3CC">
      <w:start w:val="1"/>
      <w:numFmt w:val="bullet"/>
      <w:lvlText w:val=""/>
      <w:lvlJc w:val="left"/>
    </w:lvl>
    <w:lvl w:ilvl="2" w:tplc="26A27A76">
      <w:start w:val="1"/>
      <w:numFmt w:val="bullet"/>
      <w:lvlText w:val=""/>
      <w:lvlJc w:val="left"/>
    </w:lvl>
    <w:lvl w:ilvl="3" w:tplc="72EC3658">
      <w:start w:val="1"/>
      <w:numFmt w:val="bullet"/>
      <w:lvlText w:val=""/>
      <w:lvlJc w:val="left"/>
    </w:lvl>
    <w:lvl w:ilvl="4" w:tplc="4B4E696C">
      <w:start w:val="1"/>
      <w:numFmt w:val="bullet"/>
      <w:lvlText w:val=""/>
      <w:lvlJc w:val="left"/>
    </w:lvl>
    <w:lvl w:ilvl="5" w:tplc="DD6E3EC0">
      <w:start w:val="1"/>
      <w:numFmt w:val="bullet"/>
      <w:lvlText w:val=""/>
      <w:lvlJc w:val="left"/>
    </w:lvl>
    <w:lvl w:ilvl="6" w:tplc="BD9C78F4">
      <w:start w:val="1"/>
      <w:numFmt w:val="bullet"/>
      <w:lvlText w:val=""/>
      <w:lvlJc w:val="left"/>
    </w:lvl>
    <w:lvl w:ilvl="7" w:tplc="B9E65F82">
      <w:start w:val="1"/>
      <w:numFmt w:val="bullet"/>
      <w:lvlText w:val=""/>
      <w:lvlJc w:val="left"/>
    </w:lvl>
    <w:lvl w:ilvl="8" w:tplc="657E0278">
      <w:start w:val="1"/>
      <w:numFmt w:val="bullet"/>
      <w:lvlText w:val=""/>
      <w:lvlJc w:val="left"/>
    </w:lvl>
  </w:abstractNum>
  <w:abstractNum w:abstractNumId="19">
    <w:nsid w:val="0000001C"/>
    <w:multiLevelType w:val="hybridMultilevel"/>
    <w:tmpl w:val="77465F00"/>
    <w:lvl w:ilvl="0" w:tplc="E438E982">
      <w:start w:val="1"/>
      <w:numFmt w:val="decimal"/>
      <w:lvlText w:val="%1."/>
      <w:lvlJc w:val="left"/>
    </w:lvl>
    <w:lvl w:ilvl="1" w:tplc="B72210F2">
      <w:start w:val="1"/>
      <w:numFmt w:val="decimal"/>
      <w:lvlText w:val="%2)"/>
      <w:lvlJc w:val="left"/>
    </w:lvl>
    <w:lvl w:ilvl="2" w:tplc="7F7AE0DC">
      <w:start w:val="1"/>
      <w:numFmt w:val="bullet"/>
      <w:lvlText w:val=""/>
      <w:lvlJc w:val="left"/>
    </w:lvl>
    <w:lvl w:ilvl="3" w:tplc="1A044BA8">
      <w:start w:val="1"/>
      <w:numFmt w:val="bullet"/>
      <w:lvlText w:val=""/>
      <w:lvlJc w:val="left"/>
    </w:lvl>
    <w:lvl w:ilvl="4" w:tplc="D408CF12">
      <w:start w:val="1"/>
      <w:numFmt w:val="bullet"/>
      <w:lvlText w:val=""/>
      <w:lvlJc w:val="left"/>
    </w:lvl>
    <w:lvl w:ilvl="5" w:tplc="965CE99C">
      <w:start w:val="1"/>
      <w:numFmt w:val="bullet"/>
      <w:lvlText w:val=""/>
      <w:lvlJc w:val="left"/>
    </w:lvl>
    <w:lvl w:ilvl="6" w:tplc="91D66A56">
      <w:start w:val="1"/>
      <w:numFmt w:val="bullet"/>
      <w:lvlText w:val=""/>
      <w:lvlJc w:val="left"/>
    </w:lvl>
    <w:lvl w:ilvl="7" w:tplc="EA6E07B2">
      <w:start w:val="1"/>
      <w:numFmt w:val="bullet"/>
      <w:lvlText w:val=""/>
      <w:lvlJc w:val="left"/>
    </w:lvl>
    <w:lvl w:ilvl="8" w:tplc="9C3E7C3C">
      <w:start w:val="1"/>
      <w:numFmt w:val="bullet"/>
      <w:lvlText w:val=""/>
      <w:lvlJc w:val="left"/>
    </w:lvl>
  </w:abstractNum>
  <w:abstractNum w:abstractNumId="20">
    <w:nsid w:val="0000001D"/>
    <w:multiLevelType w:val="hybridMultilevel"/>
    <w:tmpl w:val="7724C67E"/>
    <w:lvl w:ilvl="0" w:tplc="F1D4E2BE">
      <w:start w:val="1"/>
      <w:numFmt w:val="bullet"/>
      <w:lvlText w:val="С"/>
      <w:lvlJc w:val="left"/>
    </w:lvl>
    <w:lvl w:ilvl="1" w:tplc="42EA9D5A">
      <w:start w:val="1"/>
      <w:numFmt w:val="bullet"/>
      <w:lvlText w:val=""/>
      <w:lvlJc w:val="left"/>
    </w:lvl>
    <w:lvl w:ilvl="2" w:tplc="084A605C">
      <w:start w:val="1"/>
      <w:numFmt w:val="bullet"/>
      <w:lvlText w:val=""/>
      <w:lvlJc w:val="left"/>
    </w:lvl>
    <w:lvl w:ilvl="3" w:tplc="091A7000">
      <w:start w:val="1"/>
      <w:numFmt w:val="bullet"/>
      <w:lvlText w:val=""/>
      <w:lvlJc w:val="left"/>
    </w:lvl>
    <w:lvl w:ilvl="4" w:tplc="50F8CB7C">
      <w:start w:val="1"/>
      <w:numFmt w:val="bullet"/>
      <w:lvlText w:val=""/>
      <w:lvlJc w:val="left"/>
    </w:lvl>
    <w:lvl w:ilvl="5" w:tplc="ED6E5AD6">
      <w:start w:val="1"/>
      <w:numFmt w:val="bullet"/>
      <w:lvlText w:val=""/>
      <w:lvlJc w:val="left"/>
    </w:lvl>
    <w:lvl w:ilvl="6" w:tplc="379CA38E">
      <w:start w:val="1"/>
      <w:numFmt w:val="bullet"/>
      <w:lvlText w:val=""/>
      <w:lvlJc w:val="left"/>
    </w:lvl>
    <w:lvl w:ilvl="7" w:tplc="274A8E92">
      <w:start w:val="1"/>
      <w:numFmt w:val="bullet"/>
      <w:lvlText w:val=""/>
      <w:lvlJc w:val="left"/>
    </w:lvl>
    <w:lvl w:ilvl="8" w:tplc="0B74E502">
      <w:start w:val="1"/>
      <w:numFmt w:val="bullet"/>
      <w:lvlText w:val=""/>
      <w:lvlJc w:val="left"/>
    </w:lvl>
  </w:abstractNum>
  <w:abstractNum w:abstractNumId="21">
    <w:nsid w:val="0000001E"/>
    <w:multiLevelType w:val="hybridMultilevel"/>
    <w:tmpl w:val="5C482A96"/>
    <w:lvl w:ilvl="0" w:tplc="85B4C8F4">
      <w:start w:val="1"/>
      <w:numFmt w:val="bullet"/>
      <w:lvlText w:val="С"/>
      <w:lvlJc w:val="left"/>
    </w:lvl>
    <w:lvl w:ilvl="1" w:tplc="E20A15BE">
      <w:start w:val="1"/>
      <w:numFmt w:val="bullet"/>
      <w:lvlText w:val=""/>
      <w:lvlJc w:val="left"/>
    </w:lvl>
    <w:lvl w:ilvl="2" w:tplc="9704DA72">
      <w:start w:val="1"/>
      <w:numFmt w:val="bullet"/>
      <w:lvlText w:val=""/>
      <w:lvlJc w:val="left"/>
    </w:lvl>
    <w:lvl w:ilvl="3" w:tplc="F88E250C">
      <w:start w:val="1"/>
      <w:numFmt w:val="bullet"/>
      <w:lvlText w:val=""/>
      <w:lvlJc w:val="left"/>
    </w:lvl>
    <w:lvl w:ilvl="4" w:tplc="81E00646">
      <w:start w:val="1"/>
      <w:numFmt w:val="bullet"/>
      <w:lvlText w:val=""/>
      <w:lvlJc w:val="left"/>
    </w:lvl>
    <w:lvl w:ilvl="5" w:tplc="042A3E30">
      <w:start w:val="1"/>
      <w:numFmt w:val="bullet"/>
      <w:lvlText w:val=""/>
      <w:lvlJc w:val="left"/>
    </w:lvl>
    <w:lvl w:ilvl="6" w:tplc="319C7C2C">
      <w:start w:val="1"/>
      <w:numFmt w:val="bullet"/>
      <w:lvlText w:val=""/>
      <w:lvlJc w:val="left"/>
    </w:lvl>
    <w:lvl w:ilvl="7" w:tplc="200E02CA">
      <w:start w:val="1"/>
      <w:numFmt w:val="bullet"/>
      <w:lvlText w:val=""/>
      <w:lvlJc w:val="left"/>
    </w:lvl>
    <w:lvl w:ilvl="8" w:tplc="4B2E9B36">
      <w:start w:val="1"/>
      <w:numFmt w:val="bullet"/>
      <w:lvlText w:val=""/>
      <w:lvlJc w:val="left"/>
    </w:lvl>
  </w:abstractNum>
  <w:abstractNum w:abstractNumId="22">
    <w:nsid w:val="0000001F"/>
    <w:multiLevelType w:val="hybridMultilevel"/>
    <w:tmpl w:val="2463B9EA"/>
    <w:lvl w:ilvl="0" w:tplc="3C74B2B4">
      <w:start w:val="1"/>
      <w:numFmt w:val="bullet"/>
      <w:lvlText w:val="С"/>
      <w:lvlJc w:val="left"/>
    </w:lvl>
    <w:lvl w:ilvl="1" w:tplc="3E8E1A32">
      <w:start w:val="2"/>
      <w:numFmt w:val="decimal"/>
      <w:lvlText w:val="%2)"/>
      <w:lvlJc w:val="left"/>
    </w:lvl>
    <w:lvl w:ilvl="2" w:tplc="69DA6FC6">
      <w:start w:val="1"/>
      <w:numFmt w:val="bullet"/>
      <w:lvlText w:val=""/>
      <w:lvlJc w:val="left"/>
    </w:lvl>
    <w:lvl w:ilvl="3" w:tplc="67405A84">
      <w:start w:val="1"/>
      <w:numFmt w:val="bullet"/>
      <w:lvlText w:val=""/>
      <w:lvlJc w:val="left"/>
    </w:lvl>
    <w:lvl w:ilvl="4" w:tplc="F4D08548">
      <w:start w:val="1"/>
      <w:numFmt w:val="bullet"/>
      <w:lvlText w:val=""/>
      <w:lvlJc w:val="left"/>
    </w:lvl>
    <w:lvl w:ilvl="5" w:tplc="8B5848AA">
      <w:start w:val="1"/>
      <w:numFmt w:val="bullet"/>
      <w:lvlText w:val=""/>
      <w:lvlJc w:val="left"/>
    </w:lvl>
    <w:lvl w:ilvl="6" w:tplc="05AE2B18">
      <w:start w:val="1"/>
      <w:numFmt w:val="bullet"/>
      <w:lvlText w:val=""/>
      <w:lvlJc w:val="left"/>
    </w:lvl>
    <w:lvl w:ilvl="7" w:tplc="BC488878">
      <w:start w:val="1"/>
      <w:numFmt w:val="bullet"/>
      <w:lvlText w:val=""/>
      <w:lvlJc w:val="left"/>
    </w:lvl>
    <w:lvl w:ilvl="8" w:tplc="CDA6D824">
      <w:start w:val="1"/>
      <w:numFmt w:val="bullet"/>
      <w:lvlText w:val=""/>
      <w:lvlJc w:val="left"/>
    </w:lvl>
  </w:abstractNum>
  <w:abstractNum w:abstractNumId="23">
    <w:nsid w:val="00000020"/>
    <w:multiLevelType w:val="hybridMultilevel"/>
    <w:tmpl w:val="5E884ADC"/>
    <w:lvl w:ilvl="0" w:tplc="1666A610">
      <w:start w:val="2"/>
      <w:numFmt w:val="decimal"/>
      <w:lvlText w:val="%1."/>
      <w:lvlJc w:val="left"/>
    </w:lvl>
    <w:lvl w:ilvl="1" w:tplc="4808C57C">
      <w:start w:val="1"/>
      <w:numFmt w:val="bullet"/>
      <w:lvlText w:val="Э"/>
      <w:lvlJc w:val="left"/>
    </w:lvl>
    <w:lvl w:ilvl="2" w:tplc="CE94C246">
      <w:start w:val="1"/>
      <w:numFmt w:val="bullet"/>
      <w:lvlText w:val=""/>
      <w:lvlJc w:val="left"/>
    </w:lvl>
    <w:lvl w:ilvl="3" w:tplc="684A34A8">
      <w:start w:val="1"/>
      <w:numFmt w:val="bullet"/>
      <w:lvlText w:val=""/>
      <w:lvlJc w:val="left"/>
    </w:lvl>
    <w:lvl w:ilvl="4" w:tplc="5F441A84">
      <w:start w:val="1"/>
      <w:numFmt w:val="bullet"/>
      <w:lvlText w:val=""/>
      <w:lvlJc w:val="left"/>
    </w:lvl>
    <w:lvl w:ilvl="5" w:tplc="867E14AE">
      <w:start w:val="1"/>
      <w:numFmt w:val="bullet"/>
      <w:lvlText w:val=""/>
      <w:lvlJc w:val="left"/>
    </w:lvl>
    <w:lvl w:ilvl="6" w:tplc="D2DA861A">
      <w:start w:val="1"/>
      <w:numFmt w:val="bullet"/>
      <w:lvlText w:val=""/>
      <w:lvlJc w:val="left"/>
    </w:lvl>
    <w:lvl w:ilvl="7" w:tplc="31F0489C">
      <w:start w:val="1"/>
      <w:numFmt w:val="bullet"/>
      <w:lvlText w:val=""/>
      <w:lvlJc w:val="left"/>
    </w:lvl>
    <w:lvl w:ilvl="8" w:tplc="F6825C80">
      <w:start w:val="1"/>
      <w:numFmt w:val="bullet"/>
      <w:lvlText w:val=""/>
      <w:lvlJc w:val="left"/>
    </w:lvl>
  </w:abstractNum>
  <w:abstractNum w:abstractNumId="24">
    <w:nsid w:val="2A7B78B5"/>
    <w:multiLevelType w:val="hybridMultilevel"/>
    <w:tmpl w:val="D0CA5D28"/>
    <w:lvl w:ilvl="0" w:tplc="137829EC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DD67C7"/>
    <w:multiLevelType w:val="hybridMultilevel"/>
    <w:tmpl w:val="FEFEFF9A"/>
    <w:lvl w:ilvl="0" w:tplc="04190011">
      <w:start w:val="1"/>
      <w:numFmt w:val="decimal"/>
      <w:lvlText w:val="%1)"/>
      <w:lvlJc w:val="left"/>
      <w:pPr>
        <w:ind w:left="2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4" w:hanging="360"/>
      </w:pPr>
    </w:lvl>
    <w:lvl w:ilvl="2" w:tplc="0419001B" w:tentative="1">
      <w:start w:val="1"/>
      <w:numFmt w:val="lowerRoman"/>
      <w:lvlText w:val="%3."/>
      <w:lvlJc w:val="right"/>
      <w:pPr>
        <w:ind w:left="3464" w:hanging="180"/>
      </w:pPr>
    </w:lvl>
    <w:lvl w:ilvl="3" w:tplc="0419000F" w:tentative="1">
      <w:start w:val="1"/>
      <w:numFmt w:val="decimal"/>
      <w:lvlText w:val="%4."/>
      <w:lvlJc w:val="left"/>
      <w:pPr>
        <w:ind w:left="4184" w:hanging="360"/>
      </w:pPr>
    </w:lvl>
    <w:lvl w:ilvl="4" w:tplc="04190019" w:tentative="1">
      <w:start w:val="1"/>
      <w:numFmt w:val="lowerLetter"/>
      <w:lvlText w:val="%5."/>
      <w:lvlJc w:val="left"/>
      <w:pPr>
        <w:ind w:left="4904" w:hanging="360"/>
      </w:pPr>
    </w:lvl>
    <w:lvl w:ilvl="5" w:tplc="0419001B" w:tentative="1">
      <w:start w:val="1"/>
      <w:numFmt w:val="lowerRoman"/>
      <w:lvlText w:val="%6."/>
      <w:lvlJc w:val="right"/>
      <w:pPr>
        <w:ind w:left="5624" w:hanging="180"/>
      </w:pPr>
    </w:lvl>
    <w:lvl w:ilvl="6" w:tplc="0419000F" w:tentative="1">
      <w:start w:val="1"/>
      <w:numFmt w:val="decimal"/>
      <w:lvlText w:val="%7."/>
      <w:lvlJc w:val="left"/>
      <w:pPr>
        <w:ind w:left="6344" w:hanging="360"/>
      </w:pPr>
    </w:lvl>
    <w:lvl w:ilvl="7" w:tplc="04190019" w:tentative="1">
      <w:start w:val="1"/>
      <w:numFmt w:val="lowerLetter"/>
      <w:lvlText w:val="%8."/>
      <w:lvlJc w:val="left"/>
      <w:pPr>
        <w:ind w:left="7064" w:hanging="360"/>
      </w:pPr>
    </w:lvl>
    <w:lvl w:ilvl="8" w:tplc="0419001B" w:tentative="1">
      <w:start w:val="1"/>
      <w:numFmt w:val="lowerRoman"/>
      <w:lvlText w:val="%9."/>
      <w:lvlJc w:val="right"/>
      <w:pPr>
        <w:ind w:left="7784" w:hanging="180"/>
      </w:pPr>
    </w:lvl>
  </w:abstractNum>
  <w:abstractNum w:abstractNumId="26">
    <w:nsid w:val="3F195BC3"/>
    <w:multiLevelType w:val="hybridMultilevel"/>
    <w:tmpl w:val="1122A0E2"/>
    <w:lvl w:ilvl="0" w:tplc="5468A7A6">
      <w:start w:val="2020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16"/>
  </w:num>
  <w:num w:numId="15">
    <w:abstractNumId w:val="17"/>
  </w:num>
  <w:num w:numId="16">
    <w:abstractNumId w:val="18"/>
  </w:num>
  <w:num w:numId="17">
    <w:abstractNumId w:val="19"/>
  </w:num>
  <w:num w:numId="18">
    <w:abstractNumId w:val="20"/>
  </w:num>
  <w:num w:numId="19">
    <w:abstractNumId w:val="21"/>
  </w:num>
  <w:num w:numId="20">
    <w:abstractNumId w:val="22"/>
  </w:num>
  <w:num w:numId="21">
    <w:abstractNumId w:val="23"/>
  </w:num>
  <w:num w:numId="22">
    <w:abstractNumId w:val="26"/>
  </w:num>
  <w:num w:numId="23">
    <w:abstractNumId w:val="25"/>
  </w:num>
  <w:num w:numId="24">
    <w:abstractNumId w:val="24"/>
  </w:num>
  <w:num w:numId="25">
    <w:abstractNumId w:val="0"/>
  </w:num>
  <w:num w:numId="26">
    <w:abstractNumId w:val="1"/>
  </w:num>
  <w:num w:numId="27">
    <w:abstractNumId w:val="2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characterSpacingControl w:val="doNotCompress"/>
  <w:compat/>
  <w:rsids>
    <w:rsidRoot w:val="00A8362B"/>
    <w:rsid w:val="00007E90"/>
    <w:rsid w:val="000A050D"/>
    <w:rsid w:val="00255FB1"/>
    <w:rsid w:val="002A7B5C"/>
    <w:rsid w:val="004578EC"/>
    <w:rsid w:val="004B0CD1"/>
    <w:rsid w:val="00585965"/>
    <w:rsid w:val="005B0C9D"/>
    <w:rsid w:val="005B3A43"/>
    <w:rsid w:val="00673FC4"/>
    <w:rsid w:val="006B5EB8"/>
    <w:rsid w:val="007B1822"/>
    <w:rsid w:val="009C4AD7"/>
    <w:rsid w:val="009E47D2"/>
    <w:rsid w:val="00A8362B"/>
    <w:rsid w:val="00B22046"/>
    <w:rsid w:val="00CB0814"/>
    <w:rsid w:val="00D8203F"/>
    <w:rsid w:val="00F661E5"/>
    <w:rsid w:val="00F67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C9D"/>
  </w:style>
  <w:style w:type="paragraph" w:styleId="1">
    <w:name w:val="heading 1"/>
    <w:basedOn w:val="a"/>
    <w:next w:val="a"/>
    <w:link w:val="10"/>
    <w:uiPriority w:val="9"/>
    <w:qFormat/>
    <w:rsid w:val="00CB0814"/>
    <w:pPr>
      <w:keepNext/>
      <w:spacing w:before="240" w:after="60" w:line="276" w:lineRule="auto"/>
      <w:ind w:left="1134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1"/>
    <w:next w:val="a"/>
    <w:link w:val="20"/>
    <w:qFormat/>
    <w:rsid w:val="00CB0814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1"/>
    </w:pPr>
    <w:rPr>
      <w:rFonts w:ascii="Arial" w:hAnsi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"/>
    <w:qFormat/>
    <w:rsid w:val="00CB0814"/>
    <w:pPr>
      <w:outlineLvl w:val="2"/>
    </w:pPr>
  </w:style>
  <w:style w:type="paragraph" w:styleId="4">
    <w:name w:val="heading 4"/>
    <w:basedOn w:val="a"/>
    <w:link w:val="40"/>
    <w:uiPriority w:val="9"/>
    <w:qFormat/>
    <w:rsid w:val="00CB0814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081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rsid w:val="00CB0814"/>
    <w:rPr>
      <w:rFonts w:ascii="Arial" w:eastAsia="Times New Roman" w:hAnsi="Arial" w:cs="Times New Roman"/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CB0814"/>
    <w:rPr>
      <w:rFonts w:ascii="Arial" w:eastAsia="Times New Roman" w:hAnsi="Arial" w:cs="Times New Roman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CB081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ConsPlusNormal">
    <w:name w:val="ConsPlusNormal"/>
    <w:rsid w:val="00CB0814"/>
    <w:pPr>
      <w:autoSpaceDE w:val="0"/>
      <w:autoSpaceDN w:val="0"/>
      <w:adjustRightInd w:val="0"/>
      <w:spacing w:line="480" w:lineRule="auto"/>
      <w:ind w:left="1134"/>
    </w:pPr>
    <w:rPr>
      <w:rFonts w:ascii="Arial" w:hAnsi="Arial"/>
    </w:rPr>
  </w:style>
  <w:style w:type="paragraph" w:styleId="a3">
    <w:name w:val="Body Text"/>
    <w:basedOn w:val="a"/>
    <w:link w:val="a4"/>
    <w:rsid w:val="00CB0814"/>
    <w:pPr>
      <w:spacing w:after="120"/>
      <w:ind w:left="11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B081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CB0814"/>
    <w:pPr>
      <w:spacing w:after="200" w:line="276" w:lineRule="auto"/>
      <w:ind w:left="720"/>
      <w:contextualSpacing/>
    </w:pPr>
    <w:rPr>
      <w:rFonts w:cs="Times New Roman"/>
      <w:sz w:val="22"/>
      <w:szCs w:val="22"/>
      <w:lang w:eastAsia="en-US"/>
    </w:rPr>
  </w:style>
  <w:style w:type="table" w:styleId="a6">
    <w:name w:val="Table Grid"/>
    <w:basedOn w:val="a1"/>
    <w:uiPriority w:val="59"/>
    <w:rsid w:val="00CB081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B0814"/>
    <w:pPr>
      <w:widowControl w:val="0"/>
      <w:autoSpaceDE w:val="0"/>
      <w:autoSpaceDN w:val="0"/>
      <w:adjustRightInd w:val="0"/>
    </w:pPr>
    <w:rPr>
      <w:rFonts w:ascii="Arial" w:eastAsia="Times New Roman" w:hAnsi="Arial"/>
      <w:b/>
      <w:bCs/>
    </w:rPr>
  </w:style>
  <w:style w:type="character" w:styleId="a7">
    <w:name w:val="Hyperlink"/>
    <w:uiPriority w:val="99"/>
    <w:unhideWhenUsed/>
    <w:rsid w:val="00CB0814"/>
    <w:rPr>
      <w:color w:val="0000FF"/>
      <w:u w:val="single"/>
    </w:rPr>
  </w:style>
  <w:style w:type="character" w:customStyle="1" w:styleId="icon-3">
    <w:name w:val="icon-3"/>
    <w:basedOn w:val="a0"/>
    <w:rsid w:val="00CB0814"/>
  </w:style>
  <w:style w:type="character" w:customStyle="1" w:styleId="apple-converted-space">
    <w:name w:val="apple-converted-space"/>
    <w:basedOn w:val="a0"/>
    <w:rsid w:val="00CB0814"/>
  </w:style>
  <w:style w:type="character" w:styleId="a8">
    <w:name w:val="Strong"/>
    <w:uiPriority w:val="22"/>
    <w:qFormat/>
    <w:rsid w:val="00CB0814"/>
    <w:rPr>
      <w:b/>
      <w:bCs/>
    </w:rPr>
  </w:style>
  <w:style w:type="character" w:styleId="a9">
    <w:name w:val="Emphasis"/>
    <w:uiPriority w:val="20"/>
    <w:qFormat/>
    <w:rsid w:val="00CB0814"/>
    <w:rPr>
      <w:i/>
      <w:iCs/>
    </w:rPr>
  </w:style>
  <w:style w:type="character" w:customStyle="1" w:styleId="aa">
    <w:name w:val="Верхний колонтитул Знак"/>
    <w:basedOn w:val="a0"/>
    <w:link w:val="ab"/>
    <w:uiPriority w:val="99"/>
    <w:semiHidden/>
    <w:rsid w:val="00CB0814"/>
    <w:rPr>
      <w:rFonts w:cs="Times New Roman"/>
      <w:sz w:val="22"/>
      <w:szCs w:val="22"/>
      <w:lang w:eastAsia="en-US"/>
    </w:rPr>
  </w:style>
  <w:style w:type="paragraph" w:styleId="ab">
    <w:name w:val="header"/>
    <w:basedOn w:val="a"/>
    <w:link w:val="aa"/>
    <w:uiPriority w:val="99"/>
    <w:semiHidden/>
    <w:unhideWhenUsed/>
    <w:rsid w:val="00CB0814"/>
    <w:pPr>
      <w:tabs>
        <w:tab w:val="center" w:pos="4677"/>
        <w:tab w:val="right" w:pos="9355"/>
      </w:tabs>
      <w:spacing w:after="200" w:line="276" w:lineRule="auto"/>
      <w:ind w:left="1134"/>
    </w:pPr>
    <w:rPr>
      <w:rFonts w:cs="Times New Roman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CB0814"/>
    <w:rPr>
      <w:rFonts w:cs="Times New Roman"/>
      <w:sz w:val="22"/>
      <w:szCs w:val="22"/>
      <w:lang w:eastAsia="en-US"/>
    </w:rPr>
  </w:style>
  <w:style w:type="paragraph" w:styleId="ad">
    <w:name w:val="footer"/>
    <w:basedOn w:val="a"/>
    <w:link w:val="ac"/>
    <w:uiPriority w:val="99"/>
    <w:semiHidden/>
    <w:unhideWhenUsed/>
    <w:rsid w:val="00CB0814"/>
    <w:pPr>
      <w:tabs>
        <w:tab w:val="center" w:pos="4677"/>
        <w:tab w:val="right" w:pos="9355"/>
      </w:tabs>
      <w:spacing w:after="200" w:line="276" w:lineRule="auto"/>
      <w:ind w:left="1134"/>
    </w:pPr>
    <w:rPr>
      <w:rFonts w:cs="Times New Roman"/>
      <w:sz w:val="22"/>
      <w:szCs w:val="22"/>
      <w:lang w:eastAsia="en-US"/>
    </w:rPr>
  </w:style>
  <w:style w:type="paragraph" w:customStyle="1" w:styleId="ConsPlusCell">
    <w:name w:val="ConsPlusCell"/>
    <w:rsid w:val="00CB0814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ae">
    <w:name w:val="Прижатый влево"/>
    <w:basedOn w:val="a"/>
    <w:next w:val="a"/>
    <w:uiPriority w:val="99"/>
    <w:rsid w:val="00CB0814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paragraph" w:customStyle="1" w:styleId="Point">
    <w:name w:val="Point"/>
    <w:basedOn w:val="a"/>
    <w:link w:val="PointChar"/>
    <w:rsid w:val="00CB0814"/>
    <w:pPr>
      <w:spacing w:before="12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intChar">
    <w:name w:val="Point Char"/>
    <w:link w:val="Point"/>
    <w:rsid w:val="00CB0814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f">
    <w:name w:val="Гипертекстовая ссылка"/>
    <w:rsid w:val="00CB0814"/>
    <w:rPr>
      <w:rFonts w:cs="Times New Roman"/>
      <w:b w:val="0"/>
      <w:color w:val="106BBE"/>
      <w:sz w:val="26"/>
    </w:rPr>
  </w:style>
  <w:style w:type="paragraph" w:customStyle="1" w:styleId="af0">
    <w:name w:val="Нормальный (таблица)"/>
    <w:basedOn w:val="a"/>
    <w:next w:val="a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sz w:val="24"/>
      <w:szCs w:val="24"/>
    </w:rPr>
  </w:style>
  <w:style w:type="character" w:customStyle="1" w:styleId="af1">
    <w:name w:val="Цветовое выделение"/>
    <w:rsid w:val="00CB0814"/>
    <w:rPr>
      <w:b/>
      <w:color w:val="26282F"/>
      <w:sz w:val="26"/>
    </w:rPr>
  </w:style>
  <w:style w:type="character" w:customStyle="1" w:styleId="af2">
    <w:name w:val="Активная гипертекстовая ссылка"/>
    <w:uiPriority w:val="99"/>
    <w:rsid w:val="00CB0814"/>
    <w:rPr>
      <w:rFonts w:cs="Times New Roman"/>
      <w:b w:val="0"/>
      <w:color w:val="106BBE"/>
      <w:sz w:val="26"/>
      <w:u w:val="single"/>
    </w:rPr>
  </w:style>
  <w:style w:type="paragraph" w:customStyle="1" w:styleId="af3">
    <w:name w:val="Внимание"/>
    <w:basedOn w:val="a"/>
    <w:next w:val="a"/>
    <w:uiPriority w:val="99"/>
    <w:rsid w:val="00CB081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Times New Roman" w:hAnsi="Arial"/>
      <w:sz w:val="24"/>
      <w:szCs w:val="24"/>
      <w:shd w:val="clear" w:color="auto" w:fill="FAF3E9"/>
    </w:rPr>
  </w:style>
  <w:style w:type="paragraph" w:customStyle="1" w:styleId="af4">
    <w:name w:val="Внимание: криминал!!"/>
    <w:basedOn w:val="af3"/>
    <w:next w:val="a"/>
    <w:uiPriority w:val="99"/>
    <w:rsid w:val="00CB081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5">
    <w:name w:val="Внимание: недобросовестность!"/>
    <w:basedOn w:val="af3"/>
    <w:next w:val="a"/>
    <w:uiPriority w:val="99"/>
    <w:rsid w:val="00CB081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6">
    <w:name w:val="Выделение для Базового Поиска"/>
    <w:uiPriority w:val="99"/>
    <w:rsid w:val="00CB0814"/>
    <w:rPr>
      <w:rFonts w:cs="Times New Roman"/>
      <w:b w:val="0"/>
      <w:color w:val="0058A9"/>
      <w:sz w:val="26"/>
    </w:rPr>
  </w:style>
  <w:style w:type="character" w:customStyle="1" w:styleId="af7">
    <w:name w:val="Выделение для Базового Поиска (курсив)"/>
    <w:uiPriority w:val="99"/>
    <w:rsid w:val="00CB0814"/>
    <w:rPr>
      <w:rFonts w:cs="Times New Roman"/>
      <w:b w:val="0"/>
      <w:i/>
      <w:iCs/>
      <w:color w:val="0058A9"/>
      <w:sz w:val="26"/>
    </w:rPr>
  </w:style>
  <w:style w:type="paragraph" w:customStyle="1" w:styleId="af8">
    <w:name w:val="Основное меню (преемственное)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Verdana" w:eastAsia="Times New Roman" w:hAnsi="Verdana" w:cs="Verdana"/>
      <w:sz w:val="24"/>
      <w:szCs w:val="24"/>
    </w:rPr>
  </w:style>
  <w:style w:type="paragraph" w:customStyle="1" w:styleId="af9">
    <w:name w:val="Заголовок"/>
    <w:basedOn w:val="af8"/>
    <w:next w:val="a"/>
    <w:uiPriority w:val="99"/>
    <w:rsid w:val="00CB0814"/>
    <w:rPr>
      <w:rFonts w:ascii="Arial" w:hAnsi="Arial" w:cs="Arial"/>
      <w:b/>
      <w:bCs/>
      <w:color w:val="0058A9"/>
      <w:shd w:val="clear" w:color="auto" w:fill="A2C8A9"/>
    </w:rPr>
  </w:style>
  <w:style w:type="paragraph" w:customStyle="1" w:styleId="afa">
    <w:name w:val="Заголовок группы контролов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afb">
    <w:name w:val="Заголовок для информации об изменениях"/>
    <w:basedOn w:val="1"/>
    <w:next w:val="a"/>
    <w:uiPriority w:val="99"/>
    <w:rsid w:val="00CB0814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c">
    <w:name w:val="Заголовок приложения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/>
      <w:sz w:val="24"/>
      <w:szCs w:val="24"/>
    </w:rPr>
  </w:style>
  <w:style w:type="paragraph" w:customStyle="1" w:styleId="afd">
    <w:name w:val="Заголовок распахивающейся части диалога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i/>
      <w:iCs/>
      <w:color w:val="000080"/>
      <w:sz w:val="24"/>
      <w:szCs w:val="24"/>
    </w:rPr>
  </w:style>
  <w:style w:type="character" w:customStyle="1" w:styleId="afe">
    <w:name w:val="Заголовок своего сообщения"/>
    <w:uiPriority w:val="99"/>
    <w:rsid w:val="00CB0814"/>
    <w:rPr>
      <w:rFonts w:cs="Times New Roman"/>
      <w:b w:val="0"/>
      <w:color w:val="26282F"/>
      <w:sz w:val="26"/>
    </w:rPr>
  </w:style>
  <w:style w:type="paragraph" w:customStyle="1" w:styleId="aff">
    <w:name w:val="Заголовок статьи"/>
    <w:basedOn w:val="a"/>
    <w:next w:val="a"/>
    <w:uiPriority w:val="99"/>
    <w:rsid w:val="00CB0814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/>
      <w:sz w:val="24"/>
      <w:szCs w:val="24"/>
    </w:rPr>
  </w:style>
  <w:style w:type="character" w:customStyle="1" w:styleId="aff0">
    <w:name w:val="Заголовок чужого сообщения"/>
    <w:uiPriority w:val="99"/>
    <w:rsid w:val="00CB0814"/>
    <w:rPr>
      <w:rFonts w:cs="Times New Roman"/>
      <w:b w:val="0"/>
      <w:color w:val="FF0000"/>
      <w:sz w:val="26"/>
    </w:rPr>
  </w:style>
  <w:style w:type="paragraph" w:customStyle="1" w:styleId="aff1">
    <w:name w:val="Заголовок ЭР (левое окно)"/>
    <w:basedOn w:val="a"/>
    <w:next w:val="a"/>
    <w:uiPriority w:val="99"/>
    <w:rsid w:val="00CB0814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eastAsia="Times New Roman" w:hAnsi="Arial"/>
      <w:b/>
      <w:bCs/>
      <w:color w:val="26282F"/>
      <w:sz w:val="28"/>
      <w:szCs w:val="28"/>
    </w:rPr>
  </w:style>
  <w:style w:type="paragraph" w:customStyle="1" w:styleId="aff2">
    <w:name w:val="Заголовок ЭР (правое окно)"/>
    <w:basedOn w:val="aff1"/>
    <w:next w:val="a"/>
    <w:uiPriority w:val="99"/>
    <w:rsid w:val="00CB0814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3">
    <w:name w:val="Интерактивный заголовок"/>
    <w:basedOn w:val="af9"/>
    <w:next w:val="a"/>
    <w:uiPriority w:val="99"/>
    <w:rsid w:val="00CB0814"/>
    <w:rPr>
      <w:b w:val="0"/>
      <w:bCs w:val="0"/>
      <w:color w:val="auto"/>
      <w:u w:val="single"/>
      <w:shd w:val="clear" w:color="auto" w:fill="auto"/>
    </w:rPr>
  </w:style>
  <w:style w:type="paragraph" w:customStyle="1" w:styleId="aff4">
    <w:name w:val="Текст информации об изменениях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color w:val="353842"/>
    </w:rPr>
  </w:style>
  <w:style w:type="paragraph" w:customStyle="1" w:styleId="aff5">
    <w:name w:val="Информация об изменениях"/>
    <w:basedOn w:val="aff4"/>
    <w:next w:val="a"/>
    <w:uiPriority w:val="99"/>
    <w:rsid w:val="00CB0814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6">
    <w:name w:val="Текст (справка)"/>
    <w:basedOn w:val="a"/>
    <w:next w:val="a"/>
    <w:uiPriority w:val="99"/>
    <w:rsid w:val="00CB0814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/>
      <w:sz w:val="24"/>
      <w:szCs w:val="24"/>
    </w:rPr>
  </w:style>
  <w:style w:type="paragraph" w:customStyle="1" w:styleId="aff7">
    <w:name w:val="Комментарий"/>
    <w:basedOn w:val="aff6"/>
    <w:next w:val="a"/>
    <w:uiPriority w:val="99"/>
    <w:rsid w:val="00CB0814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8">
    <w:name w:val="Информация об изменениях документа"/>
    <w:basedOn w:val="aff7"/>
    <w:next w:val="a"/>
    <w:uiPriority w:val="99"/>
    <w:rsid w:val="00CB0814"/>
    <w:pPr>
      <w:spacing w:before="0"/>
    </w:pPr>
    <w:rPr>
      <w:i/>
      <w:iCs/>
    </w:rPr>
  </w:style>
  <w:style w:type="paragraph" w:customStyle="1" w:styleId="aff9">
    <w:name w:val="Текст (лев. подпись)"/>
    <w:basedOn w:val="a"/>
    <w:next w:val="a"/>
    <w:uiPriority w:val="99"/>
    <w:rsid w:val="00CB0814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paragraph" w:customStyle="1" w:styleId="affa">
    <w:name w:val="Колонтитул (левый)"/>
    <w:basedOn w:val="aff9"/>
    <w:next w:val="a"/>
    <w:uiPriority w:val="99"/>
    <w:rsid w:val="00CB0814"/>
    <w:pPr>
      <w:jc w:val="both"/>
    </w:pPr>
    <w:rPr>
      <w:sz w:val="16"/>
      <w:szCs w:val="16"/>
    </w:rPr>
  </w:style>
  <w:style w:type="paragraph" w:customStyle="1" w:styleId="affb">
    <w:name w:val="Текст (прав. подпись)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/>
      <w:sz w:val="24"/>
      <w:szCs w:val="24"/>
    </w:rPr>
  </w:style>
  <w:style w:type="paragraph" w:customStyle="1" w:styleId="affc">
    <w:name w:val="Колонтитул (правый)"/>
    <w:basedOn w:val="affb"/>
    <w:next w:val="a"/>
    <w:uiPriority w:val="99"/>
    <w:rsid w:val="00CB0814"/>
    <w:pPr>
      <w:jc w:val="both"/>
    </w:pPr>
    <w:rPr>
      <w:sz w:val="16"/>
      <w:szCs w:val="16"/>
    </w:rPr>
  </w:style>
  <w:style w:type="paragraph" w:customStyle="1" w:styleId="affd">
    <w:name w:val="Комментарий пользователя"/>
    <w:basedOn w:val="aff7"/>
    <w:next w:val="a"/>
    <w:uiPriority w:val="99"/>
    <w:rsid w:val="00CB0814"/>
    <w:pPr>
      <w:spacing w:before="0"/>
      <w:jc w:val="left"/>
    </w:pPr>
    <w:rPr>
      <w:shd w:val="clear" w:color="auto" w:fill="FFDFE0"/>
    </w:rPr>
  </w:style>
  <w:style w:type="paragraph" w:customStyle="1" w:styleId="affe">
    <w:name w:val="Куда обратиться?"/>
    <w:basedOn w:val="af3"/>
    <w:next w:val="a"/>
    <w:uiPriority w:val="99"/>
    <w:rsid w:val="00CB081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">
    <w:name w:val="Моноширинный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2"/>
      <w:szCs w:val="22"/>
    </w:rPr>
  </w:style>
  <w:style w:type="character" w:customStyle="1" w:styleId="afff0">
    <w:name w:val="Найденные слова"/>
    <w:uiPriority w:val="99"/>
    <w:rsid w:val="00CB0814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1">
    <w:name w:val="Не вступил в силу"/>
    <w:uiPriority w:val="99"/>
    <w:rsid w:val="00CB0814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2">
    <w:name w:val="Необходимые документы"/>
    <w:basedOn w:val="af3"/>
    <w:next w:val="a"/>
    <w:uiPriority w:val="99"/>
    <w:rsid w:val="00CB0814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3">
    <w:name w:val="Объект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4">
    <w:name w:val="Таблицы (моноширинный)"/>
    <w:basedOn w:val="a"/>
    <w:next w:val="a"/>
    <w:rsid w:val="00CB0814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2"/>
      <w:szCs w:val="22"/>
    </w:rPr>
  </w:style>
  <w:style w:type="paragraph" w:customStyle="1" w:styleId="afff5">
    <w:name w:val="Оглавление"/>
    <w:basedOn w:val="afff4"/>
    <w:next w:val="a"/>
    <w:uiPriority w:val="99"/>
    <w:rsid w:val="00CB0814"/>
    <w:pPr>
      <w:ind w:left="140"/>
    </w:pPr>
    <w:rPr>
      <w:rFonts w:ascii="Arial" w:hAnsi="Arial" w:cs="Arial"/>
      <w:sz w:val="24"/>
      <w:szCs w:val="24"/>
    </w:rPr>
  </w:style>
  <w:style w:type="character" w:customStyle="1" w:styleId="afff6">
    <w:name w:val="Опечатки"/>
    <w:uiPriority w:val="99"/>
    <w:rsid w:val="00CB0814"/>
    <w:rPr>
      <w:color w:val="FF0000"/>
      <w:sz w:val="26"/>
    </w:rPr>
  </w:style>
  <w:style w:type="paragraph" w:customStyle="1" w:styleId="afff7">
    <w:name w:val="Переменная часть"/>
    <w:basedOn w:val="af8"/>
    <w:next w:val="a"/>
    <w:uiPriority w:val="99"/>
    <w:rsid w:val="00CB0814"/>
    <w:rPr>
      <w:rFonts w:ascii="Arial" w:hAnsi="Arial" w:cs="Arial"/>
      <w:sz w:val="20"/>
      <w:szCs w:val="20"/>
    </w:rPr>
  </w:style>
  <w:style w:type="paragraph" w:customStyle="1" w:styleId="afff8">
    <w:name w:val="Подвал для информации об изменениях"/>
    <w:basedOn w:val="1"/>
    <w:next w:val="a"/>
    <w:uiPriority w:val="99"/>
    <w:rsid w:val="00CB0814"/>
    <w:pPr>
      <w:keepNext w:val="0"/>
      <w:widowControl w:val="0"/>
      <w:autoSpaceDE w:val="0"/>
      <w:autoSpaceDN w:val="0"/>
      <w:adjustRightInd w:val="0"/>
      <w:spacing w:before="0" w:after="0" w:line="240" w:lineRule="auto"/>
      <w:ind w:left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9">
    <w:name w:val="Подзаголовок для информации об изменениях"/>
    <w:basedOn w:val="aff4"/>
    <w:next w:val="a"/>
    <w:uiPriority w:val="99"/>
    <w:rsid w:val="00CB0814"/>
    <w:rPr>
      <w:b/>
      <w:bCs/>
      <w:sz w:val="24"/>
      <w:szCs w:val="24"/>
    </w:rPr>
  </w:style>
  <w:style w:type="paragraph" w:customStyle="1" w:styleId="afffa">
    <w:name w:val="Подчёркнуный текст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sz w:val="24"/>
      <w:szCs w:val="24"/>
    </w:rPr>
  </w:style>
  <w:style w:type="paragraph" w:customStyle="1" w:styleId="afffb">
    <w:name w:val="Постоянная часть"/>
    <w:basedOn w:val="af8"/>
    <w:next w:val="a"/>
    <w:uiPriority w:val="99"/>
    <w:rsid w:val="00CB0814"/>
    <w:rPr>
      <w:rFonts w:ascii="Arial" w:hAnsi="Arial" w:cs="Arial"/>
      <w:sz w:val="22"/>
      <w:szCs w:val="22"/>
    </w:rPr>
  </w:style>
  <w:style w:type="paragraph" w:customStyle="1" w:styleId="afffc">
    <w:name w:val="Пример."/>
    <w:basedOn w:val="af3"/>
    <w:next w:val="a"/>
    <w:uiPriority w:val="99"/>
    <w:rsid w:val="00CB081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d">
    <w:name w:val="Примечание."/>
    <w:basedOn w:val="af3"/>
    <w:next w:val="a"/>
    <w:uiPriority w:val="99"/>
    <w:rsid w:val="00CB081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e">
    <w:name w:val="Продолжение ссылки"/>
    <w:uiPriority w:val="99"/>
    <w:rsid w:val="00CB0814"/>
  </w:style>
  <w:style w:type="paragraph" w:customStyle="1" w:styleId="affff">
    <w:name w:val="Словарная статья"/>
    <w:basedOn w:val="a"/>
    <w:next w:val="a"/>
    <w:uiPriority w:val="99"/>
    <w:rsid w:val="00CB0814"/>
    <w:pPr>
      <w:widowControl w:val="0"/>
      <w:autoSpaceDE w:val="0"/>
      <w:autoSpaceDN w:val="0"/>
      <w:adjustRightInd w:val="0"/>
      <w:ind w:right="118"/>
      <w:jc w:val="both"/>
    </w:pPr>
    <w:rPr>
      <w:rFonts w:ascii="Arial" w:eastAsia="Times New Roman" w:hAnsi="Arial"/>
      <w:sz w:val="24"/>
      <w:szCs w:val="24"/>
    </w:rPr>
  </w:style>
  <w:style w:type="character" w:customStyle="1" w:styleId="affff0">
    <w:name w:val="Сравнение редакций"/>
    <w:uiPriority w:val="99"/>
    <w:rsid w:val="00CB0814"/>
    <w:rPr>
      <w:rFonts w:cs="Times New Roman"/>
      <w:b w:val="0"/>
      <w:color w:val="26282F"/>
      <w:sz w:val="26"/>
    </w:rPr>
  </w:style>
  <w:style w:type="character" w:customStyle="1" w:styleId="affff1">
    <w:name w:val="Сравнение редакций. Добавленный фрагмент"/>
    <w:uiPriority w:val="99"/>
    <w:rsid w:val="00CB0814"/>
    <w:rPr>
      <w:color w:val="000000"/>
      <w:shd w:val="clear" w:color="auto" w:fill="C1D7FF"/>
    </w:rPr>
  </w:style>
  <w:style w:type="character" w:customStyle="1" w:styleId="affff2">
    <w:name w:val="Сравнение редакций. Удаленный фрагмент"/>
    <w:uiPriority w:val="99"/>
    <w:rsid w:val="00CB0814"/>
    <w:rPr>
      <w:color w:val="000000"/>
      <w:shd w:val="clear" w:color="auto" w:fill="C4C413"/>
    </w:rPr>
  </w:style>
  <w:style w:type="paragraph" w:customStyle="1" w:styleId="affff3">
    <w:name w:val="Ссылка на официальную публикацию"/>
    <w:basedOn w:val="a"/>
    <w:next w:val="a"/>
    <w:uiPriority w:val="99"/>
    <w:rsid w:val="00CB0814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  <w:sz w:val="24"/>
      <w:szCs w:val="24"/>
    </w:rPr>
  </w:style>
  <w:style w:type="paragraph" w:customStyle="1" w:styleId="affff4">
    <w:name w:val="Текст в таблице"/>
    <w:basedOn w:val="af0"/>
    <w:next w:val="a"/>
    <w:uiPriority w:val="99"/>
    <w:rsid w:val="00CB0814"/>
    <w:pPr>
      <w:ind w:firstLine="500"/>
    </w:pPr>
  </w:style>
  <w:style w:type="paragraph" w:customStyle="1" w:styleId="affff5">
    <w:name w:val="Текст ЭР (см. также)"/>
    <w:basedOn w:val="a"/>
    <w:next w:val="a"/>
    <w:uiPriority w:val="99"/>
    <w:rsid w:val="00CB0814"/>
    <w:pPr>
      <w:widowControl w:val="0"/>
      <w:autoSpaceDE w:val="0"/>
      <w:autoSpaceDN w:val="0"/>
      <w:adjustRightInd w:val="0"/>
      <w:spacing w:before="200"/>
    </w:pPr>
    <w:rPr>
      <w:rFonts w:ascii="Arial" w:eastAsia="Times New Roman" w:hAnsi="Arial"/>
      <w:sz w:val="22"/>
      <w:szCs w:val="22"/>
    </w:rPr>
  </w:style>
  <w:style w:type="paragraph" w:customStyle="1" w:styleId="affff6">
    <w:name w:val="Технический комментарий"/>
    <w:basedOn w:val="a"/>
    <w:next w:val="a"/>
    <w:uiPriority w:val="99"/>
    <w:rsid w:val="00CB0814"/>
    <w:pPr>
      <w:widowControl w:val="0"/>
      <w:autoSpaceDE w:val="0"/>
      <w:autoSpaceDN w:val="0"/>
      <w:adjustRightInd w:val="0"/>
    </w:pPr>
    <w:rPr>
      <w:rFonts w:ascii="Arial" w:eastAsia="Times New Roman" w:hAnsi="Arial"/>
      <w:color w:val="463F31"/>
      <w:sz w:val="24"/>
      <w:szCs w:val="24"/>
      <w:shd w:val="clear" w:color="auto" w:fill="FFFFA6"/>
    </w:rPr>
  </w:style>
  <w:style w:type="character" w:customStyle="1" w:styleId="affff7">
    <w:name w:val="Утратил силу"/>
    <w:uiPriority w:val="99"/>
    <w:rsid w:val="00CB0814"/>
    <w:rPr>
      <w:rFonts w:cs="Times New Roman"/>
      <w:b w:val="0"/>
      <w:strike/>
      <w:color w:val="666600"/>
      <w:sz w:val="26"/>
    </w:rPr>
  </w:style>
  <w:style w:type="paragraph" w:customStyle="1" w:styleId="affff8">
    <w:name w:val="Формула"/>
    <w:basedOn w:val="a"/>
    <w:next w:val="a"/>
    <w:uiPriority w:val="99"/>
    <w:rsid w:val="00CB081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="Times New Roman" w:hAnsi="Arial"/>
      <w:sz w:val="24"/>
      <w:szCs w:val="24"/>
      <w:shd w:val="clear" w:color="auto" w:fill="FAF3E9"/>
    </w:rPr>
  </w:style>
  <w:style w:type="paragraph" w:customStyle="1" w:styleId="affff9">
    <w:name w:val="Центрированный (таблица)"/>
    <w:basedOn w:val="af0"/>
    <w:next w:val="a"/>
    <w:uiPriority w:val="99"/>
    <w:rsid w:val="00CB081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B0814"/>
    <w:pPr>
      <w:widowControl w:val="0"/>
      <w:autoSpaceDE w:val="0"/>
      <w:autoSpaceDN w:val="0"/>
      <w:adjustRightInd w:val="0"/>
      <w:spacing w:before="300"/>
    </w:pPr>
    <w:rPr>
      <w:rFonts w:ascii="Arial" w:eastAsia="Times New Roman" w:hAnsi="Arial"/>
      <w:sz w:val="26"/>
      <w:szCs w:val="26"/>
    </w:rPr>
  </w:style>
  <w:style w:type="paragraph" w:customStyle="1" w:styleId="11">
    <w:name w:val="Абзац списка1"/>
    <w:basedOn w:val="a"/>
    <w:qFormat/>
    <w:rsid w:val="00CB0814"/>
    <w:pPr>
      <w:spacing w:after="200" w:line="276" w:lineRule="auto"/>
      <w:ind w:left="720"/>
    </w:pPr>
    <w:rPr>
      <w:rFonts w:eastAsia="Times New Roman" w:cs="Calibri"/>
      <w:sz w:val="22"/>
      <w:szCs w:val="22"/>
    </w:rPr>
  </w:style>
  <w:style w:type="character" w:customStyle="1" w:styleId="WW8Num1ztrue">
    <w:name w:val="WW8Num1ztrue"/>
    <w:rsid w:val="00CB0814"/>
  </w:style>
  <w:style w:type="character" w:customStyle="1" w:styleId="affffa">
    <w:name w:val="Основной текст с отступом Знак"/>
    <w:link w:val="affffb"/>
    <w:uiPriority w:val="99"/>
    <w:semiHidden/>
    <w:rsid w:val="00CB0814"/>
    <w:rPr>
      <w:sz w:val="22"/>
      <w:szCs w:val="22"/>
      <w:lang w:eastAsia="en-US"/>
    </w:rPr>
  </w:style>
  <w:style w:type="paragraph" w:styleId="affffb">
    <w:name w:val="Body Text Indent"/>
    <w:basedOn w:val="a"/>
    <w:link w:val="affffa"/>
    <w:uiPriority w:val="99"/>
    <w:semiHidden/>
    <w:unhideWhenUsed/>
    <w:rsid w:val="00CB0814"/>
    <w:pPr>
      <w:spacing w:after="120" w:line="276" w:lineRule="auto"/>
      <w:ind w:left="283"/>
    </w:pPr>
    <w:rPr>
      <w:sz w:val="22"/>
      <w:szCs w:val="22"/>
      <w:lang w:eastAsia="en-US"/>
    </w:rPr>
  </w:style>
  <w:style w:type="character" w:customStyle="1" w:styleId="12">
    <w:name w:val="Основной текст с отступом Знак1"/>
    <w:basedOn w:val="a0"/>
    <w:link w:val="affffb"/>
    <w:uiPriority w:val="99"/>
    <w:semiHidden/>
    <w:rsid w:val="00CB0814"/>
  </w:style>
  <w:style w:type="character" w:customStyle="1" w:styleId="affffc">
    <w:name w:val="Текст выноски Знак"/>
    <w:link w:val="affffd"/>
    <w:uiPriority w:val="99"/>
    <w:semiHidden/>
    <w:rsid w:val="00CB0814"/>
    <w:rPr>
      <w:rFonts w:ascii="Tahoma" w:hAnsi="Tahoma" w:cs="Tahoma"/>
      <w:sz w:val="16"/>
      <w:szCs w:val="16"/>
      <w:lang w:eastAsia="en-US"/>
    </w:rPr>
  </w:style>
  <w:style w:type="paragraph" w:styleId="affffd">
    <w:name w:val="Balloon Text"/>
    <w:basedOn w:val="a"/>
    <w:link w:val="affffc"/>
    <w:uiPriority w:val="99"/>
    <w:semiHidden/>
    <w:unhideWhenUsed/>
    <w:rsid w:val="00CB0814"/>
    <w:rPr>
      <w:rFonts w:ascii="Tahoma" w:hAnsi="Tahoma" w:cs="Tahoma"/>
      <w:sz w:val="16"/>
      <w:szCs w:val="16"/>
      <w:lang w:eastAsia="en-US"/>
    </w:rPr>
  </w:style>
  <w:style w:type="character" w:customStyle="1" w:styleId="13">
    <w:name w:val="Текст выноски Знак1"/>
    <w:basedOn w:val="a0"/>
    <w:link w:val="affffd"/>
    <w:uiPriority w:val="99"/>
    <w:semiHidden/>
    <w:rsid w:val="00CB0814"/>
    <w:rPr>
      <w:rFonts w:ascii="Tahoma" w:hAnsi="Tahoma" w:cs="Tahoma"/>
      <w:sz w:val="16"/>
      <w:szCs w:val="16"/>
    </w:rPr>
  </w:style>
  <w:style w:type="paragraph" w:styleId="affffe">
    <w:name w:val="annotation text"/>
    <w:basedOn w:val="a"/>
    <w:link w:val="afffff"/>
    <w:uiPriority w:val="99"/>
    <w:semiHidden/>
    <w:unhideWhenUsed/>
    <w:rsid w:val="00CB0814"/>
    <w:pPr>
      <w:spacing w:after="200" w:line="276" w:lineRule="auto"/>
      <w:ind w:left="1134"/>
    </w:pPr>
    <w:rPr>
      <w:rFonts w:cs="Times New Roman"/>
      <w:lang w:eastAsia="en-US"/>
    </w:rPr>
  </w:style>
  <w:style w:type="character" w:customStyle="1" w:styleId="afffff">
    <w:name w:val="Текст примечания Знак"/>
    <w:basedOn w:val="a0"/>
    <w:link w:val="affffe"/>
    <w:uiPriority w:val="99"/>
    <w:semiHidden/>
    <w:rsid w:val="00CB0814"/>
    <w:rPr>
      <w:rFonts w:cs="Times New Roman"/>
      <w:lang w:eastAsia="en-US"/>
    </w:rPr>
  </w:style>
  <w:style w:type="character" w:customStyle="1" w:styleId="afffff0">
    <w:name w:val="Тема примечания Знак"/>
    <w:basedOn w:val="afffff"/>
    <w:link w:val="afffff1"/>
    <w:uiPriority w:val="99"/>
    <w:semiHidden/>
    <w:rsid w:val="00CB0814"/>
    <w:rPr>
      <w:b/>
      <w:bCs/>
    </w:rPr>
  </w:style>
  <w:style w:type="paragraph" w:styleId="afffff1">
    <w:name w:val="annotation subject"/>
    <w:basedOn w:val="affffe"/>
    <w:next w:val="affffe"/>
    <w:link w:val="afffff0"/>
    <w:uiPriority w:val="99"/>
    <w:semiHidden/>
    <w:unhideWhenUsed/>
    <w:rsid w:val="00CB0814"/>
    <w:rPr>
      <w:b/>
      <w:bCs/>
    </w:rPr>
  </w:style>
  <w:style w:type="paragraph" w:customStyle="1" w:styleId="xl65">
    <w:name w:val="xl65"/>
    <w:basedOn w:val="a"/>
    <w:rsid w:val="00CB0814"/>
    <w:pP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CB081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CB081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2">
    <w:name w:val="xl82"/>
    <w:basedOn w:val="a"/>
    <w:rsid w:val="00CB08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CB081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CB081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CB081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CB081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7">
    <w:name w:val="xl87"/>
    <w:basedOn w:val="a"/>
    <w:rsid w:val="00CB081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CB081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fff2">
    <w:name w:val="Normal (Web)"/>
    <w:basedOn w:val="a"/>
    <w:uiPriority w:val="99"/>
    <w:semiHidden/>
    <w:unhideWhenUsed/>
    <w:rsid w:val="000A05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fff3">
    <w:name w:val="annotation reference"/>
    <w:uiPriority w:val="99"/>
    <w:semiHidden/>
    <w:unhideWhenUsed/>
    <w:rsid w:val="000A050D"/>
    <w:rPr>
      <w:sz w:val="16"/>
      <w:szCs w:val="16"/>
    </w:rPr>
  </w:style>
  <w:style w:type="character" w:styleId="afffff4">
    <w:name w:val="FollowedHyperlink"/>
    <w:basedOn w:val="a0"/>
    <w:uiPriority w:val="99"/>
    <w:semiHidden/>
    <w:unhideWhenUsed/>
    <w:rsid w:val="000A050D"/>
    <w:rPr>
      <w:color w:val="800080"/>
      <w:u w:val="single"/>
    </w:rPr>
  </w:style>
  <w:style w:type="paragraph" w:customStyle="1" w:styleId="14">
    <w:name w:val="Заголовок1"/>
    <w:basedOn w:val="af8"/>
    <w:next w:val="a"/>
    <w:uiPriority w:val="99"/>
    <w:rsid w:val="002A7B5C"/>
    <w:rPr>
      <w:rFonts w:ascii="Arial" w:hAnsi="Arial" w:cs="Arial"/>
      <w:b/>
      <w:bCs/>
      <w:color w:val="0058A9"/>
      <w:shd w:val="clear" w:color="auto" w:fill="A2C8A9"/>
    </w:rPr>
  </w:style>
  <w:style w:type="paragraph" w:styleId="afffff5">
    <w:name w:val="Document Map"/>
    <w:basedOn w:val="a"/>
    <w:link w:val="afffff6"/>
    <w:uiPriority w:val="99"/>
    <w:semiHidden/>
    <w:unhideWhenUsed/>
    <w:rsid w:val="002A7B5C"/>
    <w:pPr>
      <w:ind w:left="1134"/>
    </w:pPr>
    <w:rPr>
      <w:rFonts w:ascii="Tahoma" w:hAnsi="Tahoma" w:cs="Times New Roman"/>
      <w:sz w:val="16"/>
      <w:szCs w:val="16"/>
      <w:lang w:eastAsia="en-US"/>
    </w:rPr>
  </w:style>
  <w:style w:type="character" w:customStyle="1" w:styleId="afffff6">
    <w:name w:val="Схема документа Знак"/>
    <w:basedOn w:val="a0"/>
    <w:link w:val="afffff5"/>
    <w:uiPriority w:val="99"/>
    <w:semiHidden/>
    <w:rsid w:val="002A7B5C"/>
    <w:rPr>
      <w:rFonts w:ascii="Tahoma" w:hAnsi="Tahoma" w:cs="Times New Roman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8D744965F3F9D9096F39A3878B6ADA6E25396801C39A20D42EABF38516D2A4C9942689BCF5F29022C8AA7sBt8G" TargetMode="Externa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0CB72DE13D1B689B714CD45F40E7D40C92795B204F790BB4953B1F1EC29D3B3oDo3H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49</Pages>
  <Words>10310</Words>
  <Characters>58767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</dc:creator>
  <cp:lastModifiedBy>kult</cp:lastModifiedBy>
  <cp:revision>8</cp:revision>
  <dcterms:created xsi:type="dcterms:W3CDTF">2021-01-18T11:31:00Z</dcterms:created>
  <dcterms:modified xsi:type="dcterms:W3CDTF">2021-06-30T07:57:00Z</dcterms:modified>
</cp:coreProperties>
</file>