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4F9" w:rsidRDefault="007764F9" w:rsidP="009836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7764F9" w:rsidRPr="00010E53" w:rsidTr="007764F9">
        <w:trPr>
          <w:cantSplit/>
        </w:trPr>
        <w:tc>
          <w:tcPr>
            <w:tcW w:w="3828" w:type="dxa"/>
          </w:tcPr>
          <w:p w:rsidR="007764F9" w:rsidRPr="00010E53" w:rsidRDefault="007764F9" w:rsidP="007764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64F9" w:rsidRPr="00010E53" w:rsidRDefault="007764F9" w:rsidP="007764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7764F9" w:rsidRPr="00010E53" w:rsidRDefault="00983620" w:rsidP="007764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="007764F9" w:rsidRPr="00010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униципальнöй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764F9" w:rsidRPr="00010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</w:p>
          <w:p w:rsidR="007764F9" w:rsidRPr="00010E53" w:rsidRDefault="007764F9" w:rsidP="007764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7764F9" w:rsidRPr="00010E53" w:rsidRDefault="007764F9" w:rsidP="007764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7764F9" w:rsidRPr="00010E53" w:rsidRDefault="007764F9" w:rsidP="007764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E53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97155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7764F9" w:rsidRPr="00010E53" w:rsidRDefault="007764F9" w:rsidP="007764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64F9" w:rsidRPr="00010E53" w:rsidRDefault="007764F9" w:rsidP="007764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7764F9" w:rsidRPr="00010E53" w:rsidRDefault="007764F9" w:rsidP="007764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7764F9" w:rsidRPr="00010E53" w:rsidRDefault="007764F9" w:rsidP="007764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7764F9" w:rsidRPr="00B0292D" w:rsidRDefault="007764F9" w:rsidP="007764F9">
      <w:pPr>
        <w:keepNext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64F9" w:rsidRPr="00F76FD1" w:rsidRDefault="007764F9" w:rsidP="00F76FD1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7764F9" w:rsidRPr="00B0292D" w:rsidRDefault="007764F9" w:rsidP="007764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  <w:r w:rsidR="009836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764F9" w:rsidRPr="00B0292D" w:rsidRDefault="007764F9" w:rsidP="007764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64F9" w:rsidRDefault="004A464C" w:rsidP="00776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D5054">
        <w:rPr>
          <w:rFonts w:ascii="Times New Roman" w:hAnsi="Times New Roman" w:cs="Times New Roman"/>
          <w:sz w:val="28"/>
          <w:szCs w:val="28"/>
        </w:rPr>
        <w:t xml:space="preserve">т  11 января </w:t>
      </w:r>
      <w:r w:rsidR="009A0857">
        <w:rPr>
          <w:rFonts w:ascii="Times New Roman" w:hAnsi="Times New Roman" w:cs="Times New Roman"/>
          <w:sz w:val="28"/>
          <w:szCs w:val="28"/>
        </w:rPr>
        <w:t>2019</w:t>
      </w:r>
      <w:r w:rsidR="00E35307">
        <w:rPr>
          <w:rFonts w:ascii="Times New Roman" w:hAnsi="Times New Roman" w:cs="Times New Roman"/>
          <w:sz w:val="28"/>
          <w:szCs w:val="28"/>
        </w:rPr>
        <w:t xml:space="preserve"> </w:t>
      </w:r>
      <w:r w:rsidR="007764F9" w:rsidRPr="00B0292D">
        <w:rPr>
          <w:rFonts w:ascii="Times New Roman" w:hAnsi="Times New Roman" w:cs="Times New Roman"/>
          <w:sz w:val="28"/>
          <w:szCs w:val="28"/>
        </w:rPr>
        <w:t xml:space="preserve">года                </w:t>
      </w:r>
      <w:r w:rsidR="00E353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B432B5">
        <w:rPr>
          <w:rFonts w:ascii="Times New Roman" w:hAnsi="Times New Roman" w:cs="Times New Roman"/>
          <w:sz w:val="28"/>
          <w:szCs w:val="28"/>
        </w:rPr>
        <w:t xml:space="preserve">     </w:t>
      </w:r>
      <w:r w:rsidR="00DD5054">
        <w:rPr>
          <w:rFonts w:ascii="Times New Roman" w:hAnsi="Times New Roman" w:cs="Times New Roman"/>
          <w:sz w:val="28"/>
          <w:szCs w:val="28"/>
        </w:rPr>
        <w:t xml:space="preserve">    </w:t>
      </w:r>
      <w:r w:rsidR="00E35307">
        <w:rPr>
          <w:rFonts w:ascii="Times New Roman" w:hAnsi="Times New Roman" w:cs="Times New Roman"/>
          <w:sz w:val="28"/>
          <w:szCs w:val="28"/>
        </w:rPr>
        <w:t xml:space="preserve"> </w:t>
      </w:r>
      <w:r w:rsidR="007764F9" w:rsidRPr="00B0292D">
        <w:rPr>
          <w:rFonts w:ascii="Times New Roman" w:hAnsi="Times New Roman" w:cs="Times New Roman"/>
          <w:sz w:val="28"/>
          <w:szCs w:val="28"/>
        </w:rPr>
        <w:t>№</w:t>
      </w:r>
      <w:r w:rsidR="00DD5054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7764F9" w:rsidRPr="00CD72F2" w:rsidRDefault="007764F9" w:rsidP="007764F9">
      <w:pPr>
        <w:spacing w:after="0"/>
        <w:rPr>
          <w:rFonts w:ascii="Times New Roman" w:hAnsi="Times New Roman" w:cs="Times New Roman"/>
        </w:rPr>
      </w:pPr>
      <w:r w:rsidRPr="00D0587F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D0587F">
        <w:rPr>
          <w:rFonts w:ascii="Times New Roman" w:hAnsi="Times New Roman" w:cs="Times New Roman"/>
          <w:sz w:val="20"/>
          <w:szCs w:val="20"/>
        </w:rPr>
        <w:tab/>
      </w:r>
      <w:r w:rsidRPr="00CD72F2">
        <w:rPr>
          <w:rFonts w:ascii="Times New Roman" w:hAnsi="Times New Roman" w:cs="Times New Roman"/>
        </w:rPr>
        <w:tab/>
      </w:r>
      <w:r w:rsidRPr="00CD72F2">
        <w:rPr>
          <w:rFonts w:ascii="Times New Roman" w:hAnsi="Times New Roman" w:cs="Times New Roman"/>
        </w:rPr>
        <w:tab/>
      </w:r>
      <w:r w:rsidRPr="00CD72F2">
        <w:rPr>
          <w:rFonts w:ascii="Times New Roman" w:hAnsi="Times New Roman" w:cs="Times New Roman"/>
        </w:rPr>
        <w:tab/>
      </w:r>
      <w:r w:rsidRPr="00CD72F2">
        <w:rPr>
          <w:rFonts w:ascii="Times New Roman" w:hAnsi="Times New Roman" w:cs="Times New Roman"/>
        </w:rPr>
        <w:tab/>
      </w:r>
    </w:p>
    <w:p w:rsidR="007764F9" w:rsidRDefault="007764F9" w:rsidP="007764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5307" w:rsidRDefault="007764F9" w:rsidP="00F76FD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4CA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E35307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</w:t>
      </w:r>
      <w:r w:rsidR="00E35307" w:rsidRPr="00E35307">
        <w:rPr>
          <w:rFonts w:ascii="Times New Roman" w:eastAsia="Calibri" w:hAnsi="Times New Roman" w:cs="Times New Roman"/>
          <w:bCs/>
          <w:sz w:val="28"/>
          <w:szCs w:val="28"/>
        </w:rPr>
        <w:t>Выдача разрешен</w:t>
      </w:r>
      <w:r w:rsidR="00E35307">
        <w:rPr>
          <w:rFonts w:ascii="Times New Roman" w:eastAsia="Calibri" w:hAnsi="Times New Roman" w:cs="Times New Roman"/>
          <w:bCs/>
          <w:sz w:val="28"/>
          <w:szCs w:val="28"/>
        </w:rPr>
        <w:t xml:space="preserve">ия на ввод объекта капитального </w:t>
      </w:r>
      <w:r w:rsidR="00E35307" w:rsidRPr="00E35307">
        <w:rPr>
          <w:rFonts w:ascii="Times New Roman" w:eastAsia="Calibri" w:hAnsi="Times New Roman" w:cs="Times New Roman"/>
          <w:bCs/>
          <w:sz w:val="28"/>
          <w:szCs w:val="28"/>
        </w:rPr>
        <w:t>строительства в эксплуатацию</w:t>
      </w:r>
      <w:r w:rsidR="00E35307" w:rsidRPr="00E353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353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307" w:rsidRDefault="00E35307" w:rsidP="00FE7FC2">
      <w:pPr>
        <w:spacing w:after="0"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№ 210-ФЗ от 27 июля 2010 года</w:t>
      </w:r>
    </w:p>
    <w:p w:rsidR="00E35307" w:rsidRDefault="00E35307" w:rsidP="00FE7F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Уставом </w:t>
      </w:r>
      <w:r w:rsidR="00983620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«Ижемский»,</w:t>
      </w:r>
    </w:p>
    <w:p w:rsidR="00983620" w:rsidRDefault="00983620" w:rsidP="00F76FD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7764F9" w:rsidRPr="0020206D" w:rsidRDefault="007764F9" w:rsidP="007764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Я Е Т</w:t>
      </w:r>
      <w:r w:rsidRPr="004D1798">
        <w:rPr>
          <w:rFonts w:ascii="Times New Roman" w:hAnsi="Times New Roman"/>
          <w:sz w:val="28"/>
          <w:szCs w:val="28"/>
        </w:rPr>
        <w:t>:</w:t>
      </w:r>
    </w:p>
    <w:p w:rsidR="004A464C" w:rsidRPr="004156A3" w:rsidRDefault="004A464C" w:rsidP="004A464C">
      <w:pPr>
        <w:pStyle w:val="a5"/>
        <w:numPr>
          <w:ilvl w:val="0"/>
          <w:numId w:val="30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Pr="00983620">
        <w:rPr>
          <w:rFonts w:ascii="Times New Roman" w:eastAsia="Calibri" w:hAnsi="Times New Roman" w:cs="Times New Roman"/>
          <w:bCs/>
          <w:sz w:val="28"/>
          <w:szCs w:val="28"/>
        </w:rPr>
        <w:t>Выдача разрешения на ввод объекта капитального строительства в эксплуатацию</w:t>
      </w:r>
      <w:r w:rsidRPr="00983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согласно приложению.</w:t>
      </w:r>
    </w:p>
    <w:p w:rsidR="004A464C" w:rsidRPr="00983620" w:rsidRDefault="004A464C" w:rsidP="00F76FD1">
      <w:pPr>
        <w:pStyle w:val="a5"/>
        <w:numPr>
          <w:ilvl w:val="0"/>
          <w:numId w:val="30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Отменить постановление администрации муниципального района «Ижемский» от 21.11.2017 № 997 «</w:t>
      </w:r>
      <w:r w:rsidRPr="00BE4CA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</w:t>
      </w:r>
      <w:r w:rsidRPr="00E35307">
        <w:rPr>
          <w:rFonts w:ascii="Times New Roman" w:eastAsia="Calibri" w:hAnsi="Times New Roman" w:cs="Times New Roman"/>
          <w:bCs/>
          <w:sz w:val="28"/>
          <w:szCs w:val="28"/>
        </w:rPr>
        <w:t>Выдача разрешен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ия на ввод объекта капитального </w:t>
      </w:r>
      <w:r w:rsidRPr="00E35307">
        <w:rPr>
          <w:rFonts w:ascii="Times New Roman" w:eastAsia="Calibri" w:hAnsi="Times New Roman" w:cs="Times New Roman"/>
          <w:bCs/>
          <w:sz w:val="28"/>
          <w:szCs w:val="28"/>
        </w:rPr>
        <w:t>строительства в эксплуатацию</w:t>
      </w:r>
      <w:r w:rsidRPr="00E353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A464C" w:rsidRPr="00983620" w:rsidRDefault="004A464C" w:rsidP="00F76FD1">
      <w:pPr>
        <w:pStyle w:val="a5"/>
        <w:numPr>
          <w:ilvl w:val="0"/>
          <w:numId w:val="30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Контроль за исполнением настоящего постановления оставлю за собой.</w:t>
      </w:r>
    </w:p>
    <w:p w:rsidR="007764F9" w:rsidRPr="00F76FD1" w:rsidRDefault="004A464C" w:rsidP="00F76FD1">
      <w:pPr>
        <w:pStyle w:val="a5"/>
        <w:numPr>
          <w:ilvl w:val="0"/>
          <w:numId w:val="30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Настоящее постановление вступает в силу со дня официального опубликования (обнародования).</w:t>
      </w:r>
    </w:p>
    <w:p w:rsidR="007764F9" w:rsidRDefault="007764F9" w:rsidP="00776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</w:t>
      </w:r>
      <w:r w:rsidRPr="00ED2B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35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D2BE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</w:p>
    <w:p w:rsidR="00F76FD1" w:rsidRPr="002821B3" w:rsidRDefault="00FE7FC2" w:rsidP="00282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764F9" w:rsidRPr="00ED2BE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</w:t>
      </w:r>
      <w:r w:rsidR="00E35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64F9" w:rsidRPr="00ED2B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«Ижемский»</w:t>
      </w:r>
      <w:r w:rsidR="0077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35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7764F9">
        <w:rPr>
          <w:rFonts w:ascii="Times New Roman" w:eastAsia="Times New Roman" w:hAnsi="Times New Roman" w:cs="Times New Roman"/>
          <w:sz w:val="28"/>
          <w:szCs w:val="28"/>
          <w:lang w:eastAsia="ru-RU"/>
        </w:rPr>
        <w:t>Л.И. Терентьев</w:t>
      </w:r>
      <w:r w:rsidR="00F76F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22505D" w:rsidRDefault="0022505D" w:rsidP="00225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:rsidR="0022505D" w:rsidRDefault="0022505D" w:rsidP="00225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:rsidR="0022505D" w:rsidRDefault="0022505D" w:rsidP="00225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22505D" w:rsidRDefault="0022505D" w:rsidP="00225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11 января 2019 года № 9</w:t>
      </w:r>
    </w:p>
    <w:p w:rsidR="0022505D" w:rsidRDefault="0022505D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12B" w:rsidRPr="00C77D89" w:rsidRDefault="0096112B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F049E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9D51BF" w:rsidRPr="00C77D89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bCs/>
          <w:sz w:val="28"/>
          <w:szCs w:val="28"/>
        </w:rPr>
        <w:t xml:space="preserve"> УСЛУГИ </w:t>
      </w:r>
    </w:p>
    <w:p w:rsidR="0069527A" w:rsidRPr="00C77D89" w:rsidRDefault="008F049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</w:rPr>
        <w:t>Выдача разрешения на ввод объекта капитального строительства в эксплуатацию</w:t>
      </w: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9D51BF" w:rsidRPr="00C77D89">
        <w:rPr>
          <w:rStyle w:val="ae"/>
          <w:rFonts w:ascii="Times New Roman" w:eastAsia="Calibri" w:hAnsi="Times New Roman" w:cs="Times New Roman"/>
          <w:i/>
          <w:sz w:val="28"/>
          <w:szCs w:val="28"/>
          <w:lang w:eastAsia="ru-RU"/>
        </w:rPr>
        <w:footnoteReference w:id="2"/>
      </w:r>
    </w:p>
    <w:p w:rsidR="008F049E" w:rsidRPr="00C77D89" w:rsidRDefault="008F049E" w:rsidP="004156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53"/>
      <w:bookmarkEnd w:id="0"/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424D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 w:rsidRPr="00C77D89">
        <w:rPr>
          <w:rFonts w:ascii="Times New Roman" w:hAnsi="Times New Roman" w:cs="Times New Roman"/>
          <w:b/>
          <w:sz w:val="28"/>
          <w:szCs w:val="28"/>
        </w:rPr>
        <w:t>Предмет регулирования а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C77D8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1BF" w:rsidRPr="00C77D89" w:rsidRDefault="009D51BF" w:rsidP="009D5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8F049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F049E" w:rsidRPr="00C77D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на ввод объекта капитального строительства в эксплуатацию</w:t>
      </w:r>
      <w:r w:rsidR="008F049E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696A3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регламент), определяет порядок, сроки и последовательность действий (административных процедур)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D076D7" w:rsidRPr="00A61B2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администрации муниципального района «Ижемский» 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(далее –</w:t>
      </w:r>
      <w:r w:rsidR="00D076D7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Администрация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), многофункциональных центров предоставления государственных и муниципальных услуг (далее – МФЦ)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D51BF" w:rsidRPr="00C77D89" w:rsidRDefault="009D51BF" w:rsidP="00580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</w:t>
      </w:r>
      <w:bookmarkStart w:id="2" w:name="_GoBack"/>
      <w:bookmarkEnd w:id="2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муниципального образования.</w:t>
      </w:r>
    </w:p>
    <w:p w:rsidR="00D707D6" w:rsidRPr="00C77D89" w:rsidRDefault="00D707D6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678B" w:rsidRDefault="00BE678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59"/>
      <w:bookmarkEnd w:id="3"/>
    </w:p>
    <w:p w:rsidR="00FE7FC2" w:rsidRDefault="00FE7FC2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E7FC2" w:rsidRDefault="00FE7FC2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6112B" w:rsidRPr="00C77D8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96112B" w:rsidRPr="00C77D8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1"/>
      <w:bookmarkEnd w:id="4"/>
      <w:r w:rsidRPr="00C77D89">
        <w:rPr>
          <w:rFonts w:ascii="Times New Roman" w:hAnsi="Times New Roman" w:cs="Times New Roman"/>
          <w:sz w:val="28"/>
          <w:szCs w:val="28"/>
        </w:rPr>
        <w:t>1.</w:t>
      </w:r>
      <w:r w:rsidR="00100389" w:rsidRPr="00C77D89">
        <w:rPr>
          <w:rFonts w:ascii="Times New Roman" w:hAnsi="Times New Roman" w:cs="Times New Roman"/>
          <w:sz w:val="28"/>
          <w:szCs w:val="28"/>
        </w:rPr>
        <w:t xml:space="preserve">2.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Заявителями на предоставление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03370B" w:rsidRPr="00C77D89" w:rsidRDefault="008F049E" w:rsidP="008F0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 или юридические лица,</w:t>
      </w:r>
      <w:r w:rsidR="00E06D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являющиеся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пунктом 16 статьи 1 Градостроительного кодекса Российской Федерации (далее – ГрК РФ) застройщиками</w:t>
      </w:r>
      <w:r w:rsidR="008004A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6112B" w:rsidRPr="00C77D89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</w:t>
      </w:r>
      <w:r w:rsidR="00100389" w:rsidRPr="00C77D89">
        <w:rPr>
          <w:rFonts w:ascii="Times New Roman" w:hAnsi="Times New Roman" w:cs="Times New Roman"/>
          <w:sz w:val="28"/>
          <w:szCs w:val="28"/>
        </w:rPr>
        <w:t xml:space="preserve">3. </w:t>
      </w:r>
      <w:r w:rsidR="00475898" w:rsidRPr="00C77D89">
        <w:rPr>
          <w:rFonts w:ascii="Times New Roman" w:hAnsi="Times New Roman" w:cs="Times New Roman"/>
          <w:sz w:val="28"/>
          <w:szCs w:val="28"/>
        </w:rPr>
        <w:t>От имени заявителей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в целях получения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</w:t>
      </w:r>
      <w:r w:rsidR="00E0466E" w:rsidRPr="00C77D89">
        <w:rPr>
          <w:rFonts w:ascii="Times New Roman" w:hAnsi="Times New Roman" w:cs="Times New Roman"/>
          <w:sz w:val="28"/>
          <w:szCs w:val="28"/>
        </w:rPr>
        <w:t xml:space="preserve">установленном законодательством </w:t>
      </w:r>
      <w:r w:rsidR="0096112B" w:rsidRPr="00C77D89">
        <w:rPr>
          <w:rFonts w:ascii="Times New Roman" w:hAnsi="Times New Roman" w:cs="Times New Roman"/>
          <w:sz w:val="28"/>
          <w:szCs w:val="28"/>
        </w:rPr>
        <w:t>Российской Федерации, соответствующими полномочиями.</w:t>
      </w:r>
    </w:p>
    <w:p w:rsidR="00E0466E" w:rsidRPr="00C77D89" w:rsidRDefault="00E0466E" w:rsidP="00D267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66"/>
      <w:bookmarkEnd w:id="5"/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96112B" w:rsidRPr="00C77D89" w:rsidRDefault="00801C5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96"/>
      <w:bookmarkEnd w:id="6"/>
      <w:r w:rsidRPr="00C77D89">
        <w:rPr>
          <w:rFonts w:ascii="Times New Roman" w:hAnsi="Times New Roman" w:cs="Times New Roman"/>
          <w:sz w:val="28"/>
          <w:szCs w:val="28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</w:t>
      </w:r>
      <w:r w:rsidRPr="00C77D89">
        <w:rPr>
          <w:rFonts w:ascii="Times New Roman" w:hAnsi="Times New Roman" w:cs="Times New Roman"/>
          <w:sz w:val="28"/>
          <w:szCs w:val="28"/>
        </w:rPr>
        <w:t>ную услугу.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270B4F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в сети Интернет</w:t>
      </w:r>
      <w:r w:rsidR="00DF19D9">
        <w:rPr>
          <w:rFonts w:ascii="Times New Roman" w:hAnsi="Times New Roman" w:cs="Times New Roman"/>
          <w:sz w:val="28"/>
          <w:szCs w:val="28"/>
        </w:rPr>
        <w:t xml:space="preserve"> </w:t>
      </w:r>
      <w:r w:rsidR="00DF19D9" w:rsidRPr="00A61B28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– </w:t>
      </w:r>
      <w:hyperlink r:id="rId9" w:history="1">
        <w:r w:rsidR="00E16D81" w:rsidRPr="00C36FF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E16D81" w:rsidRPr="00C36FF9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16D81" w:rsidRPr="00C36FF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admizhma</w:t>
        </w:r>
        <w:proofErr w:type="spellEnd"/>
        <w:r w:rsidR="00E16D81" w:rsidRPr="00C36FF9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="00E16D81" w:rsidRPr="00C36FF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DF19D9" w:rsidRPr="00A61B28">
        <w:rPr>
          <w:rFonts w:ascii="Times New Roman" w:hAnsi="Times New Roman" w:cs="Times New Roman"/>
          <w:sz w:val="28"/>
          <w:szCs w:val="28"/>
        </w:rPr>
        <w:t>;</w:t>
      </w:r>
    </w:p>
    <w:p w:rsidR="00E16D81" w:rsidRPr="00C77D89" w:rsidRDefault="00E16D81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61B28"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 – </w:t>
      </w:r>
      <w:proofErr w:type="spellStart"/>
      <w:r w:rsidRPr="00A61B28">
        <w:rPr>
          <w:rFonts w:ascii="Times New Roman" w:hAnsi="Times New Roman" w:cs="Times New Roman"/>
          <w:sz w:val="28"/>
          <w:szCs w:val="28"/>
          <w:lang w:val="en-US"/>
        </w:rPr>
        <w:t>adminizhma</w:t>
      </w:r>
      <w:proofErr w:type="spellEnd"/>
      <w:r w:rsidRPr="00A61B28">
        <w:rPr>
          <w:rFonts w:ascii="Times New Roman" w:hAnsi="Times New Roman" w:cs="Times New Roman"/>
          <w:sz w:val="28"/>
          <w:szCs w:val="28"/>
        </w:rPr>
        <w:t>@</w:t>
      </w:r>
      <w:r w:rsidRPr="00A61B2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61B28">
        <w:rPr>
          <w:rFonts w:ascii="Times New Roman" w:hAnsi="Times New Roman" w:cs="Times New Roman"/>
          <w:sz w:val="28"/>
          <w:szCs w:val="28"/>
        </w:rPr>
        <w:t>.</w:t>
      </w:r>
      <w:r w:rsidRPr="00A61B2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61B28">
        <w:rPr>
          <w:rFonts w:ascii="Times New Roman" w:hAnsi="Times New Roman" w:cs="Times New Roman"/>
          <w:sz w:val="28"/>
          <w:szCs w:val="28"/>
        </w:rPr>
        <w:t>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270B4F" w:rsidRPr="00C77D89" w:rsidRDefault="00270B4F" w:rsidP="00270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 услуги. И</w:t>
      </w:r>
      <w:r w:rsidRPr="00C77D89">
        <w:rPr>
          <w:rFonts w:ascii="Times New Roman" w:hAnsi="Times New Roman" w:cs="Times New Roman"/>
          <w:sz w:val="28"/>
          <w:szCs w:val="28"/>
        </w:rPr>
        <w:t xml:space="preserve">нформирование по вопросам предоставления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по телефону не должно превышать 15 минут.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  <w:r w:rsidRPr="00C77D89">
        <w:rPr>
          <w:rStyle w:val="ae"/>
          <w:rFonts w:ascii="Times New Roman" w:hAnsi="Times New Roman" w:cs="Times New Roman"/>
          <w:sz w:val="28"/>
          <w:szCs w:val="28"/>
        </w:rPr>
        <w:footnoteReference w:id="3"/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1.5. </w:t>
      </w:r>
      <w:r w:rsidR="00401006" w:rsidRPr="00C77D89">
        <w:rPr>
          <w:rFonts w:ascii="Times New Roman" w:hAnsi="Times New Roman" w:cs="Times New Roman"/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</w:t>
      </w:r>
      <w:r w:rsidR="0079568A" w:rsidRPr="00C77D89">
        <w:rPr>
          <w:rFonts w:ascii="Times New Roman" w:hAnsi="Times New Roman" w:cs="Times New Roman"/>
          <w:sz w:val="28"/>
          <w:szCs w:val="28"/>
        </w:rPr>
        <w:t>язательными для предоставления муниципаль</w:t>
      </w:r>
      <w:r w:rsidR="00401006" w:rsidRPr="00C77D89">
        <w:rPr>
          <w:rFonts w:ascii="Times New Roman" w:hAnsi="Times New Roman" w:cs="Times New Roman"/>
          <w:sz w:val="28"/>
          <w:szCs w:val="28"/>
        </w:rPr>
        <w:t>ной услуги, и в многофункциональном центре предоставления государственных и муниципальных услуг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 w:rsidR="00245575" w:rsidRPr="00C77D89">
        <w:rPr>
          <w:rFonts w:ascii="Times New Roman" w:hAnsi="Times New Roman" w:cs="Times New Roman"/>
          <w:sz w:val="28"/>
          <w:szCs w:val="28"/>
        </w:rPr>
        <w:t xml:space="preserve">сайте </w:t>
      </w:r>
      <w:r w:rsidRPr="00C77D89">
        <w:rPr>
          <w:rFonts w:ascii="Times New Roman" w:hAnsi="Times New Roman" w:cs="Times New Roman"/>
          <w:sz w:val="28"/>
          <w:szCs w:val="28"/>
        </w:rPr>
        <w:t>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270B4F" w:rsidRPr="00C77D89" w:rsidRDefault="00401006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место</w:t>
      </w:r>
      <w:r w:rsidR="00270B4F" w:rsidRPr="00C77D89">
        <w:rPr>
          <w:rFonts w:ascii="Times New Roman" w:hAnsi="Times New Roman" w:cs="Times New Roman"/>
          <w:sz w:val="28"/>
          <w:szCs w:val="28"/>
        </w:rPr>
        <w:t xml:space="preserve"> нахождения,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график работы, наименование</w:t>
      </w:r>
      <w:r w:rsidR="00270B4F" w:rsidRPr="00C77D89">
        <w:rPr>
          <w:rFonts w:ascii="Times New Roman" w:hAnsi="Times New Roman" w:cs="Times New Roman"/>
          <w:sz w:val="28"/>
          <w:szCs w:val="28"/>
        </w:rPr>
        <w:t xml:space="preserve">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270B4F" w:rsidRPr="009038A3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9038A3" w:rsidRPr="009038A3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9038A3" w:rsidRPr="009038A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http</w:t>
      </w:r>
      <w:r w:rsidR="009038A3" w:rsidRPr="009038A3">
        <w:rPr>
          <w:rFonts w:ascii="Times New Roman" w:eastAsia="Calibri" w:hAnsi="Times New Roman" w:cs="Times New Roman"/>
          <w:sz w:val="28"/>
          <w:szCs w:val="28"/>
          <w:lang w:eastAsia="ru-RU"/>
        </w:rPr>
        <w:t>://</w:t>
      </w:r>
      <w:r w:rsidR="009038A3" w:rsidRPr="009038A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9038A3" w:rsidRPr="009038A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="009038A3" w:rsidRPr="009038A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admizhma</w:t>
      </w:r>
      <w:proofErr w:type="spellEnd"/>
      <w:r w:rsidR="009038A3" w:rsidRPr="009038A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038A3" w:rsidRPr="009038A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9038A3" w:rsidRPr="009038A3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 сайта МФЦ (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mfc.rkomi.ru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>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</w:t>
      </w:r>
      <w:r w:rsidR="008004A6" w:rsidRPr="00C77D89">
        <w:rPr>
          <w:rFonts w:ascii="Times New Roman" w:hAnsi="Times New Roman" w:cs="Times New Roman"/>
          <w:sz w:val="28"/>
          <w:szCs w:val="28"/>
        </w:rPr>
        <w:t xml:space="preserve">аЕдиного портала государственных и муниципальных услуг (функций), </w:t>
      </w:r>
      <w:r w:rsidRPr="00C77D89">
        <w:rPr>
          <w:rFonts w:ascii="Times New Roman" w:hAnsi="Times New Roman" w:cs="Times New Roman"/>
          <w:sz w:val="28"/>
          <w:szCs w:val="28"/>
        </w:rPr>
        <w:t>Портал</w:t>
      </w:r>
      <w:r w:rsidR="008004A6" w:rsidRPr="00C77D89">
        <w:rPr>
          <w:rFonts w:ascii="Times New Roman" w:hAnsi="Times New Roman" w:cs="Times New Roman"/>
          <w:sz w:val="28"/>
          <w:szCs w:val="28"/>
        </w:rPr>
        <w:t>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</w:t>
      </w:r>
      <w:r w:rsidR="008004A6" w:rsidRPr="00C77D89">
        <w:rPr>
          <w:rFonts w:ascii="Times New Roman" w:hAnsi="Times New Roman" w:cs="Times New Roman"/>
          <w:sz w:val="28"/>
          <w:szCs w:val="28"/>
        </w:rPr>
        <w:t>услуг (функций) Республики Коми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270B4F" w:rsidRPr="00C77D89" w:rsidRDefault="00270B4F" w:rsidP="00270B4F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270B4F" w:rsidRPr="00C77D89" w:rsidRDefault="00270B4F" w:rsidP="00270B4F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70B4F" w:rsidRPr="00C77D89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270B4F" w:rsidRPr="00C77D89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270B4F" w:rsidRPr="00C77D89" w:rsidRDefault="00270B4F" w:rsidP="00270B4F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70B4F" w:rsidRPr="00C77D89" w:rsidRDefault="00270B4F" w:rsidP="00270B4F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C77D8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270B4F" w:rsidRPr="00C77D89" w:rsidRDefault="00270B4F" w:rsidP="00270B4F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270B4F" w:rsidRPr="00C77D89" w:rsidRDefault="00270B4F" w:rsidP="00270B4F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270B4F" w:rsidRPr="00C77D89" w:rsidRDefault="00270B4F" w:rsidP="00270B4F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270B4F" w:rsidRPr="00C77D89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270B4F" w:rsidRPr="00C77D89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="00801C5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Par98"/>
      <w:bookmarkEnd w:id="7"/>
      <w:r w:rsidRPr="00C77D89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801C5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035D5" w:rsidRPr="00C77D89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00"/>
      <w:bookmarkEnd w:id="8"/>
    </w:p>
    <w:p w:rsidR="0096112B" w:rsidRPr="00C77D89" w:rsidRDefault="003D59F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100389" w:rsidRPr="00C77D89">
        <w:rPr>
          <w:rFonts w:ascii="Times New Roman" w:hAnsi="Times New Roman" w:cs="Times New Roman"/>
          <w:sz w:val="28"/>
          <w:szCs w:val="28"/>
        </w:rPr>
        <w:t>.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="0024557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245575" w:rsidRPr="00C77D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на ввод объекта капитального строительства в эксплуатацию</w:t>
      </w:r>
      <w:r w:rsidR="0024557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41202B"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41202B" w:rsidRPr="00C77D89" w:rsidRDefault="004120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54" w:rsidRPr="00C77D89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2"/>
      <w:bookmarkEnd w:id="9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A16EF2" w:rsidRPr="00C77D89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1C54" w:rsidRPr="00C77D89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муниципальной услуги осуществляется</w:t>
      </w:r>
      <w:r w:rsidR="00903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отделом строительства, архитектуры и градостроительства администрации муниципального района «Ижемский» (Далее – Отдел)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13B99" w:rsidRPr="00C77D89" w:rsidRDefault="00CF1472" w:rsidP="00F441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C77D89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="009038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и выдачи результата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405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услуги заявителю.</w:t>
      </w:r>
    </w:p>
    <w:p w:rsidR="003F3A14" w:rsidRPr="00C77D89" w:rsidRDefault="003F3A14" w:rsidP="004C3D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Органами и организациями, участвующими в предоставлении </w:t>
      </w:r>
      <w:r w:rsidR="00801C54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являются:</w:t>
      </w:r>
    </w:p>
    <w:p w:rsidR="00245575" w:rsidRPr="00C77D89" w:rsidRDefault="00245575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Федеральная служба государственной регистрации, кадастра и картографии – в части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содержащихся в правоустанавливающих документах на земельный участок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(выписка из Единого государственного реестра недвижимости о правах на объект недвижимости).</w:t>
      </w:r>
    </w:p>
    <w:p w:rsidR="00245575" w:rsidRPr="00C77D89" w:rsidRDefault="009038A3" w:rsidP="00245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муниципального района «Ижемский»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557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предоставления градостроительного плана земельного участка</w:t>
      </w:r>
      <w:r w:rsidR="00245575" w:rsidRPr="00C77D89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280E69" w:rsidRPr="00C77D89">
        <w:rPr>
          <w:rFonts w:ascii="Times New Roman" w:hAnsi="Times New Roman" w:cs="Times New Roman"/>
          <w:iCs/>
          <w:sz w:val="28"/>
          <w:szCs w:val="28"/>
        </w:rPr>
        <w:t xml:space="preserve">предоставления реквизитов </w:t>
      </w:r>
      <w:r w:rsidR="00245575" w:rsidRPr="00C77D89">
        <w:rPr>
          <w:rFonts w:ascii="Times New Roman" w:hAnsi="Times New Roman" w:cs="Times New Roman"/>
          <w:iCs/>
          <w:sz w:val="28"/>
          <w:szCs w:val="28"/>
        </w:rPr>
        <w:t>проект</w:t>
      </w:r>
      <w:r w:rsidR="00280E69" w:rsidRPr="00C77D89">
        <w:rPr>
          <w:rFonts w:ascii="Times New Roman" w:hAnsi="Times New Roman" w:cs="Times New Roman"/>
          <w:iCs/>
          <w:sz w:val="28"/>
          <w:szCs w:val="28"/>
        </w:rPr>
        <w:t>а</w:t>
      </w:r>
      <w:r w:rsidR="00245575" w:rsidRPr="00C77D89">
        <w:rPr>
          <w:rFonts w:ascii="Times New Roman" w:hAnsi="Times New Roman" w:cs="Times New Roman"/>
          <w:iCs/>
          <w:sz w:val="28"/>
          <w:szCs w:val="28"/>
        </w:rPr>
        <w:t xml:space="preserve"> планировки территории и проект межевания территории</w:t>
      </w:r>
      <w:r w:rsidR="0024557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5575" w:rsidRPr="00C77D89" w:rsidRDefault="009038A3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24557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предоставления разрешения на строительство;</w:t>
      </w:r>
    </w:p>
    <w:p w:rsidR="00245575" w:rsidRPr="00C77D89" w:rsidRDefault="00245575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Республики Коми строительного, жилищного и технического надзора (контроля) – в части предоставления заключения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ресурсов;</w:t>
      </w:r>
    </w:p>
    <w:p w:rsidR="008D4507" w:rsidRPr="00C77D89" w:rsidRDefault="00245575" w:rsidP="00245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по надзору в сфере природопользования (</w:t>
      </w:r>
      <w:proofErr w:type="spellStart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Росприроднадзор</w:t>
      </w:r>
      <w:proofErr w:type="spellEnd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Республике Коми 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Pr="00C77D89">
        <w:rPr>
          <w:rFonts w:ascii="Times New Roman" w:hAnsi="Times New Roman" w:cs="Times New Roman"/>
          <w:sz w:val="28"/>
          <w:szCs w:val="28"/>
        </w:rPr>
        <w:t>заключение на осуществление федерального государственного экологического надзора, выдаваемое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случаях, предусмотренных частью 7 статьи 54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ГрК РФ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2F78" w:rsidRPr="00C77D89" w:rsidRDefault="00AD2867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</w:t>
      </w:r>
      <w:r w:rsidR="00FD128B" w:rsidRPr="00C77D89">
        <w:rPr>
          <w:rFonts w:ascii="Times New Roman" w:hAnsi="Times New Roman" w:cs="Times New Roman"/>
          <w:sz w:val="28"/>
          <w:szCs w:val="28"/>
        </w:rPr>
        <w:t>апрещается требовать от заявителя:</w:t>
      </w:r>
    </w:p>
    <w:p w:rsidR="00614A44" w:rsidRPr="00C77D89" w:rsidRDefault="00FD128B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</w:t>
      </w:r>
      <w:r w:rsidR="00961DF1" w:rsidRPr="00C77D89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FD128B" w:rsidRPr="00C77D89" w:rsidRDefault="00FD128B" w:rsidP="00614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4A44" w:rsidRPr="00C77D89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Par108"/>
      <w:bookmarkEnd w:id="10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D128B" w:rsidRPr="00C77D89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5575" w:rsidRPr="00C77D89" w:rsidRDefault="008D4507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2.3</w:t>
      </w:r>
      <w:r w:rsidR="007632A8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724986" w:rsidRPr="00C77D89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724986" w:rsidRPr="00C77D89">
        <w:rPr>
          <w:rFonts w:ascii="Times New Roman" w:hAnsi="Times New Roman" w:cs="Times New Roman"/>
          <w:sz w:val="28"/>
          <w:szCs w:val="28"/>
        </w:rPr>
        <w:t xml:space="preserve"> услуги явля</w:t>
      </w:r>
      <w:r w:rsidR="00245575" w:rsidRPr="00C77D89">
        <w:rPr>
          <w:rFonts w:ascii="Times New Roman" w:hAnsi="Times New Roman" w:cs="Times New Roman"/>
          <w:sz w:val="28"/>
          <w:szCs w:val="28"/>
        </w:rPr>
        <w:t>ю</w:t>
      </w:r>
      <w:r w:rsidR="00724986" w:rsidRPr="00C77D89">
        <w:rPr>
          <w:rFonts w:ascii="Times New Roman" w:hAnsi="Times New Roman" w:cs="Times New Roman"/>
          <w:sz w:val="28"/>
          <w:szCs w:val="28"/>
        </w:rPr>
        <w:t>тся</w:t>
      </w:r>
      <w:r w:rsidR="00245575" w:rsidRPr="00C77D89">
        <w:rPr>
          <w:rFonts w:ascii="Times New Roman" w:hAnsi="Times New Roman" w:cs="Times New Roman"/>
          <w:sz w:val="28"/>
          <w:szCs w:val="28"/>
        </w:rPr>
        <w:t>:</w:t>
      </w:r>
    </w:p>
    <w:p w:rsidR="00E03D68" w:rsidRPr="00C77D89" w:rsidRDefault="00E03D68" w:rsidP="00E03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12"/>
      <w:bookmarkEnd w:id="11"/>
      <w:r w:rsidRPr="00C77D89">
        <w:rPr>
          <w:rFonts w:ascii="Times New Roman" w:hAnsi="Times New Roman" w:cs="Times New Roman"/>
          <w:sz w:val="28"/>
          <w:szCs w:val="28"/>
        </w:rPr>
        <w:t>1) решение о выдаче разрешения на ввод в эксплуатацию объекта капитального строительства (далее – решение о предоставлении муниципальной услуги), уведомление о предоставлении муниципальной услуги;</w:t>
      </w:r>
    </w:p>
    <w:p w:rsidR="00E03D68" w:rsidRPr="00C77D89" w:rsidRDefault="00E03D68" w:rsidP="00E03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решение об отказе в выдаче разрешения на ввод в эксплуатацию объекта капитального строительства (далее – решение об отказе в предоставлении муниципальной услуги), уведомление об отказе в предоставлении муниципальной услуги.</w:t>
      </w:r>
    </w:p>
    <w:p w:rsidR="00E03D68" w:rsidRPr="00C77D89" w:rsidRDefault="00E03D68" w:rsidP="00E03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867" w:rsidRPr="00C77D89" w:rsidRDefault="00AD2867" w:rsidP="00AD28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Срок предоставления м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>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услуги, срок приостановления предоставления 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 в случае, если возможность приостановления предусмотрена </w:t>
      </w:r>
      <w:r w:rsidR="00B22AFE" w:rsidRPr="00C77D89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C77D89" w:rsidRDefault="00614A44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46F4" w:rsidRPr="00C77D89" w:rsidRDefault="008D4507" w:rsidP="00EB4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2.4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составляет</w:t>
      </w:r>
      <w:r w:rsidR="00903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A09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03D68" w:rsidRPr="00C77D89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регистрации </w:t>
      </w:r>
      <w:r w:rsidR="0089380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36D80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E03D68" w:rsidRPr="00C77D89" w:rsidRDefault="00613C38" w:rsidP="00EF6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</w:t>
      </w:r>
      <w:r w:rsidR="00C4176A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03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6A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предусмотрен.</w:t>
      </w:r>
    </w:p>
    <w:p w:rsidR="00F441EF" w:rsidRPr="00577653" w:rsidRDefault="00F441EF" w:rsidP="00EF6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выдачи (направления) документов, являющихся результатом предоставления муниципальной услуги</w:t>
      </w:r>
      <w:r w:rsidR="00577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653" w:rsidRPr="00A61B2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7 рабочих дне</w:t>
      </w:r>
      <w:r w:rsidR="00577653">
        <w:rPr>
          <w:rFonts w:ascii="Times New Roman" w:eastAsia="Times New Roman" w:hAnsi="Times New Roman" w:cs="Times New Roman"/>
          <w:sz w:val="28"/>
          <w:szCs w:val="28"/>
          <w:lang w:eastAsia="ru-RU"/>
        </w:rPr>
        <w:t>й.</w:t>
      </w:r>
    </w:p>
    <w:p w:rsidR="008E7AF7" w:rsidRPr="00C77D89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577653">
        <w:rPr>
          <w:rFonts w:ascii="Times New Roman" w:hAnsi="Times New Roman" w:cs="Times New Roman"/>
          <w:sz w:val="28"/>
          <w:szCs w:val="28"/>
        </w:rPr>
        <w:t>2 рабочих дня со дня поступления в Администрацию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указанного заявления.</w:t>
      </w:r>
    </w:p>
    <w:p w:rsidR="00893ECF" w:rsidRPr="00C77D89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006" w:rsidRPr="00C77D89" w:rsidRDefault="00401006" w:rsidP="00401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Par123"/>
      <w:bookmarkEnd w:id="12"/>
      <w:r w:rsidRPr="00C77D89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614A44" w:rsidRPr="00C77D89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8D4507" w:rsidP="009F5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2.5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1F2EB0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в соответствии с:</w:t>
      </w:r>
    </w:p>
    <w:p w:rsidR="005B2913" w:rsidRPr="00C77D89" w:rsidRDefault="006E2105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1) Конституцией Российской Федерации (Собрание законодательства Российской Федерации, </w:t>
      </w:r>
      <w:r w:rsidR="005607B7" w:rsidRPr="00C77D89">
        <w:rPr>
          <w:rFonts w:ascii="Times New Roman" w:hAnsi="Times New Roman" w:cs="Times New Roman"/>
          <w:sz w:val="28"/>
          <w:szCs w:val="28"/>
          <w:lang w:eastAsia="ru-RU"/>
        </w:rPr>
        <w:t>04.08.2014, № 31, ст. 4398</w:t>
      </w:r>
      <w:r w:rsidRPr="00C77D89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E03D68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Земельным кодексом Российской Федерации от 25 октября 2001 г. № 136-ФЗ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30.10.2001, 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№ 211-212);</w:t>
      </w:r>
    </w:p>
    <w:p w:rsidR="00E03D68" w:rsidRPr="00C77D89" w:rsidRDefault="00E03D68" w:rsidP="005B2913">
      <w:pPr>
        <w:pStyle w:val="a5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Градостроительным кодексом Российской Федерации от 29 декабря 2004 г. № 190-ФЗ (Собрание законодательства Российской Федерации, 03.01.2005, № 1 (часть 1), ст. 16);</w:t>
      </w:r>
    </w:p>
    <w:p w:rsidR="005B2913" w:rsidRPr="00C77D89" w:rsidRDefault="005B2913" w:rsidP="005B2913">
      <w:pPr>
        <w:pStyle w:val="a5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08.10.2003,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№ 202);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Федеральным законом от 27 июля 2006 г.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5B700A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152-ФЗ «О персональных данных» 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(Собрание законодательства Российской Федерации, 2006,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31 (1 часть), ст. 3451);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Федеральным </w:t>
      </w:r>
      <w:hyperlink r:id="rId10" w:history="1">
        <w:r w:rsidR="006E2105" w:rsidRPr="00C77D89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от 6 апреля 2011 г.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F7513B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63-ФЗ «Об электронной подписи»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(Собрание законодательства Российской Федерации, 11.04.2011,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15, ст. 2036)</w:t>
      </w:r>
      <w:r w:rsidR="00990E7B" w:rsidRPr="00C77D89">
        <w:rPr>
          <w:rStyle w:val="ae"/>
          <w:rFonts w:ascii="Times New Roman" w:hAnsi="Times New Roman" w:cs="Times New Roman"/>
          <w:sz w:val="28"/>
          <w:szCs w:val="28"/>
          <w:lang w:eastAsia="ru-RU"/>
        </w:rPr>
        <w:footnoteReference w:id="4"/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) Федеральным </w:t>
      </w:r>
      <w:hyperlink r:id="rId11" w:history="1">
        <w:r w:rsidR="006E2105" w:rsidRPr="00C77D8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E2105" w:rsidRPr="00C77D89">
        <w:rPr>
          <w:rFonts w:ascii="Times New Roman" w:hAnsi="Times New Roman" w:cs="Times New Roman"/>
          <w:sz w:val="28"/>
          <w:szCs w:val="28"/>
        </w:rPr>
        <w:t xml:space="preserve"> от 27 июля 2010 г. </w:t>
      </w:r>
      <w:r w:rsidR="00895FFF" w:rsidRPr="00C77D89">
        <w:rPr>
          <w:rFonts w:ascii="Times New Roman" w:hAnsi="Times New Roman" w:cs="Times New Roman"/>
          <w:sz w:val="28"/>
          <w:szCs w:val="28"/>
        </w:rPr>
        <w:t>№</w:t>
      </w:r>
      <w:r w:rsidR="000F4198" w:rsidRPr="00C77D89">
        <w:rPr>
          <w:rFonts w:ascii="Times New Roman" w:hAnsi="Times New Roman" w:cs="Times New Roman"/>
          <w:sz w:val="28"/>
          <w:szCs w:val="28"/>
        </w:rPr>
        <w:t xml:space="preserve"> 210-ФЗ «</w:t>
      </w:r>
      <w:r w:rsidR="006E2105" w:rsidRPr="00C77D89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0F4198" w:rsidRPr="00C77D89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2010, </w:t>
      </w:r>
      <w:r w:rsidR="00895FFF" w:rsidRPr="00C77D89">
        <w:rPr>
          <w:rFonts w:ascii="Times New Roman" w:hAnsi="Times New Roman" w:cs="Times New Roman"/>
          <w:sz w:val="28"/>
          <w:szCs w:val="28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 31, ст. 4179);</w:t>
      </w:r>
    </w:p>
    <w:p w:rsidR="005B2913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</w:t>
      </w:r>
      <w:r w:rsidR="00734B52" w:rsidRPr="00C77D89">
        <w:rPr>
          <w:rFonts w:ascii="Times New Roman" w:hAnsi="Times New Roman" w:cs="Times New Roman"/>
          <w:sz w:val="28"/>
          <w:szCs w:val="28"/>
        </w:rPr>
        <w:t>)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24.11.1995 </w:t>
      </w:r>
      <w:r w:rsidR="00354827" w:rsidRPr="00C77D89">
        <w:rPr>
          <w:rFonts w:ascii="Times New Roman" w:eastAsia="Calibri" w:hAnsi="Times New Roman" w:cs="Times New Roman"/>
          <w:sz w:val="28"/>
          <w:szCs w:val="28"/>
        </w:rPr>
        <w:t>№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 181-ФЗ «О социальной защите инвалидов в Российской Федерации» (Собрание законодательства Р</w:t>
      </w:r>
      <w:r w:rsidRPr="00C77D89">
        <w:rPr>
          <w:rFonts w:ascii="Times New Roman" w:eastAsia="Calibri" w:hAnsi="Times New Roman" w:cs="Times New Roman"/>
          <w:sz w:val="28"/>
          <w:szCs w:val="28"/>
        </w:rPr>
        <w:t>Ф, 27.11.1995, № 48, ст. 4563);</w:t>
      </w:r>
    </w:p>
    <w:p w:rsidR="00E03D68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9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</w:rPr>
        <w:t xml:space="preserve">31.12.2012, 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>№ 303);</w:t>
      </w:r>
    </w:p>
    <w:p w:rsidR="00E03D68" w:rsidRPr="00C77D89" w:rsidRDefault="00E03D68" w:rsidP="005B2913">
      <w:pPr>
        <w:pStyle w:val="a5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Министерства строительства и жилищно-коммунального хозяйства Российской Федерации от 19.02.2015 № 117/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формы разрешения на строительство и формы разрешения на ввод объекта в эксплуатацию» («Официальный интернет-портал правовой информации», http://www.pravo.gov.ru, 13.04.2015);</w:t>
      </w:r>
    </w:p>
    <w:p w:rsidR="00E03D68" w:rsidRPr="00C77D89" w:rsidRDefault="00E03D68" w:rsidP="005B291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Министерства строительства и жилищно-коммунального хозяйства Российской Федерации от 27.07.2017 № 1033/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СП 68.13330.2017 «СНиП 3.01.04-87 Приемка в эксплуатацию законченных строительством объектов. Основные положения» (</w:t>
      </w:r>
      <w:r w:rsidRPr="00C77D89">
        <w:rPr>
          <w:rFonts w:ascii="Times New Roman" w:hAnsi="Times New Roman" w:cs="Times New Roman"/>
          <w:sz w:val="28"/>
          <w:szCs w:val="28"/>
        </w:rPr>
        <w:t xml:space="preserve">«Информационный бюллетень о нормативной, методической и типовой проектной документации», </w:t>
      </w:r>
      <w:r w:rsidR="00B64A09" w:rsidRPr="00C77D89">
        <w:rPr>
          <w:rFonts w:ascii="Times New Roman" w:hAnsi="Times New Roman" w:cs="Times New Roman"/>
          <w:sz w:val="28"/>
          <w:szCs w:val="28"/>
        </w:rPr>
        <w:t xml:space="preserve">2017, </w:t>
      </w:r>
      <w:r w:rsidRPr="00C77D89">
        <w:rPr>
          <w:rFonts w:ascii="Times New Roman" w:hAnsi="Times New Roman" w:cs="Times New Roman"/>
          <w:sz w:val="28"/>
          <w:szCs w:val="28"/>
        </w:rPr>
        <w:t>№ 11);</w:t>
      </w:r>
    </w:p>
    <w:p w:rsidR="00F84CBC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Конституцией Республики Коми (Ведомости Верховного Совета Республики Коми, 1994,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2, ст. 21);</w:t>
      </w:r>
      <w:bookmarkStart w:id="13" w:name="Par140"/>
      <w:bookmarkEnd w:id="13"/>
    </w:p>
    <w:p w:rsidR="00577653" w:rsidRDefault="00577653" w:rsidP="005776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13) </w:t>
      </w:r>
      <w:r w:rsidRPr="00A61B28">
        <w:rPr>
          <w:rFonts w:ascii="Times New Roman" w:hAnsi="Times New Roman"/>
          <w:sz w:val="28"/>
          <w:szCs w:val="28"/>
        </w:rPr>
        <w:t>Решение Совета муниципального района «Ижемский» № 4-21/8 от 18 декабря 2013 года «О принятии 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района «Ижемский» на 2014 год»;</w:t>
      </w:r>
    </w:p>
    <w:p w:rsidR="00577653" w:rsidRPr="00A61B28" w:rsidRDefault="00577653" w:rsidP="0057765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Настоящим регламентом. </w:t>
      </w:r>
    </w:p>
    <w:p w:rsidR="002D2FAA" w:rsidRPr="00C77D89" w:rsidRDefault="00577653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2FAA" w:rsidRPr="00C77D89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="008004A6" w:rsidRPr="00C77D89">
        <w:rPr>
          <w:rFonts w:ascii="Times New Roman" w:eastAsia="Calibri" w:hAnsi="Times New Roman" w:cs="Times New Roman"/>
          <w:sz w:val="28"/>
          <w:szCs w:val="28"/>
        </w:rPr>
        <w:t>,</w:t>
      </w:r>
      <w:r w:rsidR="002D2FAA" w:rsidRPr="00C77D89">
        <w:rPr>
          <w:rFonts w:ascii="Times New Roman" w:eastAsia="Calibri" w:hAnsi="Times New Roman" w:cs="Times New Roman"/>
          <w:sz w:val="28"/>
          <w:szCs w:val="28"/>
        </w:rPr>
        <w:t xml:space="preserve"> разм</w:t>
      </w:r>
      <w:r>
        <w:rPr>
          <w:rFonts w:ascii="Times New Roman" w:eastAsia="Calibri" w:hAnsi="Times New Roman" w:cs="Times New Roman"/>
          <w:sz w:val="28"/>
          <w:szCs w:val="28"/>
        </w:rPr>
        <w:t>ещен на официальном сайте Администрации</w:t>
      </w:r>
      <w:r w:rsidR="002D2FAA"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4055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2" w:history="1">
        <w:r w:rsidRPr="00C36FF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36FF9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36FF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admizhma</w:t>
        </w:r>
        <w:proofErr w:type="spellEnd"/>
        <w:r w:rsidRPr="00C36FF9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C36FF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A61B2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2D2FAA" w:rsidRPr="00C77D89">
        <w:rPr>
          <w:rFonts w:ascii="Times New Roman" w:eastAsia="Calibri" w:hAnsi="Times New Roman" w:cs="Times New Roman"/>
          <w:sz w:val="28"/>
          <w:szCs w:val="28"/>
        </w:rPr>
        <w:t>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D128B" w:rsidRPr="00C77D89" w:rsidRDefault="00FD128B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112B" w:rsidRPr="00C77D89" w:rsidRDefault="00F441EF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D6A60" w:rsidRPr="00C77D89" w:rsidRDefault="001D6A60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2940" w:rsidRPr="00C77D89" w:rsidRDefault="008D4507" w:rsidP="00D6402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Par147"/>
      <w:bookmarkEnd w:id="14"/>
      <w:r w:rsidRPr="00C77D89">
        <w:rPr>
          <w:rFonts w:ascii="Times New Roman" w:hAnsi="Times New Roman" w:cs="Times New Roman"/>
          <w:sz w:val="28"/>
          <w:szCs w:val="28"/>
        </w:rPr>
        <w:t>2.6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Для получения </w:t>
      </w:r>
      <w:r w:rsidR="00614A44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заявителем </w:t>
      </w:r>
      <w:r w:rsidR="00AD3A92" w:rsidRPr="00C77D89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245E4B" w:rsidRPr="00C77D89">
        <w:rPr>
          <w:rFonts w:ascii="Times New Roman" w:hAnsi="Times New Roman" w:cs="Times New Roman"/>
          <w:sz w:val="28"/>
          <w:szCs w:val="28"/>
        </w:rPr>
        <w:t>предоставляе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тся в </w:t>
      </w:r>
      <w:r w:rsidR="00974D61" w:rsidRPr="00C77D89">
        <w:rPr>
          <w:rFonts w:ascii="Times New Roman" w:hAnsi="Times New Roman" w:cs="Times New Roman"/>
          <w:sz w:val="28"/>
          <w:szCs w:val="28"/>
        </w:rPr>
        <w:t>Орган, МФЦ</w:t>
      </w:r>
      <w:r w:rsidR="006C4400" w:rsidRPr="00C77D89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</w:t>
      </w:r>
      <w:r w:rsidR="00245E4B" w:rsidRPr="00C77D89">
        <w:rPr>
          <w:rFonts w:ascii="Times New Roman" w:eastAsia="Times New Roman" w:hAnsi="Times New Roman" w:cs="Times New Roman"/>
          <w:sz w:val="28"/>
          <w:szCs w:val="28"/>
        </w:rPr>
        <w:t>ги (по формам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</w:t>
      </w:r>
      <w:r w:rsidR="00760094" w:rsidRPr="00C77D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(для физических лиц, индивидуальных предпринимателей), Приложению № </w:t>
      </w:r>
      <w:r w:rsidR="00760094" w:rsidRPr="00C77D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(для юридических лиц) к настоящему </w:t>
      </w:r>
      <w:r w:rsidR="00F35FD6" w:rsidRPr="00C77D89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Административному 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>регламенту).</w:t>
      </w:r>
    </w:p>
    <w:p w:rsidR="009F2940" w:rsidRPr="00C77D89" w:rsidRDefault="00EB58C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A94FF9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запросу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прилагаютсятакже следующие документы в 1 экземпляре:</w:t>
      </w:r>
    </w:p>
    <w:p w:rsidR="009A050F" w:rsidRPr="00C77D89" w:rsidRDefault="00404153" w:rsidP="009A05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</w:t>
      </w:r>
      <w:r w:rsidR="005B2913" w:rsidRPr="00C77D89">
        <w:rPr>
          <w:rFonts w:ascii="Times New Roman" w:hAnsi="Times New Roman" w:cs="Times New Roman"/>
          <w:sz w:val="28"/>
          <w:szCs w:val="28"/>
        </w:rPr>
        <w:t>) правоустанавливающие документы на земельный участок</w:t>
      </w:r>
      <w:r w:rsidR="009A050F" w:rsidRPr="00C77D8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42DF1" w:rsidRPr="00C77D89">
        <w:rPr>
          <w:rFonts w:ascii="Times New Roman" w:hAnsi="Times New Roman" w:cs="Times New Roman"/>
          <w:sz w:val="28"/>
          <w:szCs w:val="28"/>
        </w:rPr>
        <w:t>в том числе соглашение об установлении сервитута, решение об установлении публичного сервитута,</w:t>
      </w:r>
      <w:r w:rsidR="00042DF1" w:rsidRPr="00C77D89">
        <w:rPr>
          <w:rFonts w:ascii="Times New Roman" w:eastAsia="Calibri" w:hAnsi="Times New Roman" w:cs="Times New Roman"/>
          <w:sz w:val="28"/>
          <w:szCs w:val="28"/>
        </w:rPr>
        <w:t xml:space="preserve"> если указанные документы (их копии или сведения, содержащиеся в них) отсутствуют</w:t>
      </w:r>
      <w:r w:rsidR="009A050F" w:rsidRPr="00C77D89">
        <w:rPr>
          <w:rFonts w:ascii="Times New Roman" w:eastAsia="Calibri" w:hAnsi="Times New Roman" w:cs="Times New Roman"/>
          <w:sz w:val="28"/>
          <w:szCs w:val="28"/>
        </w:rPr>
        <w:t xml:space="preserve"> в Едином государственном реестре недвижимости;</w:t>
      </w:r>
    </w:p>
    <w:p w:rsidR="005B2913" w:rsidRPr="00C77D89" w:rsidRDefault="00404153" w:rsidP="00A777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</w:t>
      </w:r>
      <w:r w:rsidR="005B2913" w:rsidRPr="00C77D89">
        <w:rPr>
          <w:rFonts w:ascii="Times New Roman" w:hAnsi="Times New Roman" w:cs="Times New Roman"/>
          <w:sz w:val="28"/>
          <w:szCs w:val="28"/>
        </w:rPr>
        <w:t>) акт приемки объекта капитального строительства (в случае осуществления строительства, реконструкции на основании договора строительного подряда)</w:t>
      </w:r>
      <w:r w:rsidRPr="00C77D89">
        <w:rPr>
          <w:rFonts w:ascii="Times New Roman" w:eastAsia="Calibri" w:hAnsi="Times New Roman" w:cs="Times New Roman"/>
          <w:sz w:val="28"/>
          <w:szCs w:val="28"/>
        </w:rPr>
        <w:t>(</w:t>
      </w:r>
      <w:r w:rsidRPr="00C77D89">
        <w:rPr>
          <w:rFonts w:ascii="Times New Roman" w:hAnsi="Times New Roman" w:cs="Times New Roman"/>
          <w:sz w:val="28"/>
          <w:szCs w:val="28"/>
        </w:rPr>
        <w:t xml:space="preserve">по форме, установленной техническим заказчиком, или по формам согласно Приложению </w:t>
      </w:r>
      <w:r w:rsidR="00D57F73" w:rsidRPr="00C77D89">
        <w:rPr>
          <w:rFonts w:ascii="Times New Roman" w:hAnsi="Times New Roman" w:cs="Times New Roman"/>
          <w:sz w:val="28"/>
          <w:szCs w:val="28"/>
        </w:rPr>
        <w:t>№</w:t>
      </w:r>
      <w:r w:rsidR="00D57F73" w:rsidRPr="00C77D89">
        <w:rPr>
          <w:rFonts w:ascii="Times New Roman" w:hAnsi="Times New Roman" w:cs="Times New Roman"/>
          <w:sz w:val="28"/>
          <w:szCs w:val="28"/>
        </w:rPr>
        <w:tab/>
        <w:t>3</w:t>
      </w:r>
      <w:r w:rsidRPr="00C77D8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</w:t>
      </w:r>
      <w:r w:rsidR="005B2913" w:rsidRPr="00C77D89">
        <w:rPr>
          <w:rFonts w:ascii="Times New Roman" w:hAnsi="Times New Roman" w:cs="Times New Roman"/>
          <w:sz w:val="28"/>
          <w:szCs w:val="28"/>
        </w:rPr>
        <w:t>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</w:t>
      </w:r>
      <w:r w:rsidR="005B2913" w:rsidRPr="00C77D89">
        <w:rPr>
          <w:rFonts w:ascii="Times New Roman" w:hAnsi="Times New Roman" w:cs="Times New Roman"/>
          <w:sz w:val="28"/>
          <w:szCs w:val="28"/>
        </w:rPr>
        <w:t>) 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</w:t>
      </w:r>
      <w:r w:rsidRPr="00C77D89">
        <w:rPr>
          <w:rFonts w:ascii="Times New Roman" w:eastAsia="Calibri" w:hAnsi="Times New Roman" w:cs="Times New Roman"/>
          <w:sz w:val="28"/>
          <w:szCs w:val="28"/>
        </w:rPr>
        <w:t>(</w:t>
      </w:r>
      <w:r w:rsidRPr="00C77D89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A7772A" w:rsidRPr="00C77D89">
        <w:rPr>
          <w:rFonts w:ascii="Times New Roman" w:hAnsi="Times New Roman" w:cs="Times New Roman"/>
          <w:sz w:val="28"/>
          <w:szCs w:val="28"/>
        </w:rPr>
        <w:t>№ 4</w:t>
      </w:r>
      <w:r w:rsidRPr="00C77D8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</w:t>
      </w:r>
      <w:r w:rsidR="005B2913" w:rsidRPr="00C77D89">
        <w:rPr>
          <w:rFonts w:ascii="Times New Roman" w:hAnsi="Times New Roman" w:cs="Times New Roman"/>
          <w:sz w:val="28"/>
          <w:szCs w:val="28"/>
        </w:rPr>
        <w:t>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</w:t>
      </w:r>
      <w:r w:rsidR="005B2913" w:rsidRPr="00C77D89">
        <w:rPr>
          <w:rFonts w:ascii="Times New Roman" w:hAnsi="Times New Roman" w:cs="Times New Roman"/>
          <w:sz w:val="28"/>
          <w:szCs w:val="28"/>
        </w:rPr>
        <w:t>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</w:t>
      </w:r>
      <w:r w:rsidR="005B2913" w:rsidRPr="00C77D89">
        <w:rPr>
          <w:rFonts w:ascii="Times New Roman" w:hAnsi="Times New Roman" w:cs="Times New Roman"/>
          <w:sz w:val="28"/>
          <w:szCs w:val="28"/>
        </w:rPr>
        <w:t>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</w:t>
      </w:r>
      <w:r w:rsidR="005B2913" w:rsidRPr="00C77D89">
        <w:rPr>
          <w:rFonts w:ascii="Times New Roman" w:hAnsi="Times New Roman" w:cs="Times New Roman"/>
          <w:sz w:val="28"/>
          <w:szCs w:val="28"/>
        </w:rPr>
        <w:t xml:space="preserve">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</w:t>
      </w:r>
      <w:hyperlink r:id="rId13" w:history="1">
        <w:r w:rsidR="005B2913" w:rsidRPr="00C77D89">
          <w:rPr>
            <w:rFonts w:ascii="Times New Roman" w:hAnsi="Times New Roman" w:cs="Times New Roman"/>
            <w:color w:val="0000FF"/>
            <w:sz w:val="28"/>
            <w:szCs w:val="28"/>
          </w:rPr>
          <w:t>законодательством</w:t>
        </w:r>
      </w:hyperlink>
      <w:r w:rsidR="005B2913" w:rsidRPr="00C77D89">
        <w:rPr>
          <w:rFonts w:ascii="Times New Roman" w:hAnsi="Times New Roman" w:cs="Times New Roman"/>
          <w:sz w:val="28"/>
          <w:szCs w:val="28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</w:t>
      </w:r>
      <w:r w:rsidR="005B2913" w:rsidRPr="00C77D89">
        <w:rPr>
          <w:rFonts w:ascii="Times New Roman" w:hAnsi="Times New Roman" w:cs="Times New Roman"/>
          <w:sz w:val="28"/>
          <w:szCs w:val="28"/>
        </w:rPr>
        <w:t xml:space="preserve">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4" w:history="1">
        <w:r w:rsidR="005B2913" w:rsidRPr="00C77D8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от 25 июня 2002 года № 73-ФЗ «</w:t>
      </w:r>
      <w:r w:rsidR="005B2913" w:rsidRPr="00C77D89">
        <w:rPr>
          <w:rFonts w:ascii="Times New Roman" w:hAnsi="Times New Roman" w:cs="Times New Roman"/>
          <w:sz w:val="28"/>
          <w:szCs w:val="28"/>
        </w:rPr>
        <w:t>Об объектах культурного наследия (памятниках истории и культур</w:t>
      </w:r>
      <w:r w:rsidRPr="00C77D89">
        <w:rPr>
          <w:rFonts w:ascii="Times New Roman" w:hAnsi="Times New Roman" w:cs="Times New Roman"/>
          <w:sz w:val="28"/>
          <w:szCs w:val="28"/>
        </w:rPr>
        <w:t>ы) народов Российской Федерации»</w:t>
      </w:r>
      <w:r w:rsidR="005B2913" w:rsidRPr="00C77D89">
        <w:rPr>
          <w:rFonts w:ascii="Times New Roman" w:hAnsi="Times New Roman" w:cs="Times New Roman"/>
          <w:sz w:val="28"/>
          <w:szCs w:val="28"/>
        </w:rPr>
        <w:t>, при проведении реставрации, консервации, ремонта этого объекта и его приспособления для современного использования;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</w:t>
      </w:r>
      <w:r w:rsidR="005B2913" w:rsidRPr="00C77D89">
        <w:rPr>
          <w:rFonts w:ascii="Times New Roman" w:hAnsi="Times New Roman" w:cs="Times New Roman"/>
          <w:sz w:val="28"/>
          <w:szCs w:val="28"/>
        </w:rPr>
        <w:t xml:space="preserve">) технический план объекта капитального строительства, подготовленный в соответствии с Федеральным </w:t>
      </w:r>
      <w:hyperlink r:id="rId15" w:history="1">
        <w:r w:rsidR="005B2913" w:rsidRPr="00C77D8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5B2913" w:rsidRPr="00C77D89">
        <w:rPr>
          <w:rFonts w:ascii="Times New Roman" w:hAnsi="Times New Roman" w:cs="Times New Roman"/>
          <w:sz w:val="28"/>
          <w:szCs w:val="28"/>
        </w:rPr>
        <w:t xml:space="preserve"> от </w:t>
      </w:r>
      <w:r w:rsidRPr="00C77D89">
        <w:rPr>
          <w:rFonts w:ascii="Times New Roman" w:hAnsi="Times New Roman" w:cs="Times New Roman"/>
          <w:sz w:val="28"/>
          <w:szCs w:val="28"/>
        </w:rPr>
        <w:t>13 июля 2015 года №</w:t>
      </w:r>
      <w:r w:rsidR="005B2913" w:rsidRPr="00C77D89">
        <w:rPr>
          <w:rFonts w:ascii="Times New Roman" w:hAnsi="Times New Roman" w:cs="Times New Roman"/>
          <w:sz w:val="28"/>
          <w:szCs w:val="28"/>
        </w:rPr>
        <w:t xml:space="preserve"> 218-ФЗ </w:t>
      </w:r>
      <w:r w:rsidRPr="00C77D89">
        <w:rPr>
          <w:rFonts w:ascii="Times New Roman" w:hAnsi="Times New Roman" w:cs="Times New Roman"/>
          <w:sz w:val="28"/>
          <w:szCs w:val="28"/>
        </w:rPr>
        <w:t>«</w:t>
      </w:r>
      <w:r w:rsidR="005B2913" w:rsidRPr="00C77D89">
        <w:rPr>
          <w:rFonts w:ascii="Times New Roman" w:hAnsi="Times New Roman" w:cs="Times New Roman"/>
          <w:sz w:val="28"/>
          <w:szCs w:val="28"/>
        </w:rPr>
        <w:t>О государств</w:t>
      </w:r>
      <w:r w:rsidR="009A050F" w:rsidRPr="00C77D89">
        <w:rPr>
          <w:rFonts w:ascii="Times New Roman" w:hAnsi="Times New Roman" w:cs="Times New Roman"/>
          <w:sz w:val="28"/>
          <w:szCs w:val="28"/>
        </w:rPr>
        <w:t>енной регистрации недвижимости</w:t>
      </w:r>
      <w:r w:rsidRPr="00C77D89">
        <w:rPr>
          <w:rFonts w:ascii="Times New Roman" w:hAnsi="Times New Roman" w:cs="Times New Roman"/>
          <w:sz w:val="28"/>
          <w:szCs w:val="28"/>
        </w:rPr>
        <w:t>»</w:t>
      </w:r>
      <w:r w:rsidR="009A050F" w:rsidRPr="00C77D89">
        <w:rPr>
          <w:rFonts w:ascii="Times New Roman" w:hAnsi="Times New Roman" w:cs="Times New Roman"/>
          <w:sz w:val="28"/>
          <w:szCs w:val="28"/>
        </w:rPr>
        <w:t>.</w:t>
      </w:r>
    </w:p>
    <w:p w:rsidR="0040415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Правительством Российской Федерации могут устанавливаться помимо предусмотренных </w:t>
      </w:r>
      <w:r w:rsidRPr="00C77D89">
        <w:rPr>
          <w:rFonts w:ascii="Times New Roman" w:hAnsi="Times New Roman"/>
          <w:sz w:val="28"/>
          <w:szCs w:val="28"/>
        </w:rPr>
        <w:t xml:space="preserve">пунктом 2.6 </w:t>
      </w:r>
      <w:r w:rsidRPr="00C77D89">
        <w:rPr>
          <w:rFonts w:ascii="Times New Roman" w:hAnsi="Times New Roman"/>
          <w:sz w:val="28"/>
          <w:szCs w:val="28"/>
          <w:lang w:eastAsia="ru-RU"/>
        </w:rPr>
        <w:t>н</w:t>
      </w:r>
      <w:r w:rsidRPr="00C77D89">
        <w:rPr>
          <w:rFonts w:ascii="Times New Roman" w:hAnsi="Times New Roman"/>
          <w:sz w:val="28"/>
          <w:szCs w:val="28"/>
        </w:rPr>
        <w:t xml:space="preserve">астоящего </w:t>
      </w:r>
      <w:r w:rsidRPr="00C77D89">
        <w:rPr>
          <w:rFonts w:ascii="Times New Roman" w:hAnsi="Times New Roman"/>
          <w:sz w:val="28"/>
          <w:szCs w:val="28"/>
          <w:lang w:eastAsia="ru-RU"/>
        </w:rPr>
        <w:t>Административного регламента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иные документы, необходимые для получения разрешения на ввод объекта в эксплуатацию, в целях получения в полном объеме сведений, необходимых для постановки объекта капитального строительства на государственный учет.</w:t>
      </w:r>
    </w:p>
    <w:p w:rsidR="00742353" w:rsidRPr="00C77D89" w:rsidRDefault="00742353" w:rsidP="007423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40415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2.6.1. Документы, указанные в </w:t>
      </w:r>
      <w:r w:rsidR="0066651E" w:rsidRPr="00C77D89">
        <w:rPr>
          <w:rFonts w:ascii="Times New Roman" w:hAnsi="Times New Roman" w:cs="Times New Roman"/>
          <w:sz w:val="28"/>
          <w:szCs w:val="28"/>
        </w:rPr>
        <w:t>под</w:t>
      </w:r>
      <w:hyperlink r:id="rId16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пунктах 1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="0066651E" w:rsidRPr="00C77D89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="0066651E" w:rsidRPr="00C77D89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="0066651E" w:rsidRPr="00C77D89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="0066651E" w:rsidRPr="00C77D89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="00577653">
        <w:t xml:space="preserve"> </w:t>
      </w:r>
      <w:r w:rsidR="0066651E" w:rsidRPr="00C77D89">
        <w:rPr>
          <w:rFonts w:ascii="Times New Roman" w:hAnsi="Times New Roman" w:cs="Times New Roman"/>
          <w:sz w:val="28"/>
          <w:szCs w:val="28"/>
        </w:rPr>
        <w:t xml:space="preserve">пункта 2.6 </w:t>
      </w:r>
      <w:r w:rsidRPr="00C77D89">
        <w:rPr>
          <w:rFonts w:ascii="Times New Roman" w:hAnsi="Times New Roman" w:cs="Times New Roman"/>
          <w:sz w:val="28"/>
          <w:szCs w:val="28"/>
        </w:rPr>
        <w:t>настояще</w:t>
      </w:r>
      <w:r w:rsidR="0066651E" w:rsidRPr="00C77D89">
        <w:rPr>
          <w:rFonts w:ascii="Times New Roman" w:hAnsi="Times New Roman" w:cs="Times New Roman"/>
          <w:sz w:val="28"/>
          <w:szCs w:val="28"/>
        </w:rPr>
        <w:t>го Административного регламента</w:t>
      </w:r>
      <w:r w:rsidRPr="00C77D89">
        <w:rPr>
          <w:rFonts w:ascii="Times New Roman" w:hAnsi="Times New Roman" w:cs="Times New Roman"/>
          <w:sz w:val="28"/>
          <w:szCs w:val="28"/>
        </w:rPr>
        <w:t>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  <w:r w:rsidR="00405511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Если документы, указанные в настояще</w:t>
      </w:r>
      <w:r w:rsidR="0066651E" w:rsidRPr="00C77D89">
        <w:rPr>
          <w:rFonts w:ascii="Times New Roman" w:hAnsi="Times New Roman" w:cs="Times New Roman"/>
          <w:sz w:val="28"/>
          <w:szCs w:val="28"/>
        </w:rPr>
        <w:t>мпункте</w:t>
      </w:r>
      <w:r w:rsidRPr="00C77D89">
        <w:rPr>
          <w:rFonts w:ascii="Times New Roman" w:hAnsi="Times New Roman" w:cs="Times New Roman"/>
          <w:sz w:val="28"/>
          <w:szCs w:val="28"/>
        </w:rPr>
        <w:t>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</w:t>
      </w:r>
      <w:r w:rsidR="0066651E" w:rsidRPr="00C77D89">
        <w:rPr>
          <w:rFonts w:ascii="Times New Roman" w:hAnsi="Times New Roman" w:cs="Times New Roman"/>
          <w:sz w:val="28"/>
          <w:szCs w:val="28"/>
        </w:rPr>
        <w:t xml:space="preserve"> такие документы запрашиваются О</w:t>
      </w:r>
      <w:r w:rsidRPr="00C77D89">
        <w:rPr>
          <w:rFonts w:ascii="Times New Roman" w:hAnsi="Times New Roman" w:cs="Times New Roman"/>
          <w:sz w:val="28"/>
          <w:szCs w:val="28"/>
        </w:rPr>
        <w:t>рганомв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311D9B" w:rsidRPr="00C77D89" w:rsidRDefault="00311D9B" w:rsidP="00311D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2.6.2. Документы, указанные в пункте 2.6 настоящего Административного регламента, направляются в Орган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</w:p>
    <w:p w:rsidR="00F441EF" w:rsidRPr="00C77D89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2.7</w:t>
      </w:r>
      <w:r w:rsidR="00F441EF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D91AC2" w:rsidRPr="00C77D8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</w:t>
      </w:r>
      <w:r w:rsidR="00F441EF" w:rsidRPr="00C77D8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1AC2" w:rsidRPr="00C77D89" w:rsidRDefault="00D91AC2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изаконодательством Республики Коми не предусмотрено</w:t>
      </w:r>
      <w:r w:rsidRPr="00C77D89">
        <w:rPr>
          <w:rStyle w:val="ae"/>
          <w:rFonts w:ascii="Times New Roman" w:hAnsi="Times New Roman" w:cs="Times New Roman"/>
          <w:sz w:val="28"/>
          <w:szCs w:val="28"/>
        </w:rPr>
        <w:footnoteReference w:id="5"/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9C0C44" w:rsidRPr="00C77D89" w:rsidRDefault="009C0C4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направления документов, указанных в пункте 2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.6,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2C348E" w:rsidRPr="00C77D89" w:rsidRDefault="008D4507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r w:rsidR="002C348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2C348E" w:rsidRPr="00C77D8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2C348E" w:rsidRPr="00C77D8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 почтового  отправления (в Орган);</w:t>
      </w:r>
    </w:p>
    <w:p w:rsidR="008D74B8" w:rsidRPr="00C77D8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C0C44" w:rsidRPr="00577653">
        <w:rPr>
          <w:rFonts w:ascii="Times New Roman" w:hAnsi="Times New Roman" w:cs="Times New Roman"/>
          <w:sz w:val="28"/>
          <w:szCs w:val="28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="009C0C44" w:rsidRPr="00577653">
        <w:rPr>
          <w:rStyle w:val="ae"/>
          <w:rFonts w:ascii="Times New Roman" w:hAnsi="Times New Roman" w:cs="Times New Roman"/>
          <w:sz w:val="28"/>
          <w:szCs w:val="28"/>
        </w:rPr>
        <w:footnoteReference w:id="6"/>
      </w:r>
      <w:r w:rsidR="009C0C44" w:rsidRPr="00577653">
        <w:rPr>
          <w:rFonts w:ascii="Times New Roman" w:hAnsi="Times New Roman" w:cs="Times New Roman"/>
          <w:sz w:val="28"/>
          <w:szCs w:val="28"/>
        </w:rPr>
        <w:t>.</w:t>
      </w:r>
    </w:p>
    <w:p w:rsidR="008D4507" w:rsidRPr="00C77D89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D4507" w:rsidRPr="00C77D89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государственных или </w:t>
      </w: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8D4507" w:rsidRPr="00C77D89" w:rsidRDefault="008D4507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AC2" w:rsidRPr="00C77D89" w:rsidRDefault="00D91AC2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742353" w:rsidRPr="00C77D89" w:rsidRDefault="00742353" w:rsidP="00C56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правоустанавливающие документы на земельный участок,</w:t>
      </w:r>
      <w:r w:rsidR="00577653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в том числе соглашение об установлении сервитута, решение об установлении публичного сервитута</w:t>
      </w:r>
      <w:r w:rsidR="00042DF1" w:rsidRPr="00C77D89">
        <w:rPr>
          <w:rFonts w:ascii="Times New Roman" w:hAnsi="Times New Roman" w:cs="Times New Roman"/>
          <w:sz w:val="28"/>
          <w:szCs w:val="28"/>
        </w:rPr>
        <w:t>,</w:t>
      </w:r>
      <w:r w:rsidR="00577653">
        <w:rPr>
          <w:rFonts w:ascii="Times New Roman" w:hAnsi="Times New Roman" w:cs="Times New Roman"/>
          <w:sz w:val="28"/>
          <w:szCs w:val="28"/>
        </w:rPr>
        <w:t xml:space="preserve"> </w:t>
      </w:r>
      <w:r w:rsidR="00042DF1" w:rsidRPr="00C77D89">
        <w:rPr>
          <w:rFonts w:ascii="Times New Roman" w:eastAsia="Calibri" w:hAnsi="Times New Roman" w:cs="Times New Roman"/>
          <w:sz w:val="28"/>
          <w:szCs w:val="28"/>
        </w:rPr>
        <w:t>если указанные документы (их копии или сведения, содержащиеся в них) содержатся в Едином государственном реестре недвижимости</w:t>
      </w:r>
      <w:r w:rsidRPr="00C77D89">
        <w:rPr>
          <w:rFonts w:ascii="Times New Roman" w:hAnsi="Times New Roman" w:cs="Times New Roman"/>
          <w:sz w:val="28"/>
          <w:szCs w:val="28"/>
        </w:rPr>
        <w:t>;</w:t>
      </w:r>
    </w:p>
    <w:p w:rsidR="00742353" w:rsidRPr="00C77D89" w:rsidRDefault="00742353" w:rsidP="00C56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градостроительный план земельного участка, </w:t>
      </w:r>
      <w:r w:rsidRPr="00577653">
        <w:rPr>
          <w:rFonts w:ascii="Times New Roman" w:hAnsi="Times New Roman" w:cs="Times New Roman"/>
          <w:b/>
          <w:sz w:val="28"/>
          <w:szCs w:val="28"/>
        </w:rPr>
        <w:t>представленный для получения разрешения на строительство</w:t>
      </w:r>
      <w:r w:rsidRPr="00C77D89">
        <w:rPr>
          <w:rFonts w:ascii="Times New Roman" w:hAnsi="Times New Roman" w:cs="Times New Roman"/>
          <w:sz w:val="28"/>
          <w:szCs w:val="28"/>
        </w:rPr>
        <w:t>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742353" w:rsidRPr="00C77D89" w:rsidRDefault="00742353" w:rsidP="00C56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3) разрешение на строительство</w:t>
      </w:r>
      <w:r w:rsidR="00F61D75" w:rsidRPr="00C77D89">
        <w:rPr>
          <w:rFonts w:ascii="Times New Roman" w:hAnsi="Times New Roman" w:cs="Times New Roman"/>
          <w:sz w:val="28"/>
          <w:szCs w:val="28"/>
        </w:rPr>
        <w:t>;</w:t>
      </w:r>
    </w:p>
    <w:p w:rsidR="00742353" w:rsidRPr="00C77D89" w:rsidRDefault="00C56634" w:rsidP="00C56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</w:t>
      </w:r>
      <w:r w:rsidR="00742353" w:rsidRPr="00C77D89">
        <w:rPr>
          <w:rFonts w:ascii="Times New Roman" w:hAnsi="Times New Roman" w:cs="Times New Roman"/>
          <w:sz w:val="28"/>
          <w:szCs w:val="28"/>
        </w:rPr>
        <w:t xml:space="preserve">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21" w:history="1">
        <w:r w:rsidR="00742353" w:rsidRPr="00C77D89">
          <w:rPr>
            <w:rStyle w:val="a6"/>
            <w:rFonts w:ascii="Times New Roman" w:hAnsi="Times New Roman" w:cs="Times New Roman"/>
            <w:sz w:val="28"/>
            <w:szCs w:val="28"/>
          </w:rPr>
          <w:t>частью 1 статьи 54</w:t>
        </w:r>
      </w:hyperlink>
      <w:r w:rsidR="00742353" w:rsidRPr="00C77D89">
        <w:rPr>
          <w:rFonts w:ascii="Times New Roman" w:hAnsi="Times New Roman" w:cs="Times New Roman"/>
          <w:sz w:val="28"/>
          <w:szCs w:val="28"/>
        </w:rPr>
        <w:t xml:space="preserve"> ГрК РФ) о соответствии построенного, реконструированного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22" w:history="1">
        <w:r w:rsidR="00742353" w:rsidRPr="00C77D89">
          <w:rPr>
            <w:rStyle w:val="a6"/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ГрК РФ.</w:t>
      </w:r>
    </w:p>
    <w:p w:rsidR="00F61D75" w:rsidRPr="00C77D89" w:rsidRDefault="00F61D75" w:rsidP="00F61D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пункте 2.10 настоящего Административного регламента, заявитель вправе представить по собственной инициативе.</w:t>
      </w:r>
    </w:p>
    <w:p w:rsidR="004C30CA" w:rsidRPr="00C77D89" w:rsidRDefault="004C30CA" w:rsidP="004C3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указанные в </w:t>
      </w:r>
      <w:r w:rsidRPr="00C77D89">
        <w:rPr>
          <w:rFonts w:ascii="Times New Roman" w:hAnsi="Times New Roman" w:cs="Times New Roman"/>
          <w:color w:val="0000FF"/>
          <w:sz w:val="28"/>
          <w:szCs w:val="28"/>
        </w:rPr>
        <w:t>пункте 2.10</w:t>
      </w:r>
      <w:r w:rsidRPr="00C77D8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запрашиваются Органом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171D41" w:rsidRPr="00C77D89" w:rsidRDefault="00171D41" w:rsidP="004C3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По межведомственным запросам Органа документы (их копии или сведения, содержащиеся в них), предусмотренные </w:t>
      </w:r>
      <w:hyperlink r:id="rId23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пунктами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2.6, 2.10 настоящего Административного регламента,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эти документы, в срок не позднее трех рабочих дней со дня получения соответствующего межведомственного запроса</w:t>
      </w:r>
    </w:p>
    <w:p w:rsidR="004C30CA" w:rsidRPr="00C77D89" w:rsidRDefault="004C30CA" w:rsidP="004C3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Указанные в под</w:t>
      </w:r>
      <w:hyperlink r:id="rId24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пункте 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3 пункта 2.6 и подпункте 4 пункта 2.10 настоящего Административного регламента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</w:t>
      </w:r>
      <w:hyperlink r:id="rId25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законодательством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об энергосбережении и о повышении энергетической эффективности.</w:t>
      </w:r>
    </w:p>
    <w:p w:rsidR="00D91AC2" w:rsidRPr="00C77D89" w:rsidRDefault="00D91AC2" w:rsidP="007423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D1583" w:rsidRDefault="00DD1583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1583" w:rsidRDefault="00DD1583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4E76" w:rsidRPr="00C77D8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Указание на запрет</w:t>
      </w:r>
      <w:r w:rsidR="00012AF7"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 требований и действий в отношении </w:t>
      </w:r>
      <w:r w:rsidRPr="00C77D89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</w:p>
    <w:p w:rsidR="00BC4E76" w:rsidRPr="00C77D8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4E76" w:rsidRPr="00C77D8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2.1</w:t>
      </w:r>
      <w:r w:rsidR="008D4507" w:rsidRPr="00C77D89">
        <w:rPr>
          <w:rFonts w:ascii="Times New Roman" w:hAnsi="Times New Roman"/>
          <w:sz w:val="28"/>
          <w:szCs w:val="28"/>
          <w:lang w:eastAsia="ru-RU"/>
        </w:rPr>
        <w:t>1</w:t>
      </w:r>
      <w:r w:rsidR="00012AF7" w:rsidRPr="00C77D89">
        <w:rPr>
          <w:rFonts w:ascii="Times New Roman" w:hAnsi="Times New Roman"/>
          <w:sz w:val="28"/>
          <w:szCs w:val="28"/>
          <w:lang w:eastAsia="ru-RU"/>
        </w:rPr>
        <w:t>. Запрещается</w:t>
      </w:r>
      <w:r w:rsidR="00DD1583">
        <w:rPr>
          <w:rFonts w:ascii="Times New Roman" w:hAnsi="Times New Roman"/>
          <w:sz w:val="28"/>
          <w:szCs w:val="28"/>
          <w:lang w:eastAsia="ru-RU"/>
        </w:rPr>
        <w:t xml:space="preserve"> требовать у заявителя</w:t>
      </w:r>
      <w:r w:rsidRPr="00C77D89">
        <w:rPr>
          <w:rFonts w:ascii="Times New Roman" w:hAnsi="Times New Roman"/>
          <w:sz w:val="28"/>
          <w:szCs w:val="28"/>
          <w:lang w:eastAsia="ru-RU"/>
        </w:rPr>
        <w:t>:</w:t>
      </w:r>
    </w:p>
    <w:p w:rsidR="003A7763" w:rsidRPr="00C77D89" w:rsidRDefault="003A7763" w:rsidP="003A77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</w:t>
      </w:r>
      <w:r w:rsidR="00761585" w:rsidRPr="00C77D89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C77D89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61585" w:rsidRPr="00C77D89" w:rsidRDefault="003A7763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</w:t>
      </w:r>
      <w:r w:rsidR="00761585" w:rsidRPr="00C77D89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C77D89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26" w:history="1">
        <w:r w:rsidRPr="00C77D89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Федераль</w:t>
      </w:r>
      <w:r w:rsidR="00610263" w:rsidRPr="00C77D89">
        <w:rPr>
          <w:rFonts w:ascii="Times New Roman" w:hAnsi="Times New Roman" w:cs="Times New Roman"/>
          <w:sz w:val="28"/>
          <w:szCs w:val="28"/>
        </w:rPr>
        <w:t xml:space="preserve">ного закона от 27 июля 2010 г. </w:t>
      </w:r>
      <w:r w:rsidRPr="00C77D89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</w:t>
      </w:r>
      <w:r w:rsidR="00761585" w:rsidRPr="00C77D89">
        <w:rPr>
          <w:rFonts w:ascii="Times New Roman" w:hAnsi="Times New Roman" w:cs="Times New Roman"/>
          <w:sz w:val="28"/>
          <w:szCs w:val="28"/>
        </w:rPr>
        <w:t>ственных и муниципальных услуг»;</w:t>
      </w:r>
    </w:p>
    <w:p w:rsidR="00761585" w:rsidRPr="00C77D89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я 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в случае, если запрос и документы, необходимые для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порядк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е 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761585" w:rsidRPr="00C77D89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отказывать в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 в случае, если запрос и документы, необходимые для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ядке предоставления муниципаль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012AF7" w:rsidRPr="00C77D89" w:rsidRDefault="00761585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5)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760094" w:rsidRPr="00C77D89">
        <w:rPr>
          <w:rFonts w:ascii="Times New Roman" w:eastAsia="Times New Roman" w:hAnsi="Times New Roman" w:cs="Times New Roman"/>
          <w:sz w:val="28"/>
          <w:szCs w:val="28"/>
        </w:rPr>
        <w:t>ходимо забронировать для приема;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760094" w:rsidRPr="00C77D89" w:rsidRDefault="00760094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763" w:rsidRPr="00C77D89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1C4E10" w:rsidRPr="00C77D89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C4E10" w:rsidRPr="00C77D8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C77D8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8D450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30CA4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="006C6461" w:rsidRPr="00C77D89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7"/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C4E10" w:rsidRPr="00C77D8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A55FA8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</w:p>
    <w:p w:rsidR="001C4E10" w:rsidRPr="00C77D89" w:rsidRDefault="001C4E10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  <w:r w:rsidR="00162DC5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3152" w:rsidRPr="00C77D89" w:rsidRDefault="00B73152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4E10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8D4507" w:rsidRPr="00C77D89">
        <w:rPr>
          <w:rFonts w:ascii="Times New Roman" w:hAnsi="Times New Roman" w:cs="Times New Roman"/>
          <w:sz w:val="28"/>
          <w:szCs w:val="28"/>
        </w:rPr>
        <w:t>3</w:t>
      </w:r>
      <w:r w:rsidRPr="00C77D89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1C4E10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78"/>
      <w:bookmarkEnd w:id="15"/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8D4507" w:rsidRPr="00C77D89">
        <w:rPr>
          <w:rFonts w:ascii="Times New Roman" w:hAnsi="Times New Roman" w:cs="Times New Roman"/>
          <w:sz w:val="28"/>
          <w:szCs w:val="28"/>
        </w:rPr>
        <w:t>4</w:t>
      </w:r>
      <w:r w:rsidRPr="00C77D89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предоставлении муниципальной услуги является: </w:t>
      </w:r>
    </w:p>
    <w:p w:rsidR="004C30CA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отсутствие документов, указанных в пунктах 2.6 и 2.10 настоящего Административного регламента;</w:t>
      </w:r>
    </w:p>
    <w:p w:rsidR="004C30CA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4C30CA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:rsidR="004C30CA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4) несоответствие параметров построенного, реконструированного объекта капитального строительства проектной документации;</w:t>
      </w:r>
    </w:p>
    <w:p w:rsidR="000E200B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7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пунктом 9 части 7 статьи 51</w:t>
        </w:r>
      </w:hyperlink>
      <w:r w:rsidR="00DD1583">
        <w:t xml:space="preserve"> </w:t>
      </w:r>
      <w:proofErr w:type="spellStart"/>
      <w:r w:rsidR="000E200B" w:rsidRPr="00C77D89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0E200B" w:rsidRPr="00C77D89">
        <w:rPr>
          <w:rFonts w:ascii="Times New Roman" w:hAnsi="Times New Roman" w:cs="Times New Roman"/>
          <w:sz w:val="28"/>
          <w:szCs w:val="28"/>
        </w:rPr>
        <w:t xml:space="preserve"> РФ</w:t>
      </w:r>
      <w:r w:rsidRPr="00C77D89">
        <w:rPr>
          <w:rFonts w:ascii="Times New Roman" w:hAnsi="Times New Roman" w:cs="Times New Roman"/>
          <w:sz w:val="28"/>
          <w:szCs w:val="28"/>
        </w:rPr>
        <w:t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</w:t>
      </w:r>
      <w:r w:rsidR="000E200B" w:rsidRPr="00C77D89">
        <w:rPr>
          <w:rFonts w:ascii="Times New Roman" w:hAnsi="Times New Roman" w:cs="Times New Roman"/>
          <w:sz w:val="28"/>
          <w:szCs w:val="28"/>
        </w:rPr>
        <w:t>ории, не введен в эксплуатацию;</w:t>
      </w:r>
    </w:p>
    <w:p w:rsidR="000E200B" w:rsidRPr="00C77D89" w:rsidRDefault="000E200B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6) невыполнение застройщиком требований, предусмотренных </w:t>
      </w:r>
      <w:hyperlink r:id="rId28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частью 18 статьи 51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ГрК РФ. В таком случае разрешение на ввод объекта в эксплуатацию выдается только после передачи безвозмездно в федеральный орган исполнительной власти, орган исполнительной власти субъекта Российской Федерации, орган местного самоуправления или уполномоченную организацию, осуществляющую государственное управление использованием атомной энергии и государственное управление при осуществлении деятельности, связанной с разработкой, изготовлением, утилизацией ядерного оружия и ядерных энергетических установок военного назначения, либо Государственную корпорацию по</w:t>
      </w:r>
      <w:r w:rsidR="00DD1583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космической деятельности "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", выдавшие разрешение на строительство,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</w:t>
      </w:r>
      <w:hyperlink r:id="rId29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пунктами 2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- </w:t>
      </w:r>
      <w:hyperlink r:id="rId31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2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11.1 части 12 статьи 48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ГрК РФ, а в случае строительства или реконструкции объекта капитального строительства вграницах территории исторического поселения также предусмотренного </w:t>
      </w:r>
      <w:hyperlink r:id="rId33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пунктом 3 части 12 статьи 48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ГрК РФ раздела проектной документации объекта капитального строительства (за исключением случая,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строительства).</w:t>
      </w:r>
    </w:p>
    <w:p w:rsidR="000E200B" w:rsidRPr="00C77D89" w:rsidRDefault="000E200B" w:rsidP="00B64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Неполучение (несвоевременное получение) документов, запрошенных в соответствии с </w:t>
      </w:r>
      <w:r w:rsidR="00B644EA" w:rsidRPr="00C77D89">
        <w:rPr>
          <w:rFonts w:ascii="Times New Roman" w:hAnsi="Times New Roman" w:cs="Times New Roman"/>
          <w:sz w:val="28"/>
          <w:szCs w:val="28"/>
        </w:rPr>
        <w:t xml:space="preserve">пунктами 2.6.1 и 2.10 </w:t>
      </w:r>
      <w:r w:rsidRPr="00C77D89">
        <w:rPr>
          <w:rFonts w:ascii="Times New Roman" w:hAnsi="Times New Roman" w:cs="Times New Roman"/>
          <w:sz w:val="28"/>
          <w:szCs w:val="28"/>
        </w:rPr>
        <w:t>настояще</w:t>
      </w:r>
      <w:r w:rsidR="00B644EA" w:rsidRPr="00C77D89">
        <w:rPr>
          <w:rFonts w:ascii="Times New Roman" w:hAnsi="Times New Roman" w:cs="Times New Roman"/>
          <w:sz w:val="28"/>
          <w:szCs w:val="28"/>
        </w:rPr>
        <w:t>гоАдминистративного регламента</w:t>
      </w:r>
      <w:r w:rsidRPr="00C77D89">
        <w:rPr>
          <w:rFonts w:ascii="Times New Roman" w:hAnsi="Times New Roman" w:cs="Times New Roman"/>
          <w:sz w:val="28"/>
          <w:szCs w:val="28"/>
        </w:rPr>
        <w:t>, не может являться основанием для отказа в выдаче разрешения на ввод объекта в эксплуатацию.</w:t>
      </w:r>
    </w:p>
    <w:p w:rsidR="008D74B8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8D4507" w:rsidRPr="00C77D89">
        <w:rPr>
          <w:rFonts w:ascii="Times New Roman" w:hAnsi="Times New Roman" w:cs="Times New Roman"/>
          <w:sz w:val="28"/>
          <w:szCs w:val="28"/>
        </w:rPr>
        <w:t>5</w:t>
      </w:r>
      <w:r w:rsidRPr="00C77D89">
        <w:rPr>
          <w:rFonts w:ascii="Times New Roman" w:hAnsi="Times New Roman" w:cs="Times New Roman"/>
          <w:sz w:val="28"/>
          <w:szCs w:val="28"/>
        </w:rPr>
        <w:t xml:space="preserve">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C77D89">
          <w:rPr>
            <w:rFonts w:ascii="Times New Roman" w:hAnsi="Times New Roman" w:cs="Times New Roman"/>
            <w:sz w:val="28"/>
            <w:szCs w:val="28"/>
          </w:rPr>
          <w:t>пункт</w:t>
        </w:r>
        <w:r w:rsidR="009A050F" w:rsidRPr="00C77D89">
          <w:rPr>
            <w:rFonts w:ascii="Times New Roman" w:hAnsi="Times New Roman" w:cs="Times New Roman"/>
            <w:sz w:val="28"/>
            <w:szCs w:val="28"/>
          </w:rPr>
          <w:t>ом</w:t>
        </w:r>
        <w:r w:rsidR="00DD158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A050F" w:rsidRPr="00C77D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2.14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D12121" w:rsidRPr="00C77D89" w:rsidRDefault="00D12121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507" w:rsidRPr="00C77D89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8D4507" w:rsidRPr="00C77D89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8D4507" w:rsidRPr="00C77D89" w:rsidRDefault="008D4507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B594B" w:rsidRPr="00C77D89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</w:t>
      </w:r>
      <w:r w:rsidR="00D91AC2" w:rsidRPr="00C77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91AC2" w:rsidRPr="00C77D89" w:rsidRDefault="00D91AC2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08EC" w:rsidRPr="00C77D89">
        <w:rPr>
          <w:rFonts w:ascii="Times New Roman" w:hAnsi="Times New Roman" w:cs="Times New Roman"/>
          <w:sz w:val="28"/>
          <w:szCs w:val="28"/>
        </w:rPr>
        <w:t>Муниципальна</w:t>
      </w:r>
      <w:r w:rsidR="00230CA4" w:rsidRPr="00C77D89">
        <w:rPr>
          <w:rFonts w:ascii="Times New Roman" w:hAnsi="Times New Roman" w:cs="Times New Roman"/>
          <w:sz w:val="28"/>
          <w:szCs w:val="28"/>
        </w:rPr>
        <w:t>я услуга предоставляется заявителям бесплатно.</w:t>
      </w:r>
    </w:p>
    <w:p w:rsidR="00696A36" w:rsidRPr="00C77D89" w:rsidRDefault="00696A36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C77D89" w:rsidRDefault="006C6461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E10" w:rsidRPr="00C77D89" w:rsidRDefault="006C6461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0CA4" w:rsidRPr="00C77D89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</w:t>
      </w:r>
      <w:r w:rsidR="00230CA4" w:rsidRPr="00C77D89">
        <w:rPr>
          <w:rStyle w:val="ae"/>
          <w:rFonts w:ascii="Times New Roman" w:hAnsi="Times New Roman" w:cs="Times New Roman"/>
          <w:sz w:val="28"/>
          <w:szCs w:val="28"/>
        </w:rPr>
        <w:footnoteReference w:id="8"/>
      </w:r>
      <w:r w:rsidR="00230CA4" w:rsidRPr="00C77D89">
        <w:rPr>
          <w:rFonts w:ascii="Times New Roman" w:hAnsi="Times New Roman" w:cs="Times New Roman"/>
          <w:sz w:val="28"/>
          <w:szCs w:val="28"/>
        </w:rPr>
        <w:t>.</w:t>
      </w:r>
    </w:p>
    <w:p w:rsidR="00230CA4" w:rsidRPr="00C77D89" w:rsidRDefault="00230CA4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EC" w:rsidRPr="00C77D89" w:rsidRDefault="00F308EC" w:rsidP="00F30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6" w:name="Par162"/>
      <w:bookmarkEnd w:id="16"/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</w:t>
      </w:r>
      <w:r w:rsidR="00831818" w:rsidRPr="00C77D89">
        <w:rPr>
          <w:rFonts w:ascii="Times New Roman" w:eastAsia="Calibri" w:hAnsi="Times New Roman" w:cs="Times New Roman"/>
          <w:sz w:val="28"/>
          <w:szCs w:val="28"/>
        </w:rPr>
        <w:t>проса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</w:t>
      </w:r>
      <w:r w:rsidR="00F308EC" w:rsidRPr="00C77D89">
        <w:rPr>
          <w:rFonts w:ascii="Times New Roman" w:eastAsia="Calibri" w:hAnsi="Times New Roman" w:cs="Times New Roman"/>
          <w:sz w:val="28"/>
          <w:szCs w:val="28"/>
        </w:rPr>
        <w:t>,</w:t>
      </w:r>
      <w:r w:rsidR="00F308EC" w:rsidRPr="00C77D89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</w:t>
      </w:r>
      <w:r w:rsidRPr="00C77D89">
        <w:rPr>
          <w:rFonts w:ascii="Times New Roman" w:eastAsia="Calibri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F35FD6" w:rsidRPr="00C77D89" w:rsidRDefault="00F35FD6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E33B5" w:rsidRPr="00C77D89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252" w:rsidRPr="00C77D89" w:rsidRDefault="006C6461" w:rsidP="00DD1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D1583" w:rsidRPr="00A61B28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поступления.</w:t>
      </w:r>
    </w:p>
    <w:p w:rsidR="001B3488" w:rsidRPr="00C77D89" w:rsidRDefault="001B3488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818" w:rsidRPr="00C77D89" w:rsidRDefault="00831818" w:rsidP="008318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 услуга, </w:t>
      </w:r>
      <w:r w:rsidR="00AD47BB" w:rsidRPr="00C77D89">
        <w:rPr>
          <w:rFonts w:ascii="Times New Roman" w:eastAsia="Calibri" w:hAnsi="Times New Roman" w:cs="Times New Roman"/>
          <w:b/>
          <w:sz w:val="28"/>
          <w:szCs w:val="28"/>
        </w:rPr>
        <w:t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C77D89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2.</w:t>
      </w:r>
      <w:r w:rsidR="00F308EC" w:rsidRPr="00C77D89">
        <w:rPr>
          <w:rFonts w:ascii="Times New Roman" w:eastAsia="Calibri" w:hAnsi="Times New Roman" w:cs="Times New Roman"/>
          <w:sz w:val="28"/>
          <w:szCs w:val="28"/>
        </w:rPr>
        <w:t>21</w:t>
      </w:r>
      <w:r w:rsidRPr="00C77D89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6C6461" w:rsidRPr="00C77D89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</w:t>
      </w:r>
      <w:r w:rsidR="00191B0C" w:rsidRPr="00C77D89">
        <w:rPr>
          <w:rFonts w:ascii="Times New Roman" w:eastAsia="Calibri" w:hAnsi="Times New Roman" w:cs="Times New Roman"/>
          <w:sz w:val="28"/>
          <w:szCs w:val="28"/>
        </w:rPr>
        <w:t xml:space="preserve"> предоставляется м</w:t>
      </w:r>
      <w:r w:rsidR="00B066B6" w:rsidRPr="00C77D89">
        <w:rPr>
          <w:rFonts w:ascii="Times New Roman" w:eastAsia="Calibri" w:hAnsi="Times New Roman" w:cs="Times New Roman"/>
          <w:sz w:val="28"/>
          <w:szCs w:val="28"/>
        </w:rPr>
        <w:t>униципальная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услуга, а также для беспрепятственного пользования транспортом, средствами связи и информации;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913333" w:rsidRPr="00C77D89">
        <w:t xml:space="preserve">, </w:t>
      </w:r>
      <w:r w:rsidR="00913333" w:rsidRPr="00C77D89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</w:t>
      </w:r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="007A4C67" w:rsidRPr="00C77D89">
        <w:rPr>
          <w:rFonts w:ascii="Times New Roman" w:eastAsia="Calibri" w:hAnsi="Times New Roman" w:cs="Times New Roman"/>
          <w:sz w:val="28"/>
          <w:szCs w:val="28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</w:r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31818" w:rsidRPr="00C77D89" w:rsidRDefault="00831818" w:rsidP="0083181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831818" w:rsidRPr="00C77D8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31818" w:rsidRPr="00C77D8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31818" w:rsidRPr="00C77D8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831818" w:rsidRPr="00C77D89" w:rsidRDefault="00831818" w:rsidP="0083181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31818" w:rsidRPr="00C77D89" w:rsidRDefault="00831818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D12121" w:rsidRPr="00C77D89">
        <w:rPr>
          <w:rFonts w:ascii="Times New Roman" w:eastAsia="Calibri" w:hAnsi="Times New Roman" w:cs="Times New Roman"/>
          <w:sz w:val="28"/>
          <w:szCs w:val="28"/>
        </w:rPr>
        <w:t>№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1376.</w:t>
      </w:r>
    </w:p>
    <w:p w:rsidR="00DD1583" w:rsidRDefault="00DD1583" w:rsidP="00AD4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AD47BB" w:rsidRPr="00C77D89" w:rsidRDefault="00AD47BB" w:rsidP="00AD4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6E2" w:rsidRPr="00C77D89" w:rsidRDefault="001066E2" w:rsidP="001066E2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C77D89">
        <w:rPr>
          <w:rStyle w:val="a7"/>
          <w:sz w:val="20"/>
          <w:szCs w:val="20"/>
        </w:rPr>
        <w:t> </w:t>
      </w:r>
      <w:r w:rsidRPr="00C77D89">
        <w:rPr>
          <w:rStyle w:val="a7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33"/>
        <w:gridCol w:w="1500"/>
        <w:gridCol w:w="2938"/>
      </w:tblGrid>
      <w:tr w:rsidR="001066E2" w:rsidRPr="00C77D89" w:rsidTr="00DD1583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C77D89">
              <w:rPr>
                <w:rFonts w:ascii="Times New Roman" w:hAnsi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1066E2" w:rsidRPr="00C77D89" w:rsidTr="00DD1583">
        <w:trPr>
          <w:trHeight w:val="525"/>
        </w:trPr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DD1583" w:rsidRPr="00C77D89" w:rsidTr="00DD1583">
        <w:trPr>
          <w:trHeight w:val="415"/>
        </w:trPr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583" w:rsidRPr="00C77D89" w:rsidRDefault="00DD1583" w:rsidP="001066E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1066E2" w:rsidRPr="00C77D89" w:rsidTr="00DD1583">
        <w:trPr>
          <w:trHeight w:val="1507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066E2" w:rsidRPr="00C77D89" w:rsidTr="00DD1583">
        <w:trPr>
          <w:trHeight w:val="607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1066E2" w:rsidRPr="00C77D89" w:rsidTr="00DD1583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9A7C04" w:rsidRDefault="009A7C04" w:rsidP="009A7C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9A7C0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04669A" w:rsidRPr="00C77D89" w:rsidTr="00DD1583">
        <w:trPr>
          <w:trHeight w:val="293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9A7C04" w:rsidRDefault="009A7C04" w:rsidP="009A7C0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4669A" w:rsidRPr="00C77D89" w:rsidTr="009A7C04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9A" w:rsidRPr="009A7C04" w:rsidRDefault="009A7C04" w:rsidP="009A7C0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04669A" w:rsidRPr="00C77D89" w:rsidTr="009A7C04">
        <w:trPr>
          <w:trHeight w:val="178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9A7C0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7C04" w:rsidRPr="009A7C04" w:rsidRDefault="009A7C04" w:rsidP="009A7C0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A7C0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04669A" w:rsidRPr="00C77D89" w:rsidTr="009A7C04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9A" w:rsidRPr="009A7C04" w:rsidRDefault="009A7C04" w:rsidP="009A7C0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A7C04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да</w:t>
            </w:r>
          </w:p>
        </w:tc>
      </w:tr>
      <w:tr w:rsidR="0004669A" w:rsidRPr="00C77D89" w:rsidTr="009A7C04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9A" w:rsidRPr="009A7C04" w:rsidRDefault="009A7C04" w:rsidP="009A7C0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A7C0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04669A" w:rsidRPr="00C77D89" w:rsidTr="009A7C04">
        <w:trPr>
          <w:trHeight w:val="838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9A" w:rsidRPr="009A7C04" w:rsidRDefault="009A7C04" w:rsidP="009A7C0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A7C0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04669A" w:rsidRPr="00C77D89" w:rsidTr="009A7C04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</w:t>
            </w:r>
            <w:r w:rsidR="00AD47BB" w:rsidRPr="00C77D89">
              <w:rPr>
                <w:rFonts w:ascii="Times New Roman" w:hAnsi="Times New Roman"/>
                <w:sz w:val="28"/>
                <w:szCs w:val="28"/>
              </w:rPr>
              <w:t>, работников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9A" w:rsidRPr="009A7C04" w:rsidRDefault="009A7C04" w:rsidP="009A7C0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A7C0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1066E2" w:rsidRPr="00C77D89" w:rsidTr="009A7C04">
        <w:trPr>
          <w:trHeight w:val="728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9A7C04" w:rsidRDefault="009A7C04" w:rsidP="009A7C04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A7C04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да</w:t>
            </w:r>
          </w:p>
        </w:tc>
      </w:tr>
      <w:tr w:rsidR="00AD47BB" w:rsidRPr="00C77D89" w:rsidTr="009A7C04">
        <w:trPr>
          <w:trHeight w:val="1430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7BB" w:rsidRPr="00C77D89" w:rsidRDefault="00AD47BB" w:rsidP="00FC30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взаимодействий заявителя с должностн</w:t>
            </w:r>
            <w:r w:rsidR="00FC3076"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ыми лицами при предоставлении муниципаль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ной услуги и их продолжительность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C77D89" w:rsidRDefault="00AD47BB" w:rsidP="00AD4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9A7C04" w:rsidRDefault="009A7C04" w:rsidP="009A7C04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A7C0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1066E2" w:rsidRPr="00C77D89" w:rsidTr="00DD1583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066E2" w:rsidRPr="00C77D89" w:rsidTr="00DD1583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C77D89" w:rsidTr="00DD1583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C77D89" w:rsidTr="00DD1583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E2" w:rsidRPr="00C77D89" w:rsidTr="00DD1583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5DAF" w:rsidRPr="00C77D89" w:rsidRDefault="000C5DAF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C77D89" w:rsidRDefault="006C6461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 w:rsidR="00B21F45"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,особенности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C77D89">
        <w:rPr>
          <w:rFonts w:ascii="Times New Roman" w:eastAsia="Calibri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B21F45" w:rsidRPr="00C77D89" w:rsidRDefault="00B21F45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7C04" w:rsidRPr="00A61B28" w:rsidRDefault="009A7C04" w:rsidP="009A7C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7" w:name="Par274"/>
      <w:bookmarkEnd w:id="17"/>
    </w:p>
    <w:p w:rsidR="009A7C04" w:rsidRDefault="009A7C04" w:rsidP="009A7C04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B28">
        <w:rPr>
          <w:rFonts w:ascii="Times New Roman" w:eastAsia="Calibri" w:hAnsi="Times New Roman" w:cs="Times New Roman"/>
          <w:sz w:val="28"/>
          <w:szCs w:val="28"/>
        </w:rPr>
        <w:t>2.23. Сведения о предоставлении муниципальной услуги и форма заявления для предоставления муниципальной  услуги находятся на Интернет-сайте Администрации (</w:t>
      </w:r>
      <w:hyperlink r:id="rId34" w:history="1">
        <w:r w:rsidRPr="00A96C20">
          <w:rPr>
            <w:rStyle w:val="a6"/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Pr="00A96C20">
          <w:rPr>
            <w:rStyle w:val="a6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A96C20">
          <w:rPr>
            <w:rStyle w:val="a6"/>
            <w:rFonts w:ascii="Times New Roman" w:eastAsia="Calibri" w:hAnsi="Times New Roman" w:cs="Times New Roman"/>
            <w:sz w:val="28"/>
            <w:szCs w:val="28"/>
            <w:lang w:val="en-US"/>
          </w:rPr>
          <w:t>admizhma</w:t>
        </w:r>
        <w:proofErr w:type="spellEnd"/>
        <w:r w:rsidRPr="00A96C20">
          <w:rPr>
            <w:rStyle w:val="a6"/>
            <w:rFonts w:ascii="Times New Roman" w:eastAsia="Calibri" w:hAnsi="Times New Roman" w:cs="Times New Roman"/>
            <w:sz w:val="28"/>
            <w:szCs w:val="28"/>
          </w:rPr>
          <w:t>.</w:t>
        </w:r>
        <w:r w:rsidRPr="00A96C20">
          <w:rPr>
            <w:rStyle w:val="a6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</w:hyperlink>
      <w:r w:rsidRPr="00A61B28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9A7C04" w:rsidRDefault="009A7C04" w:rsidP="009A7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9A7C04" w:rsidRDefault="009A7C04" w:rsidP="009A7C0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9A7C04" w:rsidRDefault="009A7C04" w:rsidP="009A7C0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:rsidR="009A7C04" w:rsidRDefault="009A7C04" w:rsidP="009A7C0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9A7C04" w:rsidRDefault="009A7C04" w:rsidP="009A7C0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9A7C04" w:rsidRDefault="009A7C04" w:rsidP="009A7C0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9A7C04" w:rsidRPr="00A61B28" w:rsidRDefault="009A7C04" w:rsidP="009A7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28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61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1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</w:t>
      </w:r>
      <w:r w:rsidRPr="00A61B28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A61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A61B28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A61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Администрацией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Администрацией.</w:t>
      </w:r>
    </w:p>
    <w:p w:rsidR="009A7C04" w:rsidRPr="00A61B28" w:rsidRDefault="009A7C04" w:rsidP="009A7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9A7C04" w:rsidRPr="00A61B28" w:rsidRDefault="009A7C04" w:rsidP="009A7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9A7C04" w:rsidRPr="00A61B28" w:rsidRDefault="009A7C04" w:rsidP="009A7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28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9A7C04" w:rsidRPr="00A61B28" w:rsidRDefault="009A7C04" w:rsidP="009A7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2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9A7C04" w:rsidRDefault="009A7C04" w:rsidP="009A7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2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9A7C04" w:rsidRDefault="009A7C04" w:rsidP="009A7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D5130E" w:rsidRPr="00C77D89" w:rsidRDefault="00D5130E" w:rsidP="0083181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D5130E" w:rsidRPr="00C77D89" w:rsidRDefault="00D5130E" w:rsidP="00FE33B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859E4" w:rsidRPr="00C77D89" w:rsidRDefault="004859E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B3488" w:rsidRPr="00C77D89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8" w:name="Par279"/>
      <w:bookmarkEnd w:id="18"/>
      <w:r w:rsidRPr="00C77D89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1B3488" w:rsidRPr="00C77D89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B3488" w:rsidRPr="00C77D89" w:rsidRDefault="001B3488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3.1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5632F1" w:rsidRPr="00C77D89">
        <w:rPr>
          <w:rFonts w:ascii="Times New Roman" w:hAnsi="Times New Roman" w:cs="Times New Roman"/>
          <w:sz w:val="28"/>
          <w:szCs w:val="28"/>
        </w:rPr>
        <w:t xml:space="preserve">в Органе </w:t>
      </w:r>
      <w:r w:rsidR="0096112B" w:rsidRPr="00C77D89">
        <w:rPr>
          <w:rFonts w:ascii="Times New Roman" w:hAnsi="Times New Roman" w:cs="Times New Roman"/>
          <w:sz w:val="28"/>
          <w:szCs w:val="28"/>
        </w:rPr>
        <w:t>включает следующие административные процедуры:</w:t>
      </w:r>
    </w:p>
    <w:p w:rsidR="00FE33B5" w:rsidRPr="00C77D89" w:rsidRDefault="0096112B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приеми регистрация</w:t>
      </w:r>
      <w:r w:rsidR="00F071E8" w:rsidRPr="00C77D89">
        <w:rPr>
          <w:rFonts w:ascii="Times New Roman" w:hAnsi="Times New Roman" w:cs="Times New Roman"/>
          <w:sz w:val="28"/>
          <w:szCs w:val="28"/>
        </w:rPr>
        <w:t xml:space="preserve"> запроса и </w:t>
      </w:r>
      <w:r w:rsidRPr="00C77D89">
        <w:rPr>
          <w:rFonts w:ascii="Times New Roman" w:hAnsi="Times New Roman" w:cs="Times New Roman"/>
          <w:sz w:val="28"/>
          <w:szCs w:val="28"/>
        </w:rPr>
        <w:t xml:space="preserve">документов для предоставления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426701" w:rsidRPr="00C77D89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</w:t>
      </w:r>
      <w:r w:rsidR="00BA212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  <w:r w:rsidR="00BA2129" w:rsidRPr="00C77D89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9"/>
      </w:r>
      <w:r w:rsidR="00BA212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6112B" w:rsidRPr="00C77D89" w:rsidRDefault="00257B88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</w:t>
      </w:r>
      <w:r w:rsidR="0096112B" w:rsidRPr="00C77D89">
        <w:rPr>
          <w:rFonts w:ascii="Times New Roman" w:hAnsi="Times New Roman" w:cs="Times New Roman"/>
          <w:sz w:val="28"/>
          <w:szCs w:val="28"/>
        </w:rPr>
        <w:t>) принятие решения о предоставлении (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об отказе в предоставлении)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6112B" w:rsidRPr="00C77D89" w:rsidRDefault="00257B88" w:rsidP="0073294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) </w:t>
      </w:r>
      <w:r w:rsidR="000D6272" w:rsidRPr="00C77D89">
        <w:rPr>
          <w:rFonts w:ascii="Times New Roman" w:eastAsia="Times New Roman" w:hAnsi="Times New Roman" w:cs="Times New Roman"/>
          <w:sz w:val="28"/>
          <w:szCs w:val="28"/>
        </w:rPr>
        <w:t xml:space="preserve">уведомление заявителя о принятом решении, выдача заявителю результата предоставления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D6272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73294E" w:rsidRPr="00C77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2129" w:rsidRPr="00C77D89" w:rsidRDefault="00BA2129" w:rsidP="00BA212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3.2. Предоставление в установленном порядке информации заявителям и обеспечение доступа заявителей к сведениям о муниципал</w:t>
      </w:r>
      <w:r w:rsidR="005632F1" w:rsidRPr="00C77D89">
        <w:rPr>
          <w:rFonts w:ascii="Times New Roman" w:eastAsia="Times New Roman" w:hAnsi="Times New Roman" w:cs="Times New Roman"/>
          <w:sz w:val="28"/>
          <w:szCs w:val="28"/>
        </w:rPr>
        <w:t>ьной услуге</w:t>
      </w:r>
      <w:r w:rsidR="00972A42" w:rsidRPr="00C77D89">
        <w:rPr>
          <w:rFonts w:ascii="Times New Roman" w:eastAsia="Times New Roman" w:hAnsi="Times New Roman" w:cs="Times New Roman"/>
          <w:sz w:val="28"/>
          <w:szCs w:val="28"/>
        </w:rPr>
        <w:t xml:space="preserve">, порядке ее предоставления, по иным вопросам, связанным с предоставлением муниципальной услуги, </w:t>
      </w:r>
      <w:r w:rsidR="00182E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2A42" w:rsidRPr="00C77D89">
        <w:rPr>
          <w:rFonts w:ascii="Times New Roman" w:eastAsia="Times New Roman" w:hAnsi="Times New Roman" w:cs="Times New Roman"/>
          <w:sz w:val="28"/>
          <w:szCs w:val="28"/>
        </w:rPr>
        <w:t>в том числе о ходе предоставления муниципальной услуги, включая информирование в МФЦ,</w:t>
      </w:r>
      <w:r w:rsidR="005632F1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указано в пункте 1.4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C3076" w:rsidRPr="00C77D89" w:rsidRDefault="00FC3076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9" w:name="Par288"/>
      <w:bookmarkStart w:id="20" w:name="Par293"/>
      <w:bookmarkEnd w:id="19"/>
      <w:bookmarkEnd w:id="20"/>
    </w:p>
    <w:p w:rsidR="0096112B" w:rsidRPr="00C77D89" w:rsidRDefault="0096112B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Прием</w:t>
      </w:r>
      <w:r w:rsidR="00F071E8" w:rsidRPr="00C77D89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</w:t>
      </w:r>
      <w:r w:rsidR="00E47EC5" w:rsidRPr="00C77D89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="00F071E8"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071E8" w:rsidRPr="00C77D89" w:rsidRDefault="00F071E8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0D291A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3.3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от заявителя запроса о предоставлении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D291A" w:rsidRPr="00C77D89">
        <w:rPr>
          <w:rFonts w:ascii="Times New Roman" w:hAnsi="Times New Roman" w:cs="Times New Roman"/>
          <w:sz w:val="28"/>
          <w:szCs w:val="28"/>
        </w:rPr>
        <w:t>:</w:t>
      </w:r>
    </w:p>
    <w:p w:rsidR="00353FC6" w:rsidRPr="00C77D89" w:rsidRDefault="000D291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Орган,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>;</w:t>
      </w:r>
    </w:p>
    <w:p w:rsidR="005233F9" w:rsidRPr="00C77D89" w:rsidRDefault="005233F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923A2B" w:rsidRPr="00C77D89">
        <w:rPr>
          <w:rFonts w:ascii="Times New Roman" w:hAnsi="Times New Roman" w:cs="Times New Roman"/>
          <w:sz w:val="28"/>
          <w:szCs w:val="28"/>
        </w:rPr>
        <w:t xml:space="preserve"> в Орган</w:t>
      </w:r>
      <w:r w:rsidRPr="00C77D89">
        <w:rPr>
          <w:rFonts w:ascii="Times New Roman" w:hAnsi="Times New Roman" w:cs="Times New Roman"/>
          <w:sz w:val="28"/>
          <w:szCs w:val="28"/>
        </w:rPr>
        <w:t xml:space="preserve"> через организацию почтовой связи, иную организацию, осуществляющую доставку корреспонденции;</w:t>
      </w:r>
    </w:p>
    <w:p w:rsidR="000D291A" w:rsidRPr="00C0471A" w:rsidRDefault="000D291A" w:rsidP="005233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71A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с использованием </w:t>
      </w:r>
      <w:r w:rsidR="00EE14A5" w:rsidRPr="00C0471A">
        <w:rPr>
          <w:rFonts w:ascii="Times New Roman" w:hAnsi="Times New Roman" w:cs="Times New Roman"/>
          <w:sz w:val="28"/>
          <w:szCs w:val="28"/>
        </w:rPr>
        <w:t>Портала государственных и муниципальных услуг (функций</w:t>
      </w:r>
      <w:r w:rsidR="005233F9" w:rsidRPr="00C0471A">
        <w:rPr>
          <w:rFonts w:ascii="Times New Roman" w:hAnsi="Times New Roman" w:cs="Times New Roman"/>
          <w:sz w:val="28"/>
          <w:szCs w:val="28"/>
        </w:rPr>
        <w:t>) Республики Коми и (или) Единого</w:t>
      </w:r>
      <w:r w:rsidR="00EE14A5" w:rsidRPr="00C0471A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5233F9" w:rsidRPr="00C0471A">
        <w:rPr>
          <w:rFonts w:ascii="Times New Roman" w:hAnsi="Times New Roman" w:cs="Times New Roman"/>
          <w:sz w:val="28"/>
          <w:szCs w:val="28"/>
        </w:rPr>
        <w:t>а</w:t>
      </w:r>
      <w:r w:rsidR="00EE14A5" w:rsidRPr="00C0471A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="00AA11B3" w:rsidRPr="00C0471A">
        <w:rPr>
          <w:rStyle w:val="ae"/>
          <w:rFonts w:ascii="Times New Roman" w:hAnsi="Times New Roman" w:cs="Times New Roman"/>
          <w:sz w:val="28"/>
          <w:szCs w:val="28"/>
        </w:rPr>
        <w:footnoteReference w:id="10"/>
      </w:r>
      <w:r w:rsidR="00AA11B3" w:rsidRPr="00C0471A">
        <w:rPr>
          <w:rFonts w:ascii="Times New Roman" w:hAnsi="Times New Roman" w:cs="Times New Roman"/>
          <w:sz w:val="28"/>
          <w:szCs w:val="28"/>
        </w:rPr>
        <w:t>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МФЦ предусмотрена только очная форма подачи документов.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D20431" w:rsidRPr="00C77D89" w:rsidRDefault="00D20431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Специалист Органа,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>, ответственный за прием документов</w:t>
      </w:r>
      <w:r w:rsidR="00B3092E" w:rsidRPr="00C77D89">
        <w:rPr>
          <w:rFonts w:ascii="Times New Roman" w:hAnsi="Times New Roman" w:cs="Times New Roman"/>
          <w:sz w:val="28"/>
          <w:szCs w:val="28"/>
        </w:rPr>
        <w:t>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осуществляет следующие действия в ходе приема заявителя: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</w:t>
      </w:r>
      <w:r w:rsidR="00BA2129" w:rsidRPr="00C77D89">
        <w:rPr>
          <w:rFonts w:ascii="Times New Roman" w:hAnsi="Times New Roman" w:cs="Times New Roman"/>
          <w:sz w:val="28"/>
          <w:szCs w:val="28"/>
        </w:rPr>
        <w:t>ьно в соответствии с пунктом 2.6</w:t>
      </w:r>
      <w:r w:rsidR="0017523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</w:t>
      </w:r>
      <w:r w:rsidR="00225C7D" w:rsidRPr="00C77D89">
        <w:rPr>
          <w:rFonts w:ascii="Times New Roman" w:hAnsi="Times New Roman" w:cs="Times New Roman"/>
          <w:sz w:val="28"/>
          <w:szCs w:val="28"/>
        </w:rPr>
        <w:t xml:space="preserve"> отсутствуют основания для отказа в приеме документов;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A5756F" w:rsidRPr="00C77D89" w:rsidRDefault="00A5756F" w:rsidP="00A5756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353FC6" w:rsidRPr="00C77D89" w:rsidRDefault="00A5756F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) выдает заявителю </w:t>
      </w:r>
      <w:r w:rsidRPr="00C77D89">
        <w:rPr>
          <w:rFonts w:ascii="Times New Roman" w:hAnsi="Times New Roman" w:cs="Times New Roman"/>
          <w:sz w:val="28"/>
          <w:szCs w:val="28"/>
        </w:rPr>
        <w:t>расписку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с описью представленных документов и указанием даты их принятия, подтверждающ</w:t>
      </w:r>
      <w:r w:rsidR="009F149D" w:rsidRPr="00C77D89">
        <w:rPr>
          <w:rFonts w:ascii="Times New Roman" w:hAnsi="Times New Roman" w:cs="Times New Roman"/>
          <w:sz w:val="28"/>
          <w:szCs w:val="28"/>
        </w:rPr>
        <w:t>ую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принятие документов</w:t>
      </w:r>
      <w:r w:rsidR="00DF53CB" w:rsidRPr="00C77D89">
        <w:rPr>
          <w:rFonts w:ascii="Times New Roman" w:hAnsi="Times New Roman" w:cs="Times New Roman"/>
          <w:sz w:val="28"/>
          <w:szCs w:val="28"/>
        </w:rPr>
        <w:t>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Органа,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помогает заявителю заполнить запрос. </w:t>
      </w:r>
    </w:p>
    <w:p w:rsidR="00353FC6" w:rsidRPr="00C77D89" w:rsidRDefault="00353FC6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C77D89">
        <w:rPr>
          <w:rFonts w:ascii="Times New Roman" w:hAnsi="Times New Roman" w:cs="Times New Roman"/>
          <w:sz w:val="28"/>
          <w:szCs w:val="28"/>
          <w:vertAlign w:val="superscript"/>
        </w:rPr>
        <w:footnoteReference w:id="11"/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тах 2.6, </w:t>
      </w:r>
      <w:r w:rsidRPr="00C77D89">
        <w:rPr>
          <w:rFonts w:ascii="Times New Roman" w:hAnsi="Times New Roman" w:cs="Times New Roman"/>
          <w:sz w:val="28"/>
          <w:szCs w:val="28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</w:t>
      </w:r>
      <w:r w:rsidR="004173B1" w:rsidRPr="00C77D89">
        <w:rPr>
          <w:rFonts w:ascii="Times New Roman" w:hAnsi="Times New Roman" w:cs="Times New Roman"/>
          <w:sz w:val="28"/>
          <w:szCs w:val="28"/>
          <w:vertAlign w:val="superscript"/>
        </w:rPr>
        <w:t>21</w:t>
      </w:r>
      <w:r w:rsidRPr="00C77D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</w:t>
      </w:r>
      <w:r w:rsidR="004173B1" w:rsidRPr="00C77D89">
        <w:rPr>
          <w:rFonts w:ascii="Times New Roman" w:hAnsi="Times New Roman" w:cs="Times New Roman"/>
          <w:sz w:val="28"/>
          <w:szCs w:val="28"/>
          <w:vertAlign w:val="superscript"/>
        </w:rPr>
        <w:t>21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</w:t>
      </w:r>
      <w:r w:rsidR="00FC3076" w:rsidRPr="00C77D89">
        <w:rPr>
          <w:rFonts w:ascii="Times New Roman" w:hAnsi="Times New Roman" w:cs="Times New Roman"/>
          <w:sz w:val="28"/>
          <w:szCs w:val="28"/>
        </w:rPr>
        <w:t>ения запроса на предоставление муниципаль</w:t>
      </w:r>
      <w:r w:rsidRPr="00C77D89">
        <w:rPr>
          <w:rFonts w:ascii="Times New Roman" w:hAnsi="Times New Roman" w:cs="Times New Roman"/>
          <w:sz w:val="28"/>
          <w:szCs w:val="28"/>
        </w:rPr>
        <w:t>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="004173B1" w:rsidRPr="00C77D89">
        <w:rPr>
          <w:rFonts w:ascii="Times New Roman" w:hAnsi="Times New Roman" w:cs="Times New Roman"/>
          <w:sz w:val="28"/>
          <w:szCs w:val="28"/>
          <w:vertAlign w:val="superscript"/>
        </w:rPr>
        <w:t>21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="004173B1" w:rsidRPr="00C77D89">
        <w:rPr>
          <w:rFonts w:ascii="Times New Roman" w:hAnsi="Times New Roman" w:cs="Times New Roman"/>
          <w:sz w:val="28"/>
          <w:szCs w:val="28"/>
        </w:rPr>
        <w:t>муниципаль</w:t>
      </w:r>
      <w:r w:rsidRPr="00C77D89">
        <w:rPr>
          <w:rFonts w:ascii="Times New Roman" w:hAnsi="Times New Roman" w:cs="Times New Roman"/>
          <w:sz w:val="28"/>
          <w:szCs w:val="28"/>
        </w:rPr>
        <w:t>ной услуги, которые заявитель обязан предоставить самостоятельн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о в соответствии с пунктом 2.6 </w:t>
      </w:r>
      <w:r w:rsidRPr="00C77D8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D20431" w:rsidRPr="00C77D89" w:rsidRDefault="00D20431" w:rsidP="00D20431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D20431" w:rsidRPr="00C77D89" w:rsidRDefault="00D20431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34DED" w:rsidRPr="00C77D89" w:rsidRDefault="00353FC6" w:rsidP="00F34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</w:t>
      </w:r>
      <w:r w:rsidR="00AC3142" w:rsidRPr="00C77D89">
        <w:rPr>
          <w:rFonts w:ascii="Times New Roman" w:hAnsi="Times New Roman" w:cs="Times New Roman"/>
          <w:sz w:val="28"/>
          <w:szCs w:val="28"/>
        </w:rPr>
        <w:t>о приеме документов</w:t>
      </w:r>
      <w:r w:rsidR="00DF4209" w:rsidRPr="00C77D89">
        <w:rPr>
          <w:rFonts w:ascii="Times New Roman" w:hAnsi="Times New Roman" w:cs="Times New Roman"/>
          <w:sz w:val="28"/>
          <w:szCs w:val="28"/>
        </w:rPr>
        <w:t xml:space="preserve"> либо решения об отказе в приеме документов</w:t>
      </w:r>
      <w:r w:rsidRPr="00C77D89">
        <w:rPr>
          <w:rFonts w:ascii="Times New Roman" w:hAnsi="Times New Roman" w:cs="Times New Roman"/>
          <w:sz w:val="28"/>
          <w:szCs w:val="28"/>
        </w:rPr>
        <w:t>является наличие запроса и прилагаемых к нему документов</w:t>
      </w:r>
      <w:r w:rsidR="00DF4209" w:rsidRPr="00C77D89">
        <w:rPr>
          <w:rFonts w:ascii="Times New Roman" w:hAnsi="Times New Roman" w:cs="Times New Roman"/>
          <w:sz w:val="28"/>
          <w:szCs w:val="28"/>
        </w:rPr>
        <w:t>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="00CC3139" w:rsidRPr="00C77D89">
        <w:rPr>
          <w:rFonts w:ascii="Times New Roman" w:hAnsi="Times New Roman" w:cs="Times New Roman"/>
          <w:sz w:val="28"/>
          <w:szCs w:val="28"/>
        </w:rPr>
        <w:t>1 рабочий день</w:t>
      </w:r>
      <w:r w:rsidRPr="00C77D89">
        <w:rPr>
          <w:rFonts w:ascii="Times New Roman" w:hAnsi="Times New Roman" w:cs="Times New Roman"/>
          <w:sz w:val="28"/>
          <w:szCs w:val="28"/>
        </w:rPr>
        <w:t xml:space="preserve"> с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о дня поступления </w:t>
      </w:r>
      <w:r w:rsidRPr="00C77D89">
        <w:rPr>
          <w:rFonts w:ascii="Times New Roman" w:hAnsi="Times New Roman" w:cs="Times New Roman"/>
          <w:sz w:val="28"/>
          <w:szCs w:val="28"/>
        </w:rPr>
        <w:t>запроса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 от заявителя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 предоставлении</w:t>
      </w:r>
      <w:r w:rsidR="00175FC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3.3.3. Результатом административной процедуры является одно из следующих действий: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прием и регистрация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 в Органе, </w:t>
      </w:r>
      <w:r w:rsidR="009B4B22"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</w:t>
      </w:r>
      <w:r w:rsidR="0017523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ответственному за принятие решений о предоставлении </w:t>
      </w:r>
      <w:r w:rsidR="00175FC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>услуги;</w:t>
      </w:r>
    </w:p>
    <w:p w:rsidR="00353FC6" w:rsidRPr="00C77D89" w:rsidRDefault="00D8652C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</w:t>
      </w:r>
      <w:r w:rsidR="00353FC6"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 их передача специалисту Органа, </w:t>
      </w:r>
      <w:r w:rsidR="00353FC6"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="00353FC6" w:rsidRPr="00C77D89">
        <w:rPr>
          <w:rFonts w:ascii="Times New Roman" w:hAnsi="Times New Roman" w:cs="Times New Roman"/>
          <w:sz w:val="28"/>
          <w:szCs w:val="28"/>
        </w:rPr>
        <w:t>, ответственному за межведомственное взаимодействие (в случае, если заявитель самостоятельно не представил документы, указанные в пункте 2.10 настоящег</w:t>
      </w:r>
      <w:r w:rsidR="008F334B" w:rsidRPr="00C77D89">
        <w:rPr>
          <w:rFonts w:ascii="Times New Roman" w:hAnsi="Times New Roman" w:cs="Times New Roman"/>
          <w:sz w:val="28"/>
          <w:szCs w:val="28"/>
        </w:rPr>
        <w:t>о Административного регламента)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652C" w:rsidRPr="00C77D89" w:rsidRDefault="005F1563" w:rsidP="00D86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</w:t>
      </w:r>
      <w:r w:rsidR="00C047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471A" w:rsidRPr="00C0471A">
        <w:rPr>
          <w:rFonts w:ascii="Times New Roman" w:hAnsi="Times New Roman" w:cs="Times New Roman"/>
          <w:sz w:val="28"/>
          <w:szCs w:val="28"/>
        </w:rPr>
        <w:t>специалистом Администрации</w:t>
      </w:r>
      <w:r w:rsidR="00D8652C" w:rsidRPr="00C0471A">
        <w:rPr>
          <w:rFonts w:ascii="Times New Roman" w:hAnsi="Times New Roman" w:cs="Times New Roman"/>
          <w:sz w:val="28"/>
          <w:szCs w:val="28"/>
        </w:rPr>
        <w:t>.</w:t>
      </w:r>
    </w:p>
    <w:p w:rsidR="005F1563" w:rsidRPr="00C77D89" w:rsidRDefault="005F1563" w:rsidP="005F1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2A7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D12121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D12121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D12121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0422A7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8F334B" w:rsidRPr="00C77D89" w:rsidRDefault="008F334B" w:rsidP="00E73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B4B22" w:rsidRPr="00C77D89" w:rsidRDefault="009B4B22" w:rsidP="009B4B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3.4. Основанием для начала административной процедуры является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специалистом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 w:rsidRPr="00C77D89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пункте 2.10 настоящего Административного регламента</w:t>
      </w:r>
      <w:r w:rsidR="00610263" w:rsidRPr="00C77D89">
        <w:rPr>
          <w:rFonts w:ascii="Times New Roman" w:hAnsi="Times New Roman" w:cs="Times New Roman"/>
          <w:sz w:val="28"/>
          <w:szCs w:val="28"/>
        </w:rPr>
        <w:t>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по собственной инициативе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взаимодействие, не позднее дня, следующего за днем поступления запроса: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-подписывает оформленный межведомственный запрос у руководителя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Орган осуществляет специалист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3.4.1. Критерием принятия решения </w:t>
      </w:r>
      <w:r w:rsidR="00337DDC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направлении межведомственного запроса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3.4.2. Максимальный срок исполнения административной процедуры составляет </w:t>
      </w:r>
      <w:r w:rsidR="00CC313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 рабочих дня</w:t>
      </w:r>
      <w:r w:rsidR="00DA14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получения специалистом Органа, </w:t>
      </w:r>
      <w:r w:rsidR="00DA141B"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="00DA14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 Результатом исполнения административной процедуры является получение документов, и их направление в Орган для принятия решения о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услуги.</w:t>
      </w:r>
    </w:p>
    <w:p w:rsidR="009240C3" w:rsidRPr="00C77D89" w:rsidRDefault="009B4B22" w:rsidP="00313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запрашиваемых документов в жур</w:t>
      </w:r>
      <w:r w:rsidR="00D8652C" w:rsidRPr="00C77D89">
        <w:rPr>
          <w:rFonts w:ascii="Times New Roman" w:hAnsi="Times New Roman" w:cs="Times New Roman"/>
          <w:sz w:val="28"/>
          <w:szCs w:val="28"/>
        </w:rPr>
        <w:t>нале исходящей документации, включая систему</w:t>
      </w:r>
      <w:r w:rsidRPr="00C77D89">
        <w:rPr>
          <w:rFonts w:ascii="Times New Roman" w:hAnsi="Times New Roman" w:cs="Times New Roman"/>
          <w:sz w:val="28"/>
          <w:szCs w:val="28"/>
        </w:rPr>
        <w:t xml:space="preserve"> межведомственного электронного взаимодействия</w:t>
      </w:r>
      <w:r w:rsidR="00C0471A">
        <w:rPr>
          <w:rFonts w:ascii="Times New Roman" w:hAnsi="Times New Roman" w:cs="Times New Roman"/>
          <w:i/>
          <w:sz w:val="28"/>
          <w:szCs w:val="28"/>
        </w:rPr>
        <w:t>.</w:t>
      </w:r>
    </w:p>
    <w:p w:rsidR="00A56643" w:rsidRPr="00C77D89" w:rsidRDefault="00A56643" w:rsidP="00A56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отказев предоставлении) </w:t>
      </w:r>
      <w:r w:rsidR="00175FC5"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8652C" w:rsidRPr="00C77D89" w:rsidRDefault="00D8652C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02D7C" w:rsidRPr="00C77D89" w:rsidRDefault="003E76A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3.5</w:t>
      </w:r>
      <w:r w:rsidR="003A513F" w:rsidRPr="00C77D89">
        <w:rPr>
          <w:rFonts w:ascii="Times New Roman" w:hAnsi="Times New Roman" w:cs="Times New Roman"/>
          <w:sz w:val="28"/>
          <w:szCs w:val="28"/>
        </w:rPr>
        <w:t>.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</w:t>
      </w:r>
      <w:r w:rsidR="0099691F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Органе</w:t>
      </w:r>
      <w:r w:rsidR="008D3F0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зарегистрированных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документов, указанных в </w:t>
      </w:r>
      <w:hyperlink r:id="rId35" w:history="1">
        <w:r w:rsidR="007002B8"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пунктах</w:t>
        </w:r>
      </w:hyperlink>
      <w:r w:rsidR="00175239">
        <w:t xml:space="preserve"> </w:t>
      </w:r>
      <w:r w:rsidR="000422A7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</w:t>
      </w:r>
      <w:r w:rsidR="001752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816C5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2.10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Административного регламента.</w:t>
      </w:r>
    </w:p>
    <w:p w:rsidR="00D84D2C" w:rsidRPr="00C77D89" w:rsidRDefault="008C7962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специалист Органа</w:t>
      </w:r>
      <w:r w:rsidR="00D84D2C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D84D2C" w:rsidRPr="00C77D8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иям, установленным в пунктах 2.6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2.10 </w:t>
      </w:r>
      <w:r w:rsidR="000674D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Административного регламента;</w:t>
      </w:r>
    </w:p>
    <w:p w:rsidR="00D84D2C" w:rsidRPr="00C77D8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 также необходимости предоставления Органом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услуги;</w:t>
      </w:r>
    </w:p>
    <w:p w:rsidR="00D84D2C" w:rsidRPr="00C77D8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ги, предусмотренных пунктом 2.14</w:t>
      </w:r>
      <w:r w:rsidR="000674D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настоящего Административного регламента;</w:t>
      </w:r>
    </w:p>
    <w:p w:rsidR="008C7962" w:rsidRPr="00C77D89" w:rsidRDefault="000674D0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1752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устанавливает соответствие заявителя критериям, необходимым для предоставления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услуги, а также наличие оснований для отказа в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услуги, предусмотренных пунктом 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2.14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регламента.</w:t>
      </w:r>
    </w:p>
    <w:p w:rsidR="007002B8" w:rsidRPr="00C77D8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</w:t>
      </w:r>
      <w:r w:rsidR="00C047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E044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течении</w:t>
      </w:r>
      <w:r w:rsidR="00C047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</w:t>
      </w:r>
      <w:r w:rsidR="00C0471A" w:rsidRPr="00A61B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</w:t>
      </w:r>
      <w:r w:rsidR="004E044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результатам проверки 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готовит</w:t>
      </w:r>
      <w:r w:rsidR="00020E6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один из следующих документов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7002B8" w:rsidRPr="00C77D8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7002B8" w:rsidRPr="00C77D8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решения 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об отказе 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CB1F8F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случае наличия оснований, предусмотренных пунктом 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2.14</w:t>
      </w:r>
      <w:r w:rsidR="00C047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регламента). </w:t>
      </w:r>
    </w:p>
    <w:p w:rsidR="007002B8" w:rsidRPr="00C0471A" w:rsidRDefault="00096CDB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</w:t>
      </w:r>
      <w:r w:rsidR="00C047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12A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после оформления</w:t>
      </w:r>
      <w:r w:rsidR="00C047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12A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проекта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 о </w:t>
      </w:r>
      <w:r w:rsidR="00F74B3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F74B3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либо 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F74B3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передает его на подпись руководителю Органа</w:t>
      </w:r>
      <w:r w:rsidR="00C047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A4F1D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течении</w:t>
      </w:r>
      <w:r w:rsidR="00C0471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C0471A" w:rsidRPr="00C0471A">
        <w:rPr>
          <w:rFonts w:ascii="Times New Roman" w:eastAsia="Calibri" w:hAnsi="Times New Roman" w:cs="Times New Roman"/>
          <w:sz w:val="28"/>
          <w:szCs w:val="28"/>
          <w:lang w:eastAsia="ru-RU"/>
        </w:rPr>
        <w:t>пяти рабочих дней со дня регистрации заявления</w:t>
      </w:r>
      <w:r w:rsidR="007002B8" w:rsidRPr="00C0471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002B8" w:rsidRPr="00C77D89" w:rsidRDefault="007002B8" w:rsidP="001B5C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</w:t>
      </w:r>
      <w:r w:rsidR="00152D0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</w:t>
      </w:r>
      <w:r w:rsidR="00152D0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F74B3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</w:t>
      </w:r>
      <w:r w:rsidR="00F74B3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) в течение</w:t>
      </w:r>
      <w:r w:rsidR="003F657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3F6570" w:rsidRPr="003F6570">
        <w:rPr>
          <w:rFonts w:ascii="Times New Roman" w:eastAsia="Calibri" w:hAnsi="Times New Roman" w:cs="Times New Roman"/>
          <w:sz w:val="28"/>
          <w:szCs w:val="28"/>
          <w:lang w:eastAsia="ru-RU"/>
        </w:rPr>
        <w:t>суток</w:t>
      </w:r>
      <w:r w:rsidR="001B5CD8" w:rsidRPr="003F65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5CD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дня </w:t>
      </w:r>
      <w:r w:rsidR="001B5CD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его получения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002B8" w:rsidRPr="00C77D8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Органанаправляет </w:t>
      </w:r>
      <w:r w:rsidR="00E12A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подписанное руководителем Органа </w:t>
      </w:r>
      <w:r w:rsidR="0070196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сотруднику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</w:t>
      </w:r>
      <w:r w:rsidR="008C5963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A513F" w:rsidRPr="00C77D89" w:rsidRDefault="003E76AF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3.5.1.</w:t>
      </w:r>
      <w:r w:rsidR="003A513F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</w:t>
      </w:r>
      <w:r w:rsidR="004F6E30" w:rsidRPr="00C77D89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8C5963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</w:t>
      </w:r>
      <w:r w:rsidR="001D603E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прилагаемых к нему документов </w:t>
      </w:r>
      <w:r w:rsidR="008C5963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требованиям настоящего Административного регламента.</w:t>
      </w:r>
    </w:p>
    <w:p w:rsidR="007002B8" w:rsidRPr="00C77D89" w:rsidRDefault="001D603E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3.5.2. 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исполнения административной</w:t>
      </w:r>
      <w:r w:rsidR="00712D5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процедуры составляет не более </w:t>
      </w:r>
      <w:r w:rsidR="00D76C6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 рабочих 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дней со дня получения из Органа, </w:t>
      </w:r>
      <w:r w:rsidR="007002B8"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полного комплекта документов, необходимых для 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предоставления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="007002B8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6F8A" w:rsidRPr="00C77D89" w:rsidRDefault="001C6F8A" w:rsidP="004F6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3.5.3. 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Результатом административной процедуры является принятие решения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услуги (либо решения 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="004F6E30" w:rsidRPr="00C77D8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МФЦ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172F30" w:rsidRPr="00C77D89" w:rsidRDefault="00172F30" w:rsidP="001C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2B8" w:rsidRPr="00C77D89" w:rsidRDefault="00F33131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>, в</w:t>
      </w:r>
      <w:r w:rsidR="004841E0"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ыдача заявителю результата предоставления </w:t>
      </w:r>
      <w:r w:rsidR="00BA1A1B" w:rsidRPr="00C77D89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4841E0"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1D11DA" w:rsidRPr="00C77D89" w:rsidRDefault="001D11DA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51EF" w:rsidRPr="00C77D89" w:rsidRDefault="003E76A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3.6</w:t>
      </w:r>
      <w:r w:rsidR="004841E0" w:rsidRPr="00C77D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="008351EF"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,ответственному за выдачу результата предоставления услуги, решения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BF534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BF534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F534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351EF" w:rsidRPr="00C77D89" w:rsidRDefault="008351E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ответственным за выдачу </w:t>
      </w:r>
      <w:r w:rsidR="002D01C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</w:t>
      </w:r>
      <w:r w:rsidR="002D01C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выдачу, информирует заявителя о наличии принятого решения и согласует способ получения гражданином данного Решения.</w:t>
      </w:r>
    </w:p>
    <w:p w:rsidR="0098637D" w:rsidRPr="00C77D89" w:rsidRDefault="001D11DA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</w:t>
      </w:r>
      <w:r w:rsidR="00FE6A23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 о результатах предоставления муниципальной услуги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C77D8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2"/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637D" w:rsidRPr="00C77D89" w:rsidRDefault="005B0CEF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личного обращения заявителя в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ыдачу Решения осуществляет сотрудник Органа, </w:t>
      </w:r>
      <w:r w:rsidR="0098637D"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выдачу </w:t>
      </w:r>
      <w:r w:rsidR="00D9707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или направ</w:t>
      </w:r>
      <w:r w:rsidR="00E47E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лении результата 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почтовым отправлением является выбор заявителем способа его уведомления о принятом решении, выдачи </w:t>
      </w:r>
      <w:r w:rsidR="00E47E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 предоставления 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услуги. 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 w:rsidR="00D76C6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рабочий день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9707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Решения сотруднику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7D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</w:t>
      </w:r>
      <w:r w:rsidR="00D9707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выдачу. 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3.6.3. Результатом исполнения административной процедуры является уведомление заявителя о принятом Решении и</w:t>
      </w:r>
      <w:r w:rsidR="00947AB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выдача заявителю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="00D8652C" w:rsidRPr="00C77D89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13"/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F6570" w:rsidRDefault="0098637D" w:rsidP="001752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</w:t>
      </w:r>
      <w:r w:rsidR="003F6570" w:rsidRPr="00A61B28">
        <w:rPr>
          <w:rFonts w:ascii="Times New Roman" w:hAnsi="Times New Roman" w:cs="Times New Roman"/>
          <w:sz w:val="28"/>
          <w:szCs w:val="28"/>
        </w:rPr>
        <w:t>выдачи заявителю Решения в журнале учета рассылки документов либо в Реестре внутренних почтовых отправлений Администрации муниципального района «Ижемский».</w:t>
      </w:r>
    </w:p>
    <w:p w:rsidR="00FE7FC2" w:rsidRPr="00175239" w:rsidRDefault="00FE7FC2" w:rsidP="001752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</w:p>
    <w:p w:rsidR="0078125C" w:rsidRPr="00C77D89" w:rsidRDefault="0078125C" w:rsidP="0078125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="00D8652C" w:rsidRPr="00C77D89">
        <w:rPr>
          <w:rStyle w:val="ae"/>
          <w:rFonts w:ascii="Times New Roman" w:hAnsi="Times New Roman" w:cs="Times New Roman"/>
          <w:b/>
          <w:sz w:val="28"/>
          <w:szCs w:val="28"/>
        </w:rPr>
        <w:footnoteReference w:id="14"/>
      </w:r>
    </w:p>
    <w:p w:rsidR="0078125C" w:rsidRPr="00C77D89" w:rsidRDefault="0078125C" w:rsidP="007812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DA5F57" w:rsidRPr="00C77D89">
        <w:rPr>
          <w:rFonts w:ascii="Times New Roman" w:eastAsia="Calibri" w:hAnsi="Times New Roman" w:cs="Times New Roman"/>
          <w:sz w:val="28"/>
          <w:szCs w:val="28"/>
        </w:rPr>
        <w:t>Орган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3.7.1.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</w:t>
      </w:r>
      <w:r w:rsidR="00DA5F57" w:rsidRPr="00C77D89">
        <w:rPr>
          <w:rFonts w:ascii="Times New Roman" w:eastAsia="Calibri" w:hAnsi="Times New Roman" w:cs="Times New Roman"/>
          <w:sz w:val="28"/>
          <w:szCs w:val="28"/>
        </w:rPr>
        <w:t>Орган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3.7.2.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A60B6" w:rsidRPr="00C77D89" w:rsidRDefault="004A60B6" w:rsidP="004A60B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="003F6570" w:rsidRPr="003F657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3F65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делаются копии этих документов);</w:t>
      </w:r>
    </w:p>
    <w:p w:rsidR="004A60B6" w:rsidRPr="00C77D89" w:rsidRDefault="004A60B6" w:rsidP="004A60B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3.7.3.</w:t>
      </w:r>
      <w:r w:rsidR="003F6570" w:rsidRPr="003F65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ins w:id="21" w:author="adm" w:date="2017-05-12T10:24:00Z">
        <w:r w:rsidR="003F6570" w:rsidRPr="00B73F83">
          <w:rPr>
            <w:rFonts w:ascii="Times New Roman" w:eastAsia="Calibri" w:hAnsi="Times New Roman" w:cs="Times New Roman"/>
            <w:sz w:val="28"/>
            <w:szCs w:val="28"/>
          </w:rPr>
  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</w:t>
        </w:r>
        <w:r w:rsidR="000956D6" w:rsidRPr="000956D6">
          <w:rPr>
            <w:rFonts w:ascii="Times New Roman" w:eastAsia="Calibri" w:hAnsi="Times New Roman" w:cs="Times New Roman"/>
            <w:sz w:val="28"/>
            <w:szCs w:val="28"/>
            <w:rPrChange w:id="22" w:author="adm" w:date="2017-05-12T11:28:00Z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rPrChange>
          </w:rPr>
          <w:t xml:space="preserve">документах, составляет 2 рабочих дня со дня поступления в </w:t>
        </w:r>
      </w:ins>
      <w:ins w:id="23" w:author="adm" w:date="2017-05-12T11:28:00Z">
        <w:r w:rsidR="000956D6" w:rsidRPr="000956D6">
          <w:rPr>
            <w:rFonts w:ascii="Times New Roman" w:eastAsia="Calibri" w:hAnsi="Times New Roman" w:cs="Times New Roman"/>
            <w:sz w:val="28"/>
            <w:szCs w:val="28"/>
            <w:rPrChange w:id="24" w:author="adm" w:date="2017-05-12T11:28:00Z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rPrChange>
          </w:rPr>
          <w:t>Администрацию</w:t>
        </w:r>
      </w:ins>
      <w:ins w:id="25" w:author="adm" w:date="2017-05-12T10:24:00Z">
        <w:r w:rsidR="000956D6" w:rsidRPr="000956D6">
          <w:rPr>
            <w:rFonts w:ascii="Times New Roman" w:eastAsia="Calibri" w:hAnsi="Times New Roman" w:cs="Times New Roman"/>
            <w:sz w:val="28"/>
            <w:szCs w:val="28"/>
            <w:rPrChange w:id="26" w:author="adm" w:date="2017-05-12T11:28:00Z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rPrChange>
          </w:rPr>
          <w:t xml:space="preserve"> указанного заявления</w:t>
        </w:r>
      </w:ins>
      <w:r w:rsidR="003F6570" w:rsidRPr="00B73F83">
        <w:rPr>
          <w:rFonts w:ascii="Times New Roman" w:eastAsia="Calibri" w:hAnsi="Times New Roman" w:cs="Times New Roman"/>
          <w:sz w:val="28"/>
          <w:szCs w:val="28"/>
        </w:rPr>
        <w:t>.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4A60B6" w:rsidRPr="00C77D89" w:rsidRDefault="004A60B6" w:rsidP="004A60B6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заявления об исправлении опечаток и (или) ошибок</w:t>
      </w:r>
      <w:r w:rsidR="003F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Отдела</w:t>
      </w:r>
      <w:r w:rsidR="003F65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A4403D">
        <w:rPr>
          <w:rFonts w:ascii="Times New Roman" w:eastAsia="Times New Roman" w:hAnsi="Times New Roman" w:cs="Times New Roman"/>
          <w:sz w:val="28"/>
          <w:szCs w:val="28"/>
          <w:lang w:eastAsia="ru-RU"/>
        </w:rPr>
        <w:t>2  рабочих дней:</w:t>
      </w:r>
    </w:p>
    <w:p w:rsidR="004A60B6" w:rsidRPr="00C77D89" w:rsidRDefault="004A60B6" w:rsidP="004A60B6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Pr="00C77D89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A60B6" w:rsidRPr="00C77D89" w:rsidRDefault="004A60B6" w:rsidP="004A60B6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C77D89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 w:rsidRPr="00C77D89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60B6" w:rsidRPr="00C77D89" w:rsidRDefault="004A60B6" w:rsidP="004A60B6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допущенных в документах, выданных в результате предоставления муниципальной услуги, осуществляется </w:t>
      </w:r>
      <w:ins w:id="27" w:author="adm" w:date="2017-05-12T10:25:00Z">
        <w:r w:rsidR="00A4403D" w:rsidRPr="00B73F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специалистом Отдела </w:t>
        </w:r>
      </w:ins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</w:t>
      </w:r>
      <w:r w:rsidR="00A44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ins w:id="28" w:author="adm" w:date="2017-05-12T10:25:00Z">
        <w:r w:rsidR="00A4403D" w:rsidRPr="00B73F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 рабочих дней</w:t>
        </w:r>
      </w:ins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60B6" w:rsidRPr="00C77D89" w:rsidRDefault="004A60B6" w:rsidP="004A60B6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</w:t>
      </w:r>
      <w:r w:rsidRPr="00C77D89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4A60B6" w:rsidRPr="00C77D89" w:rsidRDefault="004A60B6" w:rsidP="004A60B6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4A60B6" w:rsidRPr="00C77D89" w:rsidRDefault="004A60B6" w:rsidP="004A60B6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3.7.4. Критерием принятия решения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опечаток и (или) ошибок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наличие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3.7.5. Максимальный срок исполнения административной процедуры составляет не более</w:t>
      </w:r>
      <w:r w:rsidR="00A440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 дней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в </w:t>
      </w:r>
      <w:r w:rsidR="00EC1AC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 w:rsidR="00A44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опечаток и (или) ошибок.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3.7.6. Результатом процедуры является:</w:t>
      </w:r>
    </w:p>
    <w:p w:rsidR="004A60B6" w:rsidRPr="00C77D89" w:rsidRDefault="004A60B6" w:rsidP="004A60B6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4A60B6" w:rsidRPr="00C77D89" w:rsidRDefault="004A60B6" w:rsidP="004A60B6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 w:rsidRPr="00C77D89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порядке, установленном пунктом 3.</w:t>
      </w:r>
      <w:r w:rsidR="00EC1AC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4A60B6" w:rsidRPr="00A4403D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403D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942F15" w:rsidRPr="00405511" w:rsidRDefault="00942F1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96112B" w:rsidRPr="00C77D89" w:rsidRDefault="0073294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а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1A1B" w:rsidRPr="00C77D89" w:rsidRDefault="00BA1A1B" w:rsidP="00BA1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Par368"/>
      <w:bookmarkEnd w:id="29"/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7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3E76AF" w:rsidP="00E20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4.1</w:t>
      </w:r>
      <w:r w:rsidR="0096112B" w:rsidRPr="00C77D89">
        <w:rPr>
          <w:rFonts w:ascii="Times New Roman" w:hAnsi="Times New Roman" w:cs="Times New Roman"/>
          <w:sz w:val="28"/>
          <w:szCs w:val="28"/>
        </w:rPr>
        <w:t>. Текущий контроль за соблюдением и ис</w:t>
      </w:r>
      <w:r w:rsidR="00600096" w:rsidRPr="00C77D89">
        <w:rPr>
          <w:rFonts w:ascii="Times New Roman" w:hAnsi="Times New Roman" w:cs="Times New Roman"/>
          <w:sz w:val="28"/>
          <w:szCs w:val="28"/>
        </w:rPr>
        <w:t>полнением положений настоящего а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и иных нормативных правовых актов, устанавливающих требования к предоставлению </w:t>
      </w:r>
      <w:r w:rsidR="00BA1A1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услуги, осуществляет </w:t>
      </w:r>
      <w:r w:rsidR="00E525A4">
        <w:rPr>
          <w:rFonts w:ascii="Times New Roman" w:hAnsi="Times New Roman" w:cs="Times New Roman"/>
          <w:sz w:val="28"/>
          <w:szCs w:val="28"/>
        </w:rPr>
        <w:t>руководителем Органа</w:t>
      </w:r>
      <w:r w:rsidR="004405F6" w:rsidRPr="00C77D89">
        <w:rPr>
          <w:rFonts w:ascii="Times New Roman" w:hAnsi="Times New Roman" w:cs="Times New Roman"/>
          <w:sz w:val="28"/>
          <w:szCs w:val="28"/>
        </w:rPr>
        <w:t>.</w:t>
      </w:r>
    </w:p>
    <w:p w:rsidR="0096112B" w:rsidRPr="00C77D89" w:rsidRDefault="003E76AF" w:rsidP="00600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4.2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60009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0009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осуществляется</w:t>
      </w:r>
      <w:r w:rsidR="00E525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525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 Органа, курирующим работу Органа</w:t>
      </w:r>
      <w:r w:rsidR="0096112B" w:rsidRPr="00C77D89">
        <w:rPr>
          <w:rFonts w:ascii="Times New Roman" w:hAnsi="Times New Roman" w:cs="Times New Roman"/>
          <w:sz w:val="28"/>
          <w:szCs w:val="28"/>
        </w:rPr>
        <w:t>.</w:t>
      </w:r>
    </w:p>
    <w:p w:rsidR="00353626" w:rsidRPr="00C77D89" w:rsidRDefault="00353626" w:rsidP="003536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</w:t>
      </w:r>
      <w:r w:rsidR="008D7B1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 сотрудниками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руководителем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112B" w:rsidRPr="00C77D89" w:rsidRDefault="0096112B" w:rsidP="00E03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206" w:rsidRPr="00C77D89" w:rsidRDefault="004F5206" w:rsidP="004F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0" w:name="Par377"/>
      <w:bookmarkEnd w:id="30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4.3</w:t>
      </w:r>
      <w:r w:rsidR="001D1035" w:rsidRPr="00C77D89">
        <w:rPr>
          <w:rFonts w:ascii="Times New Roman" w:hAnsi="Times New Roman" w:cs="Times New Roman"/>
          <w:sz w:val="28"/>
          <w:szCs w:val="28"/>
        </w:rPr>
        <w:t>. Контроль полноты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и качеств</w:t>
      </w:r>
      <w:r w:rsidR="001D1035" w:rsidRPr="00C77D89">
        <w:rPr>
          <w:rFonts w:ascii="Times New Roman" w:hAnsi="Times New Roman" w:cs="Times New Roman"/>
          <w:sz w:val="28"/>
          <w:szCs w:val="28"/>
        </w:rPr>
        <w:t>а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3C469C" w:rsidRPr="00E525A4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 w:rsidR="00E525A4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раза в 3 года.</w:t>
      </w:r>
    </w:p>
    <w:p w:rsidR="003C469C" w:rsidRPr="00C77D89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6112B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4.4</w:t>
      </w:r>
      <w:r w:rsidR="0096112B" w:rsidRPr="00C77D89">
        <w:rPr>
          <w:rFonts w:ascii="Times New Roman" w:hAnsi="Times New Roman" w:cs="Times New Roman"/>
          <w:sz w:val="28"/>
          <w:szCs w:val="28"/>
        </w:rPr>
        <w:t>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</w:t>
      </w:r>
      <w:r w:rsidR="006816F7" w:rsidRPr="00C77D89">
        <w:rPr>
          <w:rFonts w:ascii="Times New Roman" w:hAnsi="Times New Roman" w:cs="Times New Roman"/>
          <w:sz w:val="28"/>
          <w:szCs w:val="28"/>
        </w:rPr>
        <w:t>рав на получение 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8526A7" w:rsidRPr="00C77D89" w:rsidRDefault="003E76AF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4.5</w:t>
      </w:r>
      <w:r w:rsidR="0096112B" w:rsidRPr="00C77D89">
        <w:rPr>
          <w:rFonts w:ascii="Times New Roman" w:hAnsi="Times New Roman" w:cs="Times New Roman"/>
          <w:sz w:val="28"/>
          <w:szCs w:val="28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31" w:name="Par387"/>
      <w:bookmarkEnd w:id="31"/>
    </w:p>
    <w:p w:rsidR="008526A7" w:rsidRPr="00C77D89" w:rsidRDefault="008526A7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1022BE" w:rsidP="00102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761461" w:rsidRPr="00C77D89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022BE" w:rsidRPr="00C77D89" w:rsidRDefault="001022B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B1F" w:rsidRPr="00C77D89" w:rsidRDefault="003E76AF" w:rsidP="008C2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4.6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884D2D" w:rsidRPr="00C77D89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="008C2B1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</w:t>
      </w:r>
      <w:r w:rsidR="00884D2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 сроков предоставления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</w:t>
      </w:r>
      <w:r w:rsidR="00925AD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иных документов, принятых от заявителя в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</w:t>
      </w:r>
      <w:r w:rsidR="00925AD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иных документов, принятых от заявителя, а также за своевременную выдачу заявителю документов, переданных в этих целях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61461" w:rsidRPr="00C77D89" w:rsidRDefault="00761461" w:rsidP="00761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96112B" w:rsidRPr="00C77D89" w:rsidRDefault="0096112B" w:rsidP="008C2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2" w:name="Par394"/>
      <w:bookmarkEnd w:id="32"/>
      <w:r w:rsidRPr="00C77D89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="00FB5F4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2A7" w:rsidRPr="00C77D89" w:rsidRDefault="003E76AF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4.7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0422A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34F98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422A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B5F44" w:rsidRPr="00C77D89" w:rsidRDefault="000422A7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F44" w:rsidRPr="00C77D89" w:rsidRDefault="003C2575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4CB1" w:rsidRPr="00C77D89" w:rsidRDefault="00B24CB1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33" w:name="Par402"/>
      <w:bookmarkEnd w:id="33"/>
      <w:r w:rsidRPr="00C77D8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77D8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многофункционального центра, организаций, указанных в части 1.1 статьи 16 Федерального закона </w:t>
      </w:r>
      <w:r w:rsidR="00F32C46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27 июля 2010 г. № 210-ФЗ 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услуг», а также их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должностных лиц, муниципальных служащих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работников</w:t>
      </w:r>
    </w:p>
    <w:p w:rsidR="003973A8" w:rsidRPr="00C77D89" w:rsidRDefault="003973A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43158" w:rsidRPr="00C77D89" w:rsidRDefault="00543158" w:rsidP="00543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43158" w:rsidRPr="00C77D89" w:rsidRDefault="0054315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5F44" w:rsidRPr="00C77D89" w:rsidRDefault="000831FB" w:rsidP="0008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</w:t>
      </w:r>
      <w:r w:rsidR="00F32C46"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 27 июля 2010 г. № 210-ФЗ </w:t>
      </w:r>
      <w:r w:rsidR="00F32C46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0831FB" w:rsidRPr="00C77D89" w:rsidRDefault="000831FB" w:rsidP="00FB5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D33A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(бездействий)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 xml:space="preserve"> Органа,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должностных лиц Органа 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 xml:space="preserve">либо муниципального служащего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, его работника,</w:t>
      </w:r>
      <w:r w:rsidR="001D33A4" w:rsidRPr="00C77D89">
        <w:rPr>
          <w:rFonts w:ascii="Times New Roman" w:hAnsi="Times New Roman"/>
          <w:sz w:val="28"/>
          <w:szCs w:val="28"/>
          <w:lang w:eastAsia="ru-RU"/>
        </w:rPr>
        <w:t xml:space="preserve"> при предоставлении муниципальной услуги в досудебном порядке.</w:t>
      </w:r>
    </w:p>
    <w:p w:rsidR="0079568A" w:rsidRPr="00C77D89" w:rsidRDefault="001D33A4" w:rsidP="00795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77D89">
        <w:rPr>
          <w:rFonts w:ascii="Times New Roman" w:hAnsi="Times New Roman"/>
          <w:sz w:val="28"/>
          <w:szCs w:val="28"/>
          <w:lang w:eastAsia="ru-RU"/>
        </w:rPr>
        <w:t>указанные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 в части 1.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1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76604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F7060" w:rsidRPr="00C77D89">
        <w:rPr>
          <w:rFonts w:ascii="Times New Roman" w:hAnsi="Times New Roman"/>
          <w:sz w:val="28"/>
          <w:szCs w:val="28"/>
          <w:lang w:eastAsia="ru-RU"/>
        </w:rPr>
        <w:t>в Республике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Коми</w:t>
      </w:r>
      <w:r w:rsidR="00CF7060" w:rsidRPr="00C77D89">
        <w:rPr>
          <w:rFonts w:ascii="Times New Roman" w:hAnsi="Times New Roman"/>
          <w:sz w:val="28"/>
          <w:szCs w:val="28"/>
          <w:lang w:eastAsia="ru-RU"/>
        </w:rPr>
        <w:t xml:space="preserve"> отсутствуют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79568A" w:rsidRPr="00C77D89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.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="00543158" w:rsidRPr="00C77D89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C77D89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B5F44" w:rsidRPr="00C77D89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должностного лица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организаций, предусмотренных частью 1.1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или их работников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 xml:space="preserve">в исправлении допущенных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ими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60E5A" w:rsidRPr="00C77D89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60E5A" w:rsidRPr="00C77D89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543158" w:rsidRPr="00C77D89" w:rsidRDefault="0054315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10)требование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ной услуги, либо в предоставлении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муниципальн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1D33A4" w:rsidRPr="00C77D89" w:rsidRDefault="001D33A4" w:rsidP="00924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01A6C" w:rsidRPr="00C77D89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01A6C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C77D89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</w:t>
      </w:r>
      <w:r w:rsidR="00F01A6C" w:rsidRPr="00C77D89">
        <w:rPr>
          <w:rFonts w:ascii="Times New Roman" w:hAnsi="Times New Roman"/>
          <w:sz w:val="28"/>
          <w:szCs w:val="28"/>
        </w:rPr>
        <w:t>носителе, в электронной форме в</w:t>
      </w:r>
      <w:r w:rsidR="00F01A6C" w:rsidRPr="00C77D89">
        <w:rPr>
          <w:rFonts w:ascii="Times New Roman" w:hAnsi="Times New Roman" w:cs="Times New Roman"/>
          <w:sz w:val="28"/>
          <w:szCs w:val="28"/>
        </w:rPr>
        <w:t xml:space="preserve">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="00E47CF0" w:rsidRPr="00C77D89">
        <w:rPr>
          <w:rFonts w:ascii="Times New Roman" w:hAnsi="Times New Roman"/>
          <w:sz w:val="28"/>
          <w:szCs w:val="28"/>
        </w:rPr>
        <w:t xml:space="preserve">. </w:t>
      </w:r>
    </w:p>
    <w:p w:rsidR="00F01A6C" w:rsidRPr="00C77D89" w:rsidRDefault="00F01A6C" w:rsidP="00F01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01A6C" w:rsidRPr="00C77D89" w:rsidRDefault="00F01A6C" w:rsidP="00F01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FB5F44" w:rsidRPr="00C77D89" w:rsidRDefault="00E47CF0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</w:rPr>
        <w:t>Жалобы на решения и действия (бездействие) руководителя Органа</w:t>
      </w:r>
      <w:r w:rsidR="00FB5F44" w:rsidRPr="00C77D89">
        <w:rPr>
          <w:rFonts w:ascii="Times New Roman" w:hAnsi="Times New Roman"/>
          <w:sz w:val="28"/>
          <w:szCs w:val="28"/>
        </w:rPr>
        <w:t xml:space="preserve"> подаются</w:t>
      </w:r>
      <w:r w:rsidR="00E525A4">
        <w:rPr>
          <w:rFonts w:ascii="Times New Roman" w:hAnsi="Times New Roman"/>
          <w:sz w:val="28"/>
          <w:szCs w:val="28"/>
        </w:rPr>
        <w:t xml:space="preserve"> непосредственно руководителю данного Органа</w:t>
      </w:r>
      <w:r w:rsidR="00FB5F44" w:rsidRPr="00C77D89">
        <w:rPr>
          <w:rFonts w:ascii="Times New Roman" w:hAnsi="Times New Roman"/>
          <w:sz w:val="28"/>
          <w:szCs w:val="28"/>
        </w:rPr>
        <w:t>.</w:t>
      </w:r>
    </w:p>
    <w:p w:rsidR="00F01A6C" w:rsidRPr="00C77D89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472F5D" w:rsidRPr="00C77D89" w:rsidRDefault="00472F5D" w:rsidP="009F0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186C" w:rsidRPr="00C77D89" w:rsidRDefault="00FB5F44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="0042186C"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27DA8" w:rsidRPr="00C77D89" w:rsidRDefault="00FB5F44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="00B27DA8" w:rsidRPr="00C77D89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5F44" w:rsidRPr="00C77D89" w:rsidRDefault="00B27DA8" w:rsidP="00421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5.6.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Жалоба должна содержать:</w:t>
      </w:r>
    </w:p>
    <w:p w:rsidR="00FB5F44" w:rsidRPr="00C77D89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либо муниципального служащего,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его </w:t>
      </w:r>
      <w:r w:rsidR="00A71FD8" w:rsidRPr="00C77D89">
        <w:rPr>
          <w:rFonts w:ascii="Times New Roman" w:hAnsi="Times New Roman"/>
          <w:sz w:val="28"/>
          <w:szCs w:val="28"/>
          <w:lang w:eastAsia="ru-RU"/>
        </w:rPr>
        <w:t>руководителя и (или) работника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решения и действия (бездействие) которых обжалуются;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ниях и действиях (бездействии)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должностного лица О</w:t>
      </w:r>
      <w:r w:rsidRPr="00C77D89">
        <w:rPr>
          <w:rFonts w:ascii="Times New Roman" w:hAnsi="Times New Roman"/>
          <w:sz w:val="28"/>
          <w:szCs w:val="28"/>
          <w:lang w:eastAsia="ru-RU"/>
        </w:rPr>
        <w:t>ргана, либо муниципального служащего</w:t>
      </w:r>
      <w:r w:rsidR="003470E2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7660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C27F2F" w:rsidRPr="00C77D89">
        <w:rPr>
          <w:rFonts w:ascii="Times New Roman" w:hAnsi="Times New Roman"/>
          <w:sz w:val="28"/>
          <w:szCs w:val="28"/>
          <w:lang w:eastAsia="ru-RU"/>
        </w:rPr>
        <w:t xml:space="preserve"> или его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работника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3470E2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ием и действием (бездействием)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должностного лица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либо муниципального служащего,</w:t>
      </w:r>
      <w:r w:rsidR="007660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C27F2F" w:rsidRPr="00C77D89">
        <w:rPr>
          <w:rFonts w:ascii="Times New Roman" w:hAnsi="Times New Roman"/>
          <w:sz w:val="28"/>
          <w:szCs w:val="28"/>
          <w:lang w:eastAsia="ru-RU"/>
        </w:rPr>
        <w:t xml:space="preserve"> или его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 xml:space="preserve"> работника.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B5F44" w:rsidRPr="00C77D89" w:rsidRDefault="00B27DA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5.7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>работнику</w:t>
      </w:r>
      <w:r w:rsidR="00D40889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7660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5.9.В случае е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>сли жалоба подана заявителем в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 w:rsidRPr="00C77D89">
        <w:rPr>
          <w:rFonts w:ascii="Times New Roman" w:hAnsi="Times New Roman"/>
          <w:sz w:val="28"/>
          <w:szCs w:val="28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</w:t>
      </w:r>
      <w:r w:rsidR="00E47EC5" w:rsidRPr="00C77D89">
        <w:rPr>
          <w:rFonts w:ascii="Times New Roman" w:hAnsi="Times New Roman"/>
          <w:sz w:val="28"/>
          <w:szCs w:val="28"/>
          <w:lang w:eastAsia="ru-RU"/>
        </w:rPr>
        <w:t xml:space="preserve"> предоставляющий муниципальную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24CB1" w:rsidRPr="00C77D89" w:rsidRDefault="00FB5F44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</w:t>
      </w:r>
      <w:r w:rsidR="003660CE" w:rsidRPr="00C77D89">
        <w:rPr>
          <w:rFonts w:ascii="Times New Roman" w:hAnsi="Times New Roman"/>
          <w:sz w:val="28"/>
          <w:szCs w:val="28"/>
          <w:lang w:eastAsia="ru-RU"/>
        </w:rPr>
        <w:t>должностным лицом, работником, наделенными полномочиями по рассмотрению жалоб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 в органы прокуратуры.</w:t>
      </w:r>
    </w:p>
    <w:p w:rsidR="00473E85" w:rsidRPr="00C77D89" w:rsidRDefault="00473E8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79568A" w:rsidRPr="00C77D89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E2401" w:rsidRPr="00C77D89" w:rsidRDefault="00FB5F44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5.11. 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>Жалоба, поступившая в О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рган,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 xml:space="preserve">, либо вышестоящий орган (при его наличии),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подлежит рассмотрению в течение 15 рабочих дней со дня ее регистрации,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 xml:space="preserve"> а в случае обжалования отказа Органа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, его должностного лица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473E85" w:rsidRPr="00C77D89" w:rsidRDefault="00473E85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DB3B8D" w:rsidRPr="00C77D89" w:rsidRDefault="00DB3B8D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E2401" w:rsidRPr="00C77D89" w:rsidRDefault="00AE2401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01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решениес указанием аргументированных разъяснений о причинах принятого решения;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24CB1" w:rsidRPr="00C77D89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55B5" w:rsidRPr="00C77D89" w:rsidRDefault="009255B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</w:t>
      </w:r>
      <w:r w:rsidR="00E525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 </w:t>
      </w:r>
      <w:r w:rsidR="00E525A4"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www</w:t>
      </w:r>
      <w:r w:rsidR="00E525A4"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="00E525A4"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admizhma</w:t>
      </w:r>
      <w:proofErr w:type="spellEnd"/>
      <w:r w:rsidR="00E525A4"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r w:rsidR="00E525A4"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ru</w:t>
      </w:r>
      <w:r w:rsidR="00E525A4" w:rsidRPr="00E525A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может быть принято при личном приеме заявителя.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9F03D5" w:rsidRPr="00C77D89" w:rsidRDefault="009F03D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24CB1" w:rsidRPr="00C77D89" w:rsidRDefault="003E76AF" w:rsidP="00925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869DA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137ABA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B24CB1" w:rsidRPr="00C77D89" w:rsidRDefault="00B24CB1" w:rsidP="009255B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B24CB1" w:rsidRPr="00C77D89" w:rsidRDefault="00B24CB1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7B336F" w:rsidRPr="00C77D89" w:rsidRDefault="007B336F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255B5" w:rsidRPr="00C77D89">
        <w:rPr>
          <w:rFonts w:ascii="Times New Roman" w:hAnsi="Times New Roman"/>
          <w:sz w:val="28"/>
          <w:szCs w:val="28"/>
          <w:lang w:eastAsia="ru-RU"/>
        </w:rPr>
        <w:t>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7B336F" w:rsidRPr="00C77D89" w:rsidRDefault="007B336F" w:rsidP="009B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</w:t>
      </w:r>
      <w:r w:rsidR="00137ABA" w:rsidRPr="00C77D89">
        <w:rPr>
          <w:rFonts w:ascii="Times New Roman" w:hAnsi="Times New Roman"/>
          <w:sz w:val="28"/>
          <w:szCs w:val="28"/>
          <w:lang w:eastAsia="ru-RU"/>
        </w:rPr>
        <w:t>17</w:t>
      </w:r>
      <w:r w:rsidRPr="00C77D89">
        <w:rPr>
          <w:rFonts w:ascii="Times New Roman" w:hAnsi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E525A4" w:rsidRPr="007764F9" w:rsidRDefault="007B336F" w:rsidP="007764F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E525A4" w:rsidRDefault="00E525A4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E525A4" w:rsidRDefault="00E525A4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E525A4" w:rsidRDefault="00E525A4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E7FC2" w:rsidRDefault="00FE7FC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E7FC2" w:rsidRDefault="00FE7FC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E7FC2" w:rsidRDefault="00FE7FC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E7FC2" w:rsidRPr="00FE7FC2" w:rsidRDefault="00FE7FC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Приложение № 1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C77D89">
        <w:rPr>
          <w:rFonts w:ascii="Times New Roman" w:eastAsia="Calibri" w:hAnsi="Times New Roman" w:cs="Times New Roman"/>
          <w:sz w:val="28"/>
          <w:szCs w:val="28"/>
        </w:rPr>
        <w:t>Выдача разрешения на ввод объекта капитального строительства в эксплуатацию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04"/>
        <w:gridCol w:w="628"/>
        <w:gridCol w:w="814"/>
        <w:gridCol w:w="1852"/>
        <w:gridCol w:w="823"/>
        <w:gridCol w:w="2400"/>
        <w:gridCol w:w="1305"/>
      </w:tblGrid>
      <w:tr w:rsidR="00A34EFD" w:rsidRPr="00C77D89" w:rsidTr="00404153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46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A34EFD" w:rsidRPr="00C77D89" w:rsidTr="0040415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4EFD" w:rsidRPr="00C77D89" w:rsidRDefault="00A34EFD" w:rsidP="00404153">
                  <w:pP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C77D89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4EFD" w:rsidRPr="00C77D89" w:rsidRDefault="00A34EFD" w:rsidP="00404153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34EFD" w:rsidRPr="00C77D89" w:rsidRDefault="00A34EFD" w:rsidP="00404153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34EFD" w:rsidRPr="00C77D89" w:rsidRDefault="00A34EFD" w:rsidP="00404153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A34EFD" w:rsidRPr="00C77D89" w:rsidTr="00404153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34EFD" w:rsidRPr="00C77D89" w:rsidRDefault="00A34EFD" w:rsidP="004041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34EFD" w:rsidRPr="00C77D89" w:rsidRDefault="00A34EFD" w:rsidP="004041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A34EFD" w:rsidRPr="00C77D89" w:rsidRDefault="00A34EFD" w:rsidP="004041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34EFD" w:rsidRPr="00C77D89" w:rsidRDefault="00A34EFD" w:rsidP="004041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77D89">
                    <w:rPr>
                      <w:rFonts w:ascii="Times New Roman" w:hAnsi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EFD" w:rsidRPr="00C77D89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7D89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Прошу выдать разрешение на ввод в эксплуатацию объекта капитального строительства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A34EFD" w:rsidRPr="00C77D89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(наименование объекта)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на земельном участке по адресу:  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:rsidR="00A34EFD" w:rsidRPr="00C77D89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(город, район, улица, номер участка)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Строительство (реконструкция) будет осуществляться на основании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________________________от  «___»____________г. №</w:t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  <w:t>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(наименование документа)</w:t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об объекте капитального строительства 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2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329"/>
        <w:gridCol w:w="1294"/>
        <w:gridCol w:w="1531"/>
        <w:gridCol w:w="1474"/>
      </w:tblGrid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34" w:name="Par277"/>
            <w:bookmarkEnd w:id="34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35" w:name="Par278"/>
            <w:bookmarkEnd w:id="35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36" w:name="Par280"/>
            <w:bookmarkEnd w:id="36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7" w:name="Par281"/>
            <w:bookmarkEnd w:id="37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Общие показатели вводимого в эксплуатацию объекта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8" w:name="Par306"/>
            <w:bookmarkEnd w:id="38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Объекты непроизводственного назначения</w:t>
            </w: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9" w:name="Par307"/>
            <w:bookmarkEnd w:id="39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40" w:name="Par365"/>
            <w:bookmarkEnd w:id="40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2.2. Объекты жилищного фонда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квартир/общая площадь, всего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41" w:name="Par448"/>
            <w:bookmarkEnd w:id="41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Объекты производственного назначения</w:t>
            </w: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42" w:name="Par498"/>
            <w:bookmarkEnd w:id="42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Линейные объекты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43" w:name="Par527"/>
            <w:bookmarkEnd w:id="43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 </w:t>
            </w:r>
            <w:proofErr w:type="spellStart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кВт * ч/м2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Сведения о технического плане ____________________________________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00C4" w:rsidRPr="00C77D89" w:rsidRDefault="00A34EFD" w:rsidP="004600C4">
      <w:pPr>
        <w:tabs>
          <w:tab w:val="left" w:pos="721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  В связи  с переносом  сроков благоустройства согласно  СНиП 3.01.04-87 полный комплекс благоустро</w:t>
      </w:r>
      <w:r w:rsidR="004600C4" w:rsidRPr="00C77D89">
        <w:rPr>
          <w:rFonts w:ascii="Times New Roman" w:eastAsia="Calibri" w:hAnsi="Times New Roman" w:cs="Times New Roman"/>
          <w:sz w:val="28"/>
          <w:szCs w:val="28"/>
        </w:rPr>
        <w:t>йства будет завершен  до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20__   года (см. п. 11 </w:t>
      </w:r>
      <w:r w:rsidRPr="00C77D8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Акта приемки законченного строительство </w:t>
      </w:r>
      <w:r w:rsidR="004600C4" w:rsidRPr="00C77D89">
        <w:rPr>
          <w:rFonts w:ascii="Times New Roman" w:eastAsia="Calibri" w:hAnsi="Times New Roman" w:cs="Times New Roman"/>
          <w:sz w:val="28"/>
          <w:szCs w:val="28"/>
          <w:u w:val="single"/>
        </w:rPr>
        <w:t>о</w:t>
      </w:r>
      <w:r w:rsidRPr="00C77D89">
        <w:rPr>
          <w:rFonts w:ascii="Times New Roman" w:eastAsia="Calibri" w:hAnsi="Times New Roman" w:cs="Times New Roman"/>
          <w:sz w:val="28"/>
          <w:szCs w:val="28"/>
          <w:u w:val="single"/>
        </w:rPr>
        <w:t>бъекта).</w:t>
      </w:r>
    </w:p>
    <w:p w:rsidR="00A34EFD" w:rsidRPr="00C77D89" w:rsidRDefault="00596BB2" w:rsidP="00A34EFD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="00A34EFD" w:rsidRPr="00C77D89">
        <w:rPr>
          <w:rFonts w:ascii="Times New Roman" w:eastAsia="Calibri" w:hAnsi="Times New Roman" w:cs="Times New Roman"/>
          <w:sz w:val="24"/>
          <w:szCs w:val="28"/>
        </w:rPr>
        <w:t>(при  переносе сроков выполнения работ)</w:t>
      </w:r>
    </w:p>
    <w:p w:rsidR="00A34EFD" w:rsidRPr="00C77D89" w:rsidRDefault="00A34EFD" w:rsidP="00A34EFD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3"/>
        <w:gridCol w:w="847"/>
        <w:gridCol w:w="316"/>
        <w:gridCol w:w="1339"/>
        <w:gridCol w:w="174"/>
        <w:gridCol w:w="6"/>
        <w:gridCol w:w="1032"/>
        <w:gridCol w:w="1180"/>
        <w:gridCol w:w="1503"/>
        <w:gridCol w:w="2051"/>
      </w:tblGrid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EFD" w:rsidRPr="00C77D89" w:rsidRDefault="00A34EFD" w:rsidP="00A34E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A34EFD" w:rsidRPr="00C77D89" w:rsidTr="0040415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A34EFD" w:rsidRPr="00C77D89" w:rsidRDefault="00A34EFD" w:rsidP="004041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4EFD" w:rsidRPr="00C77D89" w:rsidTr="0040415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C77D89" w:rsidRDefault="00A34EFD" w:rsidP="004041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</w:tcPr>
          <w:p w:rsidR="00A34EFD" w:rsidRPr="00C77D89" w:rsidRDefault="00A34EFD" w:rsidP="004041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C77D89" w:rsidRDefault="00A34EFD" w:rsidP="004041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Подпись/ФИО</w:t>
            </w:r>
          </w:p>
        </w:tc>
      </w:tr>
    </w:tbl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600C4" w:rsidRPr="00C77D89" w:rsidRDefault="004600C4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600C4" w:rsidRPr="00C77D89" w:rsidRDefault="004600C4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96BB2" w:rsidRPr="00C77D89" w:rsidRDefault="00596BB2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«Выдача разрешения на ввод объекта капитального 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строительства в эксплуатацию»</w:t>
      </w:r>
    </w:p>
    <w:tbl>
      <w:tblPr>
        <w:tblpPr w:leftFromText="180" w:rightFromText="180" w:vertAnchor="page" w:horzAnchor="margin" w:tblpY="2906"/>
        <w:tblW w:w="5000" w:type="pct"/>
        <w:tblLook w:val="04A0"/>
      </w:tblPr>
      <w:tblGrid>
        <w:gridCol w:w="1950"/>
        <w:gridCol w:w="1843"/>
        <w:gridCol w:w="992"/>
        <w:gridCol w:w="4786"/>
      </w:tblGrid>
      <w:tr w:rsidR="00A34EFD" w:rsidRPr="00C77D89" w:rsidTr="0040415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9"/>
        <w:gridCol w:w="7566"/>
      </w:tblGrid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A34EFD" w:rsidRPr="00C77D89" w:rsidTr="0040415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5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6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A34EFD" w:rsidRPr="00C77D89" w:rsidRDefault="00A34EFD" w:rsidP="0040415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7"/>
            </w: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8"/>
            </w: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p w:rsidR="00A34EFD" w:rsidRPr="00C77D89" w:rsidRDefault="00A34EFD" w:rsidP="00A34EF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A34EFD" w:rsidRPr="00C77D89" w:rsidRDefault="00A34EFD" w:rsidP="00A34EF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Прошу выдать разрешение на ввод в эксплуатацию объекта капитального строительства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A34EFD" w:rsidRPr="00C77D89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(наименование объекта)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на земельном участке по адресу:  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:rsidR="00A34EFD" w:rsidRPr="00C77D89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(город, район, улица, номер участка)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Строительство (реконструкция) будет осуществляться на основании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________________________от  «___»____________г. №</w:t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  <w:t>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(наименование документа)</w:t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об объекте капитального строительства 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2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329"/>
        <w:gridCol w:w="1294"/>
        <w:gridCol w:w="1531"/>
        <w:gridCol w:w="1474"/>
      </w:tblGrid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Общие показатели вводимого в эксплуатацию объекта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Объекты непроизводственного назначения</w:t>
            </w: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2.2. Объекты жилищного фонда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квартир/общая площадь, всего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Объекты производственного назначения</w:t>
            </w: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Линейные объекты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 </w:t>
            </w:r>
            <w:proofErr w:type="spellStart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кВт * ч/м2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6BB2" w:rsidRPr="00C77D89" w:rsidRDefault="00596BB2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Сведения о технического плане _____________________________________________</w:t>
      </w:r>
      <w:r w:rsidR="00596BB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___________________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6BB2" w:rsidRPr="00C77D89" w:rsidRDefault="00A34EFD" w:rsidP="00A34EFD">
      <w:pPr>
        <w:tabs>
          <w:tab w:val="left" w:pos="721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  В связи  с переносом  сроков благоустройства согласно  СНиП 3.01.04-87 полный комплекс благ</w:t>
      </w:r>
      <w:r w:rsidR="00596BB2" w:rsidRPr="00C77D89">
        <w:rPr>
          <w:rFonts w:ascii="Times New Roman" w:eastAsia="Calibri" w:hAnsi="Times New Roman" w:cs="Times New Roman"/>
          <w:sz w:val="28"/>
          <w:szCs w:val="28"/>
        </w:rPr>
        <w:t xml:space="preserve">оустройства будет завершен  до 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20__   года (см. п. 11 </w:t>
      </w:r>
      <w:r w:rsidRPr="00C77D89">
        <w:rPr>
          <w:rFonts w:ascii="Times New Roman" w:eastAsia="Calibri" w:hAnsi="Times New Roman" w:cs="Times New Roman"/>
          <w:sz w:val="28"/>
          <w:szCs w:val="28"/>
          <w:u w:val="single"/>
        </w:rPr>
        <w:t>Акта  приемки законченного строительство объекта).</w:t>
      </w:r>
    </w:p>
    <w:p w:rsidR="00A34EFD" w:rsidRPr="00C77D89" w:rsidRDefault="00A34EFD" w:rsidP="00A34EFD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8"/>
        </w:rPr>
      </w:pPr>
      <w:r w:rsidRPr="00C77D89">
        <w:rPr>
          <w:rFonts w:ascii="Times New Roman" w:eastAsia="Calibri" w:hAnsi="Times New Roman" w:cs="Times New Roman"/>
          <w:sz w:val="24"/>
          <w:szCs w:val="28"/>
        </w:rPr>
        <w:tab/>
        <w:t>(при  переносе сроков выполнения работ)</w:t>
      </w:r>
    </w:p>
    <w:p w:rsidR="00A34EFD" w:rsidRPr="00C77D89" w:rsidRDefault="00A34EFD" w:rsidP="00A34EFD">
      <w:pPr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96BB2" w:rsidRPr="00C77D89" w:rsidRDefault="00596BB2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96BB2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96BB2" w:rsidRPr="00C77D89" w:rsidRDefault="00596BB2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96BB2" w:rsidRPr="00C77D89" w:rsidRDefault="00596BB2" w:rsidP="00596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A34EFD" w:rsidRPr="00C77D89" w:rsidTr="0040415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34EFD" w:rsidRPr="00C77D89" w:rsidTr="0040415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6726FF" w:rsidRPr="00C77D89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Приложение № 3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«Выдача разрешения на ввод объекта капитального </w:t>
      </w: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строительства в эксплуатацию»</w:t>
      </w: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ФОРМЫ АКТОВ ПРИЕМКИ</w:t>
      </w:r>
    </w:p>
    <w:p w:rsidR="00E731B7" w:rsidRPr="00C77D89" w:rsidRDefault="00FE2A25" w:rsidP="00E73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ОБЪЕКТА КАПИТАЛЬНОГО </w:t>
      </w:r>
      <w:r w:rsidR="00E731B7" w:rsidRPr="00C77D89">
        <w:rPr>
          <w:rFonts w:ascii="Times New Roman" w:hAnsi="Times New Roman" w:cs="Times New Roman"/>
          <w:sz w:val="28"/>
          <w:szCs w:val="28"/>
        </w:rPr>
        <w:t>СТРОИТЕЛЬСТВ</w:t>
      </w:r>
      <w:r w:rsidRPr="00C77D89">
        <w:rPr>
          <w:rFonts w:ascii="Times New Roman" w:hAnsi="Times New Roman" w:cs="Times New Roman"/>
          <w:sz w:val="28"/>
          <w:szCs w:val="28"/>
        </w:rPr>
        <w:t>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АКТ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ПРИЕМКИ </w:t>
      </w:r>
      <w:r w:rsidR="00FE2A25" w:rsidRPr="00C77D89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НЕПРОИЗВОДСТВЕННОГО НАЗНАЧЕНИЯ ЖИЛИЩНОГО ФОНДА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 (технического заказчика) 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___________________________________________________________________________________________</w:t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  <w:t>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 (техническому заказчику) к приемке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</w:t>
      </w:r>
      <w:r w:rsidRPr="00C77D89">
        <w:rPr>
          <w:rFonts w:ascii="Times New Roman" w:hAnsi="Times New Roman" w:cs="Times New Roman"/>
          <w:sz w:val="28"/>
          <w:szCs w:val="28"/>
        </w:rPr>
        <w:softHyphen/>
        <w:t>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   Строительство    производилось    в    соответствии    с    разрешением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строительство, выданным 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выдавшего разрешение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</w:t>
      </w:r>
      <w:r w:rsidRPr="00C77D89">
        <w:rPr>
          <w:rFonts w:ascii="Times New Roman" w:hAnsi="Times New Roman" w:cs="Times New Roman"/>
          <w:sz w:val="28"/>
          <w:szCs w:val="28"/>
        </w:rPr>
        <w:t>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выполнявшихся каждой из них при числе организаций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более трех, их перечень указывается в приложении к акту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  Проектная  документация   на   строительство   разработана   генеральным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выполнившим наименование частей или разделов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документации и организациями ____________________________________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и выполненные части и разделы документации, при числе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свыше трех их перечень указывается в приложении к акту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 выданы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и других организаций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утверждена _____________________________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</w:t>
      </w:r>
      <w:proofErr w:type="spellStart"/>
      <w:r w:rsidRPr="00C77D89">
        <w:rPr>
          <w:rFonts w:ascii="Times New Roman" w:hAnsi="Times New Roman" w:cs="Times New Roman"/>
          <w:sz w:val="24"/>
          <w:szCs w:val="28"/>
        </w:rPr>
        <w:t>переутвердившего</w:t>
      </w:r>
      <w:proofErr w:type="spellEnd"/>
      <w:r w:rsidRPr="00C77D89">
        <w:rPr>
          <w:rFonts w:ascii="Times New Roman" w:hAnsi="Times New Roman" w:cs="Times New Roman"/>
          <w:sz w:val="24"/>
          <w:szCs w:val="28"/>
        </w:rPr>
        <w:t>) документацию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Заключение ________________________________________________________  </w:t>
      </w:r>
      <w:r w:rsidRPr="00C77D89">
        <w:rPr>
          <w:rFonts w:ascii="Times New Roman" w:hAnsi="Times New Roman" w:cs="Times New Roman"/>
          <w:sz w:val="24"/>
          <w:szCs w:val="28"/>
        </w:rPr>
        <w:t>наименование органа экспертизы проектной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8. Предъявленный   к  приемке  в  эксплуатацию  жилой  дом  имеет  следующие показатели: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40"/>
        <w:gridCol w:w="1920"/>
      </w:tblGrid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этажей,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 том числе подземных,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секций,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квартир/общая площадь, всего, шт./м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однокомнатных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двухкомнатных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трехкомнатных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четырехкомнатных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более чем четырехкомнатных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9. На объекте установлено предусмотренное проектом оборудование в количестве согласно   актам </w:t>
      </w:r>
      <w:hyperlink w:anchor="Par181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  о   его   приемке   после  индивидуальных  испытаний и комплексного опробования.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10. Внешние  наружные  коммуникации  холодного   и  горячего  водоснабжения, канализации,   теплоснабжения,   газоснабжения,   энергоснабжения  и  связи обеспечивают формальную эксплуатацию объекта.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11. Неотъемлемые приложения к настоящему акту - исполнительная  документация и энергетический паспорт объекта.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12. Работы, выполнение которых в связи с приемкой объекта  в неблагоприятный период времени переносится, должны быть выполнены: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00"/>
        <w:gridCol w:w="1680"/>
        <w:gridCol w:w="1680"/>
      </w:tblGrid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Вид работы, 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13. Мероприятия по охране труда,  обеспечению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>-  и взрывобезопасности, охране окружающей среды, предусмотренные проектом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проектно-сметной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 тыс. руб. 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принимаемых основных фондов _________ тыс. руб. 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_____________ тыс. руб. 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инструмента, инвентаря ____________________________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наименование объекта, его местонахождение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выполнен в соответствии с градостроительным планом, утвержденной  проектной документацией  и  требованиями   нормативных   документов,   в   том  числе требованием энергетической эффективности, требованием  оснащенности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Объект сдал                                                  Объект принял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лицо, осуществляющее строительство             застройщик (технический заказчик)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М.П.                                                      М.П.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731B7" w:rsidRPr="00C77D89" w:rsidRDefault="00E731B7" w:rsidP="00E731B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ar181"/>
      <w:bookmarkEnd w:id="44"/>
      <w:r w:rsidRPr="00C77D89">
        <w:rPr>
          <w:rFonts w:ascii="Times New Roman" w:hAnsi="Times New Roman" w:cs="Times New Roman"/>
          <w:sz w:val="28"/>
          <w:szCs w:val="28"/>
        </w:rPr>
        <w:t>&lt;*&gt; Прилагаются к настоящему документу.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АКТ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ПРИЕМКИ </w:t>
      </w:r>
      <w:r w:rsidR="00FE2A25" w:rsidRPr="00C77D89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НЕЖИЛЫХ ОБЪЕКТОВ НЕПРОИЗВОДСТВЕННОГО НАЗНАЧЕНИЯ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застройщика/технического заказчика _____________________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(техническому заказчику) к приемке 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 Строительство производилось в соответствии с разрешением на строительство, выданным ____________________________________________ 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наименование органа, выдавшего разрешение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 номер свидетельства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 допуске к определенному виду/видам работ, которые оказывают влияние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безопасность объектов капитального строительства, выполнявшихся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каждой из них, при числе организаций более трех их перечень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указывается в приложении к акту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 Проектная документация на строительство разработана генеральным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 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 которые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оказывают влияние на безопасность объектов капитального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выполнившим 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частей или разделов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 организациями____________________________________________________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и выполненные части и разделы документации при числе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более трех, их перечень указывается в приложении к акту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 выданы 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 и других организаций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утверждена 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</w:t>
      </w:r>
      <w:proofErr w:type="spellStart"/>
      <w:r w:rsidRPr="00C77D89">
        <w:rPr>
          <w:rFonts w:ascii="Times New Roman" w:hAnsi="Times New Roman" w:cs="Times New Roman"/>
          <w:sz w:val="24"/>
          <w:szCs w:val="28"/>
        </w:rPr>
        <w:t>переутвердившего</w:t>
      </w:r>
      <w:proofErr w:type="spellEnd"/>
      <w:r w:rsidRPr="00C77D89">
        <w:rPr>
          <w:rFonts w:ascii="Times New Roman" w:hAnsi="Times New Roman" w:cs="Times New Roman"/>
          <w:sz w:val="24"/>
          <w:szCs w:val="28"/>
        </w:rPr>
        <w:t>) документацию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 экспертизы проектной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8. Предъявленный к приемке в эксплуатацию объект имеет следующие показатели: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80"/>
        <w:gridCol w:w="2280"/>
      </w:tblGrid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мест,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помещений,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Вместимость, чел.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этажей,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 том числе подземных,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9. На объекте установлено предусмотренное проектом оборудование в количестве согласно  актам </w:t>
      </w:r>
      <w:hyperlink w:anchor="Par343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 о   его   приемке   после   индивидуальных   испытаний и комплексного опробования.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10. Внешние  наружные  коммуникации  холодного   и  горячего  водоснабжения, канализации,   теплоснабжения,   газоснабжения,   энергоснабжения  и  связи обеспечивают формальную эксплуатацию объекта.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11. Неотъемлемые приложения к настоящему акту - исполнительная  документация и энергетический паспорт объекта.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12 Работы, выполнение которых в связи с приемкой объекта  в неблагоприятный период времени переносится, должны быть выполнены: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00"/>
        <w:gridCol w:w="1680"/>
        <w:gridCol w:w="1680"/>
      </w:tblGrid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Вид работы, 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13. Мероприятия по охране труда, обеспечению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>-  и  взрывобезопасности, охране окружающей среды, предусмотренные проектом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принимаемых основных фондов __________ тыс. руб. 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наименование объекта, его местонахождение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выполнен в соответствии с градостроительным планом, утвержденной  проектной документацией  и  требованиями   нормативных   документов,   в   том  числе требованием энергетической эффективности, требованием  оснащенности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Объект сдал                                                   Объект принял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лицо, осуществляющее строительство                   застройщик (технический заказчик)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М.П.                                                     М.П.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731B7" w:rsidRPr="00C77D89" w:rsidRDefault="00E731B7" w:rsidP="00E731B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ar343"/>
      <w:bookmarkEnd w:id="45"/>
      <w:r w:rsidRPr="00C77D89">
        <w:rPr>
          <w:rFonts w:ascii="Times New Roman" w:hAnsi="Times New Roman" w:cs="Times New Roman"/>
          <w:sz w:val="28"/>
          <w:szCs w:val="28"/>
        </w:rPr>
        <w:t>&lt;*&gt; Прилагаются к настоящему документу.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АКТ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ПРИЕМКИ </w:t>
      </w:r>
      <w:r w:rsidR="00FE2A25" w:rsidRPr="00C77D89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ПРОИЗВОДСТВЕННОГО НАЗНАЧЕНИЯ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застройщика/технического заказчика 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(техническому заказчику) к приемке 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 Строительство производилось в соответствии с разрешением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строительство, выданным 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выдавшего разрешение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выполнявшихся каждой из них при числе организаций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более трех, их перечень указывается в приложении к акту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 Проектная документация на строительство разработана генеральным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 которые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оказывают влияние на безопасность объектов капитального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выполнившим 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наименование частей или разделов документации 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 организациями 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и выполненные части и разделы документации, при числе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более трех их перечень указывается в приложении к акту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 выданы 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и других организаций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утверждена 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</w:t>
      </w:r>
      <w:proofErr w:type="spellStart"/>
      <w:r w:rsidRPr="00C77D89">
        <w:rPr>
          <w:rFonts w:ascii="Times New Roman" w:hAnsi="Times New Roman" w:cs="Times New Roman"/>
          <w:sz w:val="24"/>
          <w:szCs w:val="28"/>
        </w:rPr>
        <w:t>переутвердившего</w:t>
      </w:r>
      <w:proofErr w:type="spellEnd"/>
      <w:r w:rsidRPr="00C77D89">
        <w:rPr>
          <w:rFonts w:ascii="Times New Roman" w:hAnsi="Times New Roman" w:cs="Times New Roman"/>
          <w:sz w:val="24"/>
          <w:szCs w:val="28"/>
        </w:rPr>
        <w:t>) документацию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 экспертизы проектной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8. Предъявленный  к  приемке   в   эксплуатацию   объект   производственного назначения имеет следующие показатели: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00"/>
        <w:gridCol w:w="2160"/>
      </w:tblGrid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9. На объекте установлено предусмотренное проектом оборудование в количестве согласно  актам  </w:t>
      </w:r>
      <w:hyperlink r:id="rId36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 о   его  приемке   после   индивидуальных   испытаний и комплексного опробования.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10. Внешние  наружные  коммуникации   холодного  и  горячего  водоснабжения, канализации,  теплоснабжения,   газоснабжения,   энергоснабжения   и  связи обеспечивают формальную эксплуатацию объекта.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11. Неотъемлемые приложения к настоящему акту - исполнительная  документация и энергетический паспорт объекта.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12. Работы, выполнение которых в связи с приемкой объекта  в неблагоприятный период времени переносится, должны быть выполнены: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0"/>
        <w:gridCol w:w="1800"/>
        <w:gridCol w:w="1680"/>
      </w:tblGrid>
      <w:tr w:rsidR="00E731B7" w:rsidRPr="00C77D89" w:rsidTr="00E731B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Вид работы, единица измерения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E731B7" w:rsidRPr="00C77D89" w:rsidTr="00E731B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13. Мероприятия по охране труда, обеспечению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>-  и  взрывобезопасности, охране окружающей среды, предусмотренные проектом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проектно-сметной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 тыс. руб. 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принимаемых основных фондов __________ тыс. руб. 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наименование объекта, его местонахождение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выполнен в соответствии с градостроительным планом, утвержденной  проектной документацией  и  требованиями   нормативных   документов,   в   том  числе требованием энергетической эффективности, требованием  оснащенности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Объект сдал                                          Объект принял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лицо, осуществляющее строительство                  застройщик (технический заказчик)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М.П.                                                          М.П.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/>
    <w:p w:rsidR="00E731B7" w:rsidRPr="00C77D89" w:rsidRDefault="00E731B7" w:rsidP="00E731B7"/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D57F73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Приложение № 4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«Выдача разрешения на ввод объекта капитального </w:t>
      </w: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строительства в эксплуатацию»</w:t>
      </w:r>
    </w:p>
    <w:p w:rsidR="00E731B7" w:rsidRPr="00C77D89" w:rsidRDefault="00E731B7" w:rsidP="00E731B7"/>
    <w:p w:rsidR="00FE2A25" w:rsidRPr="00C77D89" w:rsidRDefault="00FE2A25" w:rsidP="00FE2A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АКТ, ПОДТВЕРЖДАЮЩИЙ </w:t>
      </w:r>
      <w:r w:rsidR="00E731B7" w:rsidRPr="00C77D89">
        <w:rPr>
          <w:rFonts w:ascii="Times New Roman" w:hAnsi="Times New Roman" w:cs="Times New Roman"/>
          <w:sz w:val="28"/>
        </w:rPr>
        <w:t>СООТВЕТСТВИ</w:t>
      </w:r>
      <w:r w:rsidRPr="00C77D89">
        <w:rPr>
          <w:rFonts w:ascii="Times New Roman" w:hAnsi="Times New Roman" w:cs="Times New Roman"/>
          <w:sz w:val="28"/>
        </w:rPr>
        <w:t>Е</w:t>
      </w:r>
      <w:r w:rsidR="00E731B7" w:rsidRPr="00C77D89">
        <w:rPr>
          <w:rFonts w:ascii="Times New Roman" w:hAnsi="Times New Roman" w:cs="Times New Roman"/>
          <w:sz w:val="28"/>
        </w:rPr>
        <w:t xml:space="preserve"> ПАРАМЕТРОВ ПОСТРОЕННОГО,РЕКОНСТРУИРОВАННОГО ОБЪЕКТА КАПИТАЛЬНОГОСТРОИТЕЛЬСТВА ПРОЕКТНОЙ ДОКУМЕНТАЦИИ</w:t>
      </w:r>
      <w:r w:rsidRPr="00C77D89">
        <w:rPr>
          <w:rFonts w:ascii="Times New Roman" w:hAnsi="Times New Roman" w:cs="Times New Roman"/>
          <w:sz w:val="28"/>
          <w:szCs w:val="28"/>
        </w:rPr>
        <w:t>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>Подтверждаем соответствие построенного (реконструированного)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>(наименование объекта, адрес по разрешению на строительство)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</w:t>
      </w:r>
    </w:p>
    <w:p w:rsidR="00E731B7" w:rsidRPr="00C77D89" w:rsidRDefault="00E731B7" w:rsidP="00FE2A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  <w:sz w:val="28"/>
        </w:rPr>
        <w:t>Проектной документации</w:t>
      </w:r>
      <w:r w:rsidR="00FE2A25" w:rsidRPr="00C77D89">
        <w:rPr>
          <w:rFonts w:ascii="Times New Roman" w:hAnsi="Times New Roman" w:cs="Times New Roman"/>
          <w:sz w:val="28"/>
        </w:rPr>
        <w:t>,</w:t>
      </w:r>
      <w:r w:rsidR="00FE2A25" w:rsidRPr="00C77D89">
        <w:rPr>
          <w:rFonts w:ascii="Times New Roman" w:hAnsi="Times New Roman" w:cs="Times New Roman"/>
          <w:sz w:val="28"/>
          <w:szCs w:val="28"/>
        </w:rPr>
        <w:t xml:space="preserve">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  <w:r w:rsidRPr="00C77D89">
        <w:rPr>
          <w:rFonts w:ascii="Times New Roman" w:hAnsi="Times New Roman" w:cs="Times New Roman"/>
          <w:sz w:val="28"/>
        </w:rPr>
        <w:t xml:space="preserve"> - </w:t>
      </w:r>
      <w:r w:rsidRPr="00C77D89">
        <w:rPr>
          <w:rFonts w:ascii="Times New Roman" w:hAnsi="Times New Roman" w:cs="Times New Roman"/>
        </w:rPr>
        <w:t>__________________________________________________</w:t>
      </w:r>
      <w:r w:rsidR="00FE2A25" w:rsidRPr="00C77D89">
        <w:rPr>
          <w:rFonts w:ascii="Times New Roman" w:hAnsi="Times New Roman" w:cs="Times New Roman"/>
        </w:rPr>
        <w:t>_________________________________</w:t>
      </w:r>
      <w:r w:rsidRPr="00C77D89">
        <w:rPr>
          <w:rFonts w:ascii="Times New Roman" w:hAnsi="Times New Roman" w:cs="Times New Roman"/>
          <w:sz w:val="24"/>
        </w:rPr>
        <w:t xml:space="preserve"> (кем и когда утверждена, номер заключения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>государственной экспертизы)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 xml:space="preserve">    Данные  об  объекте  капитального  строительства, технико-экономические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>показатели   в   объеме,  необходимом  для  осуществления  государственного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>кадастрового   учета,   а   также   сведения,  подтверждающие  соответствие законченного строительством объекта проектной документации.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E731B7" w:rsidRPr="00C77D89" w:rsidRDefault="00E731B7" w:rsidP="00D57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 xml:space="preserve">    Руководитель организации,</w:t>
      </w:r>
    </w:p>
    <w:p w:rsidR="00E731B7" w:rsidRPr="00C77D89" w:rsidRDefault="00E731B7" w:rsidP="00D57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>осуществлявшей строительство</w:t>
      </w:r>
    </w:p>
    <w:p w:rsidR="00D57F73" w:rsidRPr="00C77D89" w:rsidRDefault="00D57F73" w:rsidP="00D57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31B7" w:rsidRPr="00C77D89" w:rsidRDefault="00E731B7" w:rsidP="00D57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 xml:space="preserve">    _______________________</w:t>
      </w:r>
      <w:r w:rsidR="00D57F73" w:rsidRPr="00C77D89">
        <w:rPr>
          <w:rFonts w:ascii="Times New Roman" w:hAnsi="Times New Roman" w:cs="Times New Roman"/>
        </w:rPr>
        <w:t>_______</w:t>
      </w:r>
      <w:r w:rsidRPr="00C77D89">
        <w:rPr>
          <w:rFonts w:ascii="Times New Roman" w:hAnsi="Times New Roman" w:cs="Times New Roman"/>
        </w:rPr>
        <w:t>_          _______________   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 xml:space="preserve">       (наименование организации)                  (подпись)               (инициалы, фамилия)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>М.П.                               "___" _______________ 20__ г.</w:t>
      </w:r>
    </w:p>
    <w:p w:rsidR="00596BB2" w:rsidRDefault="00E731B7" w:rsidP="00D57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Примечание - Настоящая справка оформляется на бланке организации, осуществляющей строительство.</w:t>
      </w:r>
    </w:p>
    <w:sectPr w:rsidR="00596BB2" w:rsidSect="00B13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64C" w:rsidRDefault="004A464C" w:rsidP="00A0409E">
      <w:pPr>
        <w:spacing w:after="0" w:line="240" w:lineRule="auto"/>
      </w:pPr>
      <w:r>
        <w:separator/>
      </w:r>
    </w:p>
  </w:endnote>
  <w:endnote w:type="continuationSeparator" w:id="1">
    <w:p w:rsidR="004A464C" w:rsidRDefault="004A464C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64C" w:rsidRDefault="004A464C" w:rsidP="00A0409E">
      <w:pPr>
        <w:spacing w:after="0" w:line="240" w:lineRule="auto"/>
      </w:pPr>
      <w:r>
        <w:separator/>
      </w:r>
    </w:p>
  </w:footnote>
  <w:footnote w:type="continuationSeparator" w:id="1">
    <w:p w:rsidR="004A464C" w:rsidRDefault="004A464C" w:rsidP="00A0409E">
      <w:pPr>
        <w:spacing w:after="0" w:line="240" w:lineRule="auto"/>
      </w:pPr>
      <w:r>
        <w:continuationSeparator/>
      </w:r>
    </w:p>
  </w:footnote>
  <w:footnote w:id="2">
    <w:p w:rsidR="004A464C" w:rsidRPr="009D51BF" w:rsidRDefault="004A464C" w:rsidP="009D51BF">
      <w:pPr>
        <w:pStyle w:val="ac"/>
        <w:ind w:firstLine="709"/>
        <w:jc w:val="both"/>
        <w:rPr>
          <w:rFonts w:ascii="Times New Roman" w:eastAsia="Calibri" w:hAnsi="Times New Roman" w:cs="Times New Roman"/>
        </w:rPr>
      </w:pPr>
      <w:r>
        <w:rPr>
          <w:rStyle w:val="ae"/>
        </w:rPr>
        <w:footnoteRef/>
      </w:r>
      <w:r>
        <w:rPr>
          <w:rFonts w:ascii="Times New Roman" w:eastAsia="Calibri" w:hAnsi="Times New Roman" w:cs="Times New Roman"/>
        </w:rPr>
        <w:t xml:space="preserve">В случае </w:t>
      </w:r>
      <w:r w:rsidRPr="009D51BF">
        <w:rPr>
          <w:rFonts w:ascii="Times New Roman" w:eastAsia="Calibri" w:hAnsi="Times New Roman" w:cs="Times New Roman"/>
        </w:rPr>
        <w:t>если муниципальная услуга не предоставляется в многофункциональных центрах предоставления государственных и муниципальных услуг, то по тексту административного регламента необходимо исключить положения, регулирующие особенность предоставления муниципальной услуги в многофункциональных центрах предоставления государ</w:t>
      </w:r>
      <w:r>
        <w:rPr>
          <w:rFonts w:ascii="Times New Roman" w:eastAsia="Calibri" w:hAnsi="Times New Roman" w:cs="Times New Roman"/>
        </w:rPr>
        <w:t>ственных и муниципальных услуг</w:t>
      </w:r>
      <w:r w:rsidRPr="009D51BF">
        <w:rPr>
          <w:rFonts w:ascii="Times New Roman" w:eastAsia="Calibri" w:hAnsi="Times New Roman" w:cs="Times New Roman"/>
        </w:rPr>
        <w:t>.</w:t>
      </w:r>
    </w:p>
    <w:p w:rsidR="004A464C" w:rsidRPr="009D51BF" w:rsidRDefault="004A464C" w:rsidP="009D51BF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В случае </w:t>
      </w:r>
      <w:r w:rsidRPr="009D51BF">
        <w:rPr>
          <w:rFonts w:ascii="Times New Roman" w:eastAsia="Calibri" w:hAnsi="Times New Roman" w:cs="Times New Roman"/>
          <w:sz w:val="20"/>
          <w:szCs w:val="20"/>
        </w:rPr>
        <w:t xml:space="preserve"> если муниципальная услуга не переведена в электронный вид, то необходимо исключить из административного регламента положения, предусматривающие возможность подачи документов и получения результата предоставления муниципальной услуги посредством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4A464C" w:rsidRDefault="004A464C">
      <w:pPr>
        <w:pStyle w:val="ac"/>
      </w:pPr>
    </w:p>
  </w:footnote>
  <w:footnote w:id="3">
    <w:p w:rsidR="004A464C" w:rsidRPr="003F6422" w:rsidRDefault="004A464C" w:rsidP="00270B4F">
      <w:pPr>
        <w:pStyle w:val="ac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 w:rsidRPr="003F6422">
        <w:rPr>
          <w:rFonts w:ascii="Times New Roman" w:hAnsi="Times New Roman" w:cs="Times New Roman"/>
        </w:rPr>
        <w:t xml:space="preserve">В случае если необходимые и обязательные услуги для предоставления </w:t>
      </w:r>
      <w:r>
        <w:rPr>
          <w:rFonts w:ascii="Times New Roman" w:hAnsi="Times New Roman" w:cs="Times New Roman"/>
        </w:rPr>
        <w:t>муниципально</w:t>
      </w:r>
      <w:r w:rsidRPr="003F6422">
        <w:rPr>
          <w:rFonts w:ascii="Times New Roman" w:hAnsi="Times New Roman" w:cs="Times New Roman"/>
        </w:rPr>
        <w:t xml:space="preserve">й услуги предоставляются, необходимо указатьпорядок получения информации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</w:t>
      </w:r>
      <w:r w:rsidRPr="003F6422">
        <w:rPr>
          <w:rFonts w:ascii="Times New Roman" w:hAnsi="Times New Roman" w:cs="Times New Roman"/>
        </w:rPr>
        <w:t>ной услуги</w:t>
      </w:r>
      <w:r>
        <w:rPr>
          <w:rFonts w:ascii="Times New Roman" w:hAnsi="Times New Roman" w:cs="Times New Roman"/>
        </w:rPr>
        <w:t>.</w:t>
      </w:r>
    </w:p>
    <w:p w:rsidR="004A464C" w:rsidRDefault="004A464C" w:rsidP="00270B4F">
      <w:pPr>
        <w:pStyle w:val="ac"/>
      </w:pPr>
    </w:p>
  </w:footnote>
  <w:footnote w:id="4">
    <w:p w:rsidR="004A464C" w:rsidRDefault="004A464C" w:rsidP="00990E7B">
      <w:pPr>
        <w:pStyle w:val="ac"/>
        <w:ind w:firstLine="709"/>
      </w:pPr>
      <w:r>
        <w:rPr>
          <w:rStyle w:val="ae"/>
        </w:rPr>
        <w:footnoteRef/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</w:t>
      </w:r>
      <w:r>
        <w:rPr>
          <w:rFonts w:ascii="Times New Roman" w:hAnsi="Times New Roman" w:cs="Times New Roman"/>
        </w:rPr>
        <w:t>.</w:t>
      </w:r>
    </w:p>
  </w:footnote>
  <w:footnote w:id="5">
    <w:p w:rsidR="004A464C" w:rsidRDefault="004A464C" w:rsidP="000F042C">
      <w:pPr>
        <w:pStyle w:val="ac"/>
        <w:ind w:firstLine="709"/>
        <w:jc w:val="both"/>
      </w:pPr>
      <w:r>
        <w:rPr>
          <w:rStyle w:val="ae"/>
        </w:rPr>
        <w:footnoteRef/>
      </w:r>
      <w:r w:rsidRPr="005C3854">
        <w:rPr>
          <w:rFonts w:ascii="Times New Roman" w:hAnsi="Times New Roman" w:cs="Times New Roman"/>
        </w:rPr>
        <w:t xml:space="preserve">В случае если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 xml:space="preserve">муниципальной </w:t>
      </w:r>
      <w:r w:rsidRPr="005C3854">
        <w:rPr>
          <w:rFonts w:ascii="Times New Roman" w:hAnsi="Times New Roman" w:cs="Times New Roman"/>
        </w:rPr>
        <w:t>услуги, предусмотрен законодательством Российской Федерации и законодательством Республики Коми, необходимо указать перечень данных документов.</w:t>
      </w:r>
    </w:p>
  </w:footnote>
  <w:footnote w:id="6">
    <w:p w:rsidR="004A464C" w:rsidRDefault="004A464C" w:rsidP="009C0C44">
      <w:pPr>
        <w:pStyle w:val="ac"/>
        <w:ind w:firstLine="709"/>
        <w:jc w:val="both"/>
      </w:pPr>
      <w:r>
        <w:rPr>
          <w:rStyle w:val="ae"/>
        </w:rPr>
        <w:footnoteRef/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</w:t>
      </w:r>
      <w:r w:rsidRPr="005C3854">
        <w:rPr>
          <w:rFonts w:ascii="Times New Roman" w:hAnsi="Times New Roman" w:cs="Times New Roman"/>
        </w:rPr>
        <w:t>ая услуга переведена в электронный вид.</w:t>
      </w:r>
    </w:p>
  </w:footnote>
  <w:footnote w:id="7">
    <w:p w:rsidR="004A464C" w:rsidRDefault="004A464C" w:rsidP="00802902">
      <w:pPr>
        <w:pStyle w:val="ac"/>
        <w:ind w:firstLine="709"/>
        <w:jc w:val="both"/>
      </w:pPr>
      <w:r>
        <w:rPr>
          <w:rStyle w:val="ae"/>
        </w:rPr>
        <w:footnoteRef/>
      </w:r>
      <w:r w:rsidRPr="004666E1">
        <w:rPr>
          <w:rFonts w:ascii="Times New Roman" w:hAnsi="Times New Roman" w:cs="Times New Roman"/>
        </w:rPr>
        <w:t>В случае если законодательством Российской Федерации и Республики Коми предусмотрены основания для отказа  в приеме документов, необходимо указать перечень данных оснований.</w:t>
      </w:r>
    </w:p>
  </w:footnote>
  <w:footnote w:id="8">
    <w:p w:rsidR="004A464C" w:rsidRDefault="004A464C" w:rsidP="00230CA4">
      <w:pPr>
        <w:pStyle w:val="ac"/>
        <w:ind w:firstLine="709"/>
        <w:contextualSpacing/>
        <w:jc w:val="both"/>
      </w:pPr>
      <w:r>
        <w:rPr>
          <w:rStyle w:val="ae"/>
        </w:rPr>
        <w:footnoteRef/>
      </w:r>
      <w:r w:rsidRPr="003D6F20">
        <w:rPr>
          <w:rFonts w:ascii="Times New Roman" w:hAnsi="Times New Roman" w:cs="Times New Roman"/>
        </w:rPr>
        <w:t xml:space="preserve">В случае если федеральным законодательством, законодательством Республики Коми предусмотрена плата за представление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муниципальной</w:t>
      </w:r>
      <w:r w:rsidRPr="003D6F20">
        <w:rPr>
          <w:rFonts w:ascii="Times New Roman" w:hAnsi="Times New Roman" w:cs="Times New Roman"/>
        </w:rPr>
        <w:t xml:space="preserve"> услуги, в пункте указывается размер, порядок и основания взимания данной платы</w:t>
      </w:r>
      <w:r>
        <w:rPr>
          <w:rFonts w:ascii="Times New Roman" w:hAnsi="Times New Roman" w:cs="Times New Roman"/>
        </w:rPr>
        <w:t xml:space="preserve">, а также </w:t>
      </w:r>
      <w:r w:rsidRPr="0095586E">
        <w:rPr>
          <w:rFonts w:ascii="Times New Roman" w:hAnsi="Times New Roman" w:cs="Times New Roman"/>
        </w:rPr>
        <w:t>информацию о методике расчета размера такой платы</w:t>
      </w:r>
      <w:r>
        <w:rPr>
          <w:rFonts w:ascii="Times New Roman" w:hAnsi="Times New Roman" w:cs="Times New Roman"/>
        </w:rPr>
        <w:t>.</w:t>
      </w:r>
    </w:p>
  </w:footnote>
  <w:footnote w:id="9">
    <w:p w:rsidR="004A464C" w:rsidRPr="005632F1" w:rsidRDefault="004A464C" w:rsidP="00901B6F">
      <w:pPr>
        <w:pStyle w:val="ac"/>
        <w:ind w:firstLine="709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 w:rsidRPr="005C3854">
        <w:rPr>
          <w:rFonts w:ascii="Times New Roman" w:hAnsi="Times New Roman" w:cs="Times New Roman"/>
        </w:rPr>
        <w:t>В случае если необходим запрос документов в рамках межведомственного информационного взаимодействия.</w:t>
      </w:r>
    </w:p>
  </w:footnote>
  <w:footnote w:id="10">
    <w:p w:rsidR="004A464C" w:rsidRDefault="004A464C" w:rsidP="00AA11B3">
      <w:pPr>
        <w:pStyle w:val="ac"/>
        <w:ind w:firstLine="709"/>
        <w:jc w:val="both"/>
      </w:pPr>
      <w:r>
        <w:rPr>
          <w:rStyle w:val="ae"/>
        </w:rPr>
        <w:footnoteRef/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</w:t>
      </w:r>
      <w:r w:rsidRPr="005C3854">
        <w:rPr>
          <w:rFonts w:ascii="Times New Roman" w:hAnsi="Times New Roman" w:cs="Times New Roman"/>
        </w:rPr>
        <w:t>ая услуга переведена в электронный вид.</w:t>
      </w:r>
    </w:p>
  </w:footnote>
  <w:footnote w:id="11">
    <w:p w:rsidR="004A464C" w:rsidRDefault="004A464C" w:rsidP="00D20431">
      <w:pPr>
        <w:pStyle w:val="ac"/>
        <w:ind w:firstLine="709"/>
      </w:pPr>
      <w:r>
        <w:rPr>
          <w:rStyle w:val="ae"/>
        </w:rPr>
        <w:footnoteRef/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</w:t>
      </w:r>
      <w:r w:rsidRPr="005C3854">
        <w:rPr>
          <w:rFonts w:ascii="Times New Roman" w:hAnsi="Times New Roman" w:cs="Times New Roman"/>
        </w:rPr>
        <w:t>ая услуга переведена в электронный вид.</w:t>
      </w:r>
    </w:p>
  </w:footnote>
  <w:footnote w:id="12">
    <w:p w:rsidR="004A464C" w:rsidRPr="005C3854" w:rsidRDefault="004A464C" w:rsidP="0098637D">
      <w:pPr>
        <w:pStyle w:val="ac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5C3854"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вид.</w:t>
      </w:r>
    </w:p>
  </w:footnote>
  <w:footnote w:id="13">
    <w:p w:rsidR="004A464C" w:rsidRPr="00942F15" w:rsidRDefault="004A464C" w:rsidP="003F6570">
      <w:pPr>
        <w:pStyle w:val="ac"/>
        <w:shd w:val="clear" w:color="auto" w:fill="FFFFFF" w:themeFill="background1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942F15">
        <w:rPr>
          <w:rStyle w:val="ae"/>
          <w:color w:val="000000" w:themeColor="text1"/>
        </w:rPr>
        <w:footnoteRef/>
      </w:r>
      <w:r w:rsidRPr="00942F15">
        <w:rPr>
          <w:rFonts w:ascii="Times New Roman" w:hAnsi="Times New Roman" w:cs="Times New Roman"/>
          <w:color w:val="000000" w:themeColor="text1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4A464C" w:rsidRPr="00942F15" w:rsidRDefault="004A464C" w:rsidP="003F6570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42F15">
        <w:rPr>
          <w:rFonts w:ascii="Times New Roman" w:hAnsi="Times New Roman" w:cs="Times New Roman"/>
          <w:color w:val="000000" w:themeColor="text1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4A464C" w:rsidRPr="00D8652C" w:rsidRDefault="004A464C" w:rsidP="003F6570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42F15">
        <w:rPr>
          <w:rFonts w:ascii="Times New Roman" w:hAnsi="Times New Roman" w:cs="Times New Roman"/>
          <w:color w:val="000000" w:themeColor="text1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14">
    <w:p w:rsidR="004A464C" w:rsidRPr="00D8652C" w:rsidRDefault="004A464C" w:rsidP="00D8652C">
      <w:pPr>
        <w:pStyle w:val="ac"/>
        <w:ind w:firstLine="425"/>
        <w:jc w:val="both"/>
        <w:rPr>
          <w:rFonts w:ascii="Times New Roman" w:hAnsi="Times New Roman" w:cs="Times New Roman"/>
        </w:rPr>
      </w:pPr>
    </w:p>
  </w:footnote>
  <w:footnote w:id="15">
    <w:p w:rsidR="004A464C" w:rsidRDefault="004A464C" w:rsidP="00A34EFD">
      <w:pPr>
        <w:pStyle w:val="ac"/>
        <w:rPr>
          <w:rFonts w:ascii="Times New Roman" w:hAnsi="Times New Roman" w:cs="Times New Roman"/>
        </w:rPr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16">
    <w:p w:rsidR="004A464C" w:rsidRDefault="004A464C" w:rsidP="00A34EFD">
      <w:pPr>
        <w:pStyle w:val="ac"/>
        <w:rPr>
          <w:rFonts w:ascii="Times New Roman" w:hAnsi="Times New Roman" w:cs="Times New Roman"/>
        </w:rPr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17">
    <w:p w:rsidR="004A464C" w:rsidRDefault="004A464C" w:rsidP="00A34EFD">
      <w:pPr>
        <w:pStyle w:val="ac"/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18">
    <w:p w:rsidR="004A464C" w:rsidRDefault="004A464C" w:rsidP="00A34EFD">
      <w:pPr>
        <w:pStyle w:val="ac"/>
        <w:rPr>
          <w:rFonts w:ascii="Times New Roman" w:hAnsi="Times New Roman" w:cs="Times New Roman"/>
        </w:rPr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97552DB"/>
    <w:multiLevelType w:val="hybridMultilevel"/>
    <w:tmpl w:val="BE2C3BB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8472D6C"/>
    <w:multiLevelType w:val="hybridMultilevel"/>
    <w:tmpl w:val="85C66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8"/>
  </w:num>
  <w:num w:numId="5">
    <w:abstractNumId w:val="20"/>
  </w:num>
  <w:num w:numId="6">
    <w:abstractNumId w:val="23"/>
  </w:num>
  <w:num w:numId="7">
    <w:abstractNumId w:val="10"/>
  </w:num>
  <w:num w:numId="8">
    <w:abstractNumId w:val="7"/>
  </w:num>
  <w:num w:numId="9">
    <w:abstractNumId w:val="18"/>
  </w:num>
  <w:num w:numId="10">
    <w:abstractNumId w:val="19"/>
  </w:num>
  <w:num w:numId="11">
    <w:abstractNumId w:val="1"/>
  </w:num>
  <w:num w:numId="12">
    <w:abstractNumId w:val="2"/>
  </w:num>
  <w:num w:numId="13">
    <w:abstractNumId w:val="14"/>
  </w:num>
  <w:num w:numId="14">
    <w:abstractNumId w:val="8"/>
  </w:num>
  <w:num w:numId="15">
    <w:abstractNumId w:val="20"/>
  </w:num>
  <w:num w:numId="16">
    <w:abstractNumId w:val="7"/>
  </w:num>
  <w:num w:numId="17">
    <w:abstractNumId w:val="18"/>
  </w:num>
  <w:num w:numId="18">
    <w:abstractNumId w:val="14"/>
  </w:num>
  <w:num w:numId="19">
    <w:abstractNumId w:val="21"/>
  </w:num>
  <w:num w:numId="20">
    <w:abstractNumId w:val="15"/>
  </w:num>
  <w:num w:numId="21">
    <w:abstractNumId w:val="0"/>
  </w:num>
  <w:num w:numId="22">
    <w:abstractNumId w:val="12"/>
  </w:num>
  <w:num w:numId="23">
    <w:abstractNumId w:val="17"/>
  </w:num>
  <w:num w:numId="24">
    <w:abstractNumId w:val="22"/>
  </w:num>
  <w:num w:numId="25">
    <w:abstractNumId w:val="9"/>
  </w:num>
  <w:num w:numId="26">
    <w:abstractNumId w:val="4"/>
  </w:num>
  <w:num w:numId="27">
    <w:abstractNumId w:val="6"/>
  </w:num>
  <w:num w:numId="28">
    <w:abstractNumId w:val="3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112B"/>
    <w:rsid w:val="00001178"/>
    <w:rsid w:val="00002E95"/>
    <w:rsid w:val="00004AD3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5740"/>
    <w:rsid w:val="00036887"/>
    <w:rsid w:val="00036D80"/>
    <w:rsid w:val="00037F3D"/>
    <w:rsid w:val="0004225C"/>
    <w:rsid w:val="000422A7"/>
    <w:rsid w:val="00042AF9"/>
    <w:rsid w:val="00042DF1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27E"/>
    <w:rsid w:val="00057F82"/>
    <w:rsid w:val="00061B9A"/>
    <w:rsid w:val="00061BF4"/>
    <w:rsid w:val="00063D9A"/>
    <w:rsid w:val="00065064"/>
    <w:rsid w:val="000674D0"/>
    <w:rsid w:val="000707AF"/>
    <w:rsid w:val="00072E82"/>
    <w:rsid w:val="00076158"/>
    <w:rsid w:val="00080A2D"/>
    <w:rsid w:val="00080BFC"/>
    <w:rsid w:val="000817F1"/>
    <w:rsid w:val="0008199A"/>
    <w:rsid w:val="000831FB"/>
    <w:rsid w:val="0008522E"/>
    <w:rsid w:val="0008588E"/>
    <w:rsid w:val="00085EA6"/>
    <w:rsid w:val="0009073E"/>
    <w:rsid w:val="00092713"/>
    <w:rsid w:val="00093E61"/>
    <w:rsid w:val="00094588"/>
    <w:rsid w:val="0009466A"/>
    <w:rsid w:val="000956D6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FF6"/>
    <w:rsid w:val="000D6272"/>
    <w:rsid w:val="000D6B77"/>
    <w:rsid w:val="000E200B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1463"/>
    <w:rsid w:val="001122C7"/>
    <w:rsid w:val="001129C7"/>
    <w:rsid w:val="00113973"/>
    <w:rsid w:val="001141A5"/>
    <w:rsid w:val="00114D73"/>
    <w:rsid w:val="00114D82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1D41"/>
    <w:rsid w:val="00172F30"/>
    <w:rsid w:val="00173128"/>
    <w:rsid w:val="001734B9"/>
    <w:rsid w:val="00173FA5"/>
    <w:rsid w:val="00174C48"/>
    <w:rsid w:val="00175239"/>
    <w:rsid w:val="00175449"/>
    <w:rsid w:val="00175FC5"/>
    <w:rsid w:val="00176EA2"/>
    <w:rsid w:val="00180B5C"/>
    <w:rsid w:val="00182943"/>
    <w:rsid w:val="00182EA2"/>
    <w:rsid w:val="00183FBB"/>
    <w:rsid w:val="00184609"/>
    <w:rsid w:val="001848ED"/>
    <w:rsid w:val="00185D53"/>
    <w:rsid w:val="00191B0C"/>
    <w:rsid w:val="0019519E"/>
    <w:rsid w:val="001951C4"/>
    <w:rsid w:val="00195E97"/>
    <w:rsid w:val="00197758"/>
    <w:rsid w:val="001A1EC0"/>
    <w:rsid w:val="001A2A2B"/>
    <w:rsid w:val="001A3461"/>
    <w:rsid w:val="001A3F2A"/>
    <w:rsid w:val="001A62ED"/>
    <w:rsid w:val="001A691B"/>
    <w:rsid w:val="001B1EC5"/>
    <w:rsid w:val="001B23EC"/>
    <w:rsid w:val="001B3488"/>
    <w:rsid w:val="001B36E4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05D"/>
    <w:rsid w:val="00225C7D"/>
    <w:rsid w:val="00227576"/>
    <w:rsid w:val="00227F5D"/>
    <w:rsid w:val="002304AA"/>
    <w:rsid w:val="00230CA4"/>
    <w:rsid w:val="0023119D"/>
    <w:rsid w:val="0023152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5575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3D42"/>
    <w:rsid w:val="00263E24"/>
    <w:rsid w:val="00267838"/>
    <w:rsid w:val="00270B4F"/>
    <w:rsid w:val="00270FA4"/>
    <w:rsid w:val="0027312B"/>
    <w:rsid w:val="002745AD"/>
    <w:rsid w:val="00274B54"/>
    <w:rsid w:val="00277ADC"/>
    <w:rsid w:val="00277CE6"/>
    <w:rsid w:val="002806B2"/>
    <w:rsid w:val="00280E69"/>
    <w:rsid w:val="002814CF"/>
    <w:rsid w:val="002816C5"/>
    <w:rsid w:val="00281B85"/>
    <w:rsid w:val="002821B3"/>
    <w:rsid w:val="00283C37"/>
    <w:rsid w:val="00286867"/>
    <w:rsid w:val="00286943"/>
    <w:rsid w:val="00287854"/>
    <w:rsid w:val="00291521"/>
    <w:rsid w:val="0029410B"/>
    <w:rsid w:val="00294B79"/>
    <w:rsid w:val="00295A09"/>
    <w:rsid w:val="002A3E76"/>
    <w:rsid w:val="002A5A05"/>
    <w:rsid w:val="002A7431"/>
    <w:rsid w:val="002A7C8E"/>
    <w:rsid w:val="002A7CFE"/>
    <w:rsid w:val="002B0567"/>
    <w:rsid w:val="002B0C40"/>
    <w:rsid w:val="002B7AA1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1D9B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51D1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570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4153"/>
    <w:rsid w:val="00405511"/>
    <w:rsid w:val="00406BE6"/>
    <w:rsid w:val="00406E3A"/>
    <w:rsid w:val="00410339"/>
    <w:rsid w:val="00411AB3"/>
    <w:rsid w:val="0041202B"/>
    <w:rsid w:val="00414387"/>
    <w:rsid w:val="00414732"/>
    <w:rsid w:val="00414A0D"/>
    <w:rsid w:val="00415046"/>
    <w:rsid w:val="004156A3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3DBE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7568"/>
    <w:rsid w:val="004600C4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15DB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64C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6D3C"/>
    <w:rsid w:val="004B6EF5"/>
    <w:rsid w:val="004C1493"/>
    <w:rsid w:val="004C27B8"/>
    <w:rsid w:val="004C30CA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E0442"/>
    <w:rsid w:val="004E269A"/>
    <w:rsid w:val="004E3E38"/>
    <w:rsid w:val="004E552D"/>
    <w:rsid w:val="004E63B3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9EB"/>
    <w:rsid w:val="00570A6B"/>
    <w:rsid w:val="005711A6"/>
    <w:rsid w:val="00571FFB"/>
    <w:rsid w:val="00574D77"/>
    <w:rsid w:val="005756C8"/>
    <w:rsid w:val="00576783"/>
    <w:rsid w:val="00576B1A"/>
    <w:rsid w:val="0057724C"/>
    <w:rsid w:val="00577517"/>
    <w:rsid w:val="00577653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B2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B0CEF"/>
    <w:rsid w:val="005B1E00"/>
    <w:rsid w:val="005B2427"/>
    <w:rsid w:val="005B2913"/>
    <w:rsid w:val="005B3AB6"/>
    <w:rsid w:val="005B40FF"/>
    <w:rsid w:val="005B4AA5"/>
    <w:rsid w:val="005B5113"/>
    <w:rsid w:val="005B6B8B"/>
    <w:rsid w:val="005B6FBA"/>
    <w:rsid w:val="005B700A"/>
    <w:rsid w:val="005C0003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63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02CC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651E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5956"/>
    <w:rsid w:val="0068740E"/>
    <w:rsid w:val="00687DF5"/>
    <w:rsid w:val="00690022"/>
    <w:rsid w:val="006904DB"/>
    <w:rsid w:val="00690EDB"/>
    <w:rsid w:val="006934F9"/>
    <w:rsid w:val="0069520C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5541"/>
    <w:rsid w:val="007002B8"/>
    <w:rsid w:val="00701966"/>
    <w:rsid w:val="00702F1F"/>
    <w:rsid w:val="0070499F"/>
    <w:rsid w:val="00704CE9"/>
    <w:rsid w:val="007053F9"/>
    <w:rsid w:val="00706997"/>
    <w:rsid w:val="00707B96"/>
    <w:rsid w:val="00710A23"/>
    <w:rsid w:val="0071111B"/>
    <w:rsid w:val="00712D59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FF2"/>
    <w:rsid w:val="00740426"/>
    <w:rsid w:val="00740D4E"/>
    <w:rsid w:val="00742353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04A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64F9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4BE"/>
    <w:rsid w:val="008604C9"/>
    <w:rsid w:val="008716DA"/>
    <w:rsid w:val="00874F3D"/>
    <w:rsid w:val="008752DA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2500"/>
    <w:rsid w:val="0089353D"/>
    <w:rsid w:val="00893801"/>
    <w:rsid w:val="00893ECF"/>
    <w:rsid w:val="00894E6D"/>
    <w:rsid w:val="00895FFF"/>
    <w:rsid w:val="00896938"/>
    <w:rsid w:val="00897A0F"/>
    <w:rsid w:val="008A04F2"/>
    <w:rsid w:val="008A0AB0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49C0"/>
    <w:rsid w:val="008E52F3"/>
    <w:rsid w:val="008E552C"/>
    <w:rsid w:val="008E76E8"/>
    <w:rsid w:val="008E7AF7"/>
    <w:rsid w:val="008E7CCF"/>
    <w:rsid w:val="008F049E"/>
    <w:rsid w:val="008F0B33"/>
    <w:rsid w:val="008F0C83"/>
    <w:rsid w:val="008F334B"/>
    <w:rsid w:val="008F3765"/>
    <w:rsid w:val="008F404F"/>
    <w:rsid w:val="008F70B1"/>
    <w:rsid w:val="008F7678"/>
    <w:rsid w:val="00900300"/>
    <w:rsid w:val="00901B6F"/>
    <w:rsid w:val="00901FFA"/>
    <w:rsid w:val="00902341"/>
    <w:rsid w:val="0090269F"/>
    <w:rsid w:val="0090315A"/>
    <w:rsid w:val="009038A3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16699"/>
    <w:rsid w:val="009222F4"/>
    <w:rsid w:val="00923023"/>
    <w:rsid w:val="00923A2B"/>
    <w:rsid w:val="00924013"/>
    <w:rsid w:val="009240C3"/>
    <w:rsid w:val="009255B5"/>
    <w:rsid w:val="00925AD2"/>
    <w:rsid w:val="00926EB8"/>
    <w:rsid w:val="00927886"/>
    <w:rsid w:val="0093304D"/>
    <w:rsid w:val="00934FD7"/>
    <w:rsid w:val="009404ED"/>
    <w:rsid w:val="00940B6A"/>
    <w:rsid w:val="00942F15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3620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5D4E"/>
    <w:rsid w:val="009965B3"/>
    <w:rsid w:val="0099691F"/>
    <w:rsid w:val="009A03ED"/>
    <w:rsid w:val="009A050F"/>
    <w:rsid w:val="009A0857"/>
    <w:rsid w:val="009A0F27"/>
    <w:rsid w:val="009A1343"/>
    <w:rsid w:val="009A2683"/>
    <w:rsid w:val="009A4FC1"/>
    <w:rsid w:val="009A5B2F"/>
    <w:rsid w:val="009A600C"/>
    <w:rsid w:val="009A7932"/>
    <w:rsid w:val="009A7977"/>
    <w:rsid w:val="009A7C04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825"/>
    <w:rsid w:val="009B7F21"/>
    <w:rsid w:val="009C05CD"/>
    <w:rsid w:val="009C0C44"/>
    <w:rsid w:val="009C2161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47E9"/>
    <w:rsid w:val="00A34EFD"/>
    <w:rsid w:val="00A35E84"/>
    <w:rsid w:val="00A363E6"/>
    <w:rsid w:val="00A4024F"/>
    <w:rsid w:val="00A4403D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72A"/>
    <w:rsid w:val="00A77C37"/>
    <w:rsid w:val="00A81D86"/>
    <w:rsid w:val="00A83E67"/>
    <w:rsid w:val="00A8536E"/>
    <w:rsid w:val="00A85758"/>
    <w:rsid w:val="00A857D1"/>
    <w:rsid w:val="00A87D2F"/>
    <w:rsid w:val="00A91ED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2B5"/>
    <w:rsid w:val="00B43855"/>
    <w:rsid w:val="00B43923"/>
    <w:rsid w:val="00B439A6"/>
    <w:rsid w:val="00B51E41"/>
    <w:rsid w:val="00B51E60"/>
    <w:rsid w:val="00B54D94"/>
    <w:rsid w:val="00B55AE2"/>
    <w:rsid w:val="00B55E1D"/>
    <w:rsid w:val="00B5604E"/>
    <w:rsid w:val="00B56619"/>
    <w:rsid w:val="00B579F1"/>
    <w:rsid w:val="00B57D87"/>
    <w:rsid w:val="00B644EA"/>
    <w:rsid w:val="00B64A09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E2138"/>
    <w:rsid w:val="00BE247E"/>
    <w:rsid w:val="00BE52FB"/>
    <w:rsid w:val="00BE56EC"/>
    <w:rsid w:val="00BE60C1"/>
    <w:rsid w:val="00BE678B"/>
    <w:rsid w:val="00BE6877"/>
    <w:rsid w:val="00BF2949"/>
    <w:rsid w:val="00BF3DFE"/>
    <w:rsid w:val="00BF51C7"/>
    <w:rsid w:val="00BF5345"/>
    <w:rsid w:val="00BF7A04"/>
    <w:rsid w:val="00BF7C88"/>
    <w:rsid w:val="00C02545"/>
    <w:rsid w:val="00C0471A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2AF1"/>
    <w:rsid w:val="00C372BE"/>
    <w:rsid w:val="00C4176A"/>
    <w:rsid w:val="00C41E13"/>
    <w:rsid w:val="00C41FDC"/>
    <w:rsid w:val="00C421E6"/>
    <w:rsid w:val="00C42E6C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634"/>
    <w:rsid w:val="00C56CE5"/>
    <w:rsid w:val="00C575CB"/>
    <w:rsid w:val="00C577A6"/>
    <w:rsid w:val="00C57869"/>
    <w:rsid w:val="00C6245E"/>
    <w:rsid w:val="00C63D28"/>
    <w:rsid w:val="00C65909"/>
    <w:rsid w:val="00C6628F"/>
    <w:rsid w:val="00C70252"/>
    <w:rsid w:val="00C71248"/>
    <w:rsid w:val="00C72E51"/>
    <w:rsid w:val="00C75441"/>
    <w:rsid w:val="00C76F90"/>
    <w:rsid w:val="00C7780B"/>
    <w:rsid w:val="00C77D89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14D9"/>
    <w:rsid w:val="00CC1969"/>
    <w:rsid w:val="00CC313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6D7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31EC2"/>
    <w:rsid w:val="00D326E2"/>
    <w:rsid w:val="00D32A1C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57F73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CFE"/>
    <w:rsid w:val="00D74850"/>
    <w:rsid w:val="00D76C67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157C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1583"/>
    <w:rsid w:val="00DD2D32"/>
    <w:rsid w:val="00DD3C06"/>
    <w:rsid w:val="00DD46BB"/>
    <w:rsid w:val="00DD4851"/>
    <w:rsid w:val="00DD4E32"/>
    <w:rsid w:val="00DD5054"/>
    <w:rsid w:val="00DD5661"/>
    <w:rsid w:val="00DD7AC6"/>
    <w:rsid w:val="00DD7C6A"/>
    <w:rsid w:val="00DD7C8C"/>
    <w:rsid w:val="00DE0769"/>
    <w:rsid w:val="00DE20B5"/>
    <w:rsid w:val="00DE4F70"/>
    <w:rsid w:val="00DE5751"/>
    <w:rsid w:val="00DE5B3A"/>
    <w:rsid w:val="00DE6257"/>
    <w:rsid w:val="00DE6ED6"/>
    <w:rsid w:val="00DF014E"/>
    <w:rsid w:val="00DF19D9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34DF"/>
    <w:rsid w:val="00E03D68"/>
    <w:rsid w:val="00E0466E"/>
    <w:rsid w:val="00E0580C"/>
    <w:rsid w:val="00E06D69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6D8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307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25A4"/>
    <w:rsid w:val="00E5303C"/>
    <w:rsid w:val="00E532ED"/>
    <w:rsid w:val="00E53327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31B7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44E6"/>
    <w:rsid w:val="00EB53A7"/>
    <w:rsid w:val="00EB58C4"/>
    <w:rsid w:val="00EB68FF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14A5"/>
    <w:rsid w:val="00EE32EA"/>
    <w:rsid w:val="00EE34D2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1D75"/>
    <w:rsid w:val="00F625A5"/>
    <w:rsid w:val="00F62D6F"/>
    <w:rsid w:val="00F6405A"/>
    <w:rsid w:val="00F64F0F"/>
    <w:rsid w:val="00F661F9"/>
    <w:rsid w:val="00F66902"/>
    <w:rsid w:val="00F678DE"/>
    <w:rsid w:val="00F7237C"/>
    <w:rsid w:val="00F72891"/>
    <w:rsid w:val="00F73A23"/>
    <w:rsid w:val="00F7449F"/>
    <w:rsid w:val="00F74B35"/>
    <w:rsid w:val="00F7501E"/>
    <w:rsid w:val="00F7513B"/>
    <w:rsid w:val="00F75384"/>
    <w:rsid w:val="00F7564F"/>
    <w:rsid w:val="00F7682D"/>
    <w:rsid w:val="00F76FD1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2A25"/>
    <w:rsid w:val="00FE326C"/>
    <w:rsid w:val="00FE33B5"/>
    <w:rsid w:val="00FE3D8F"/>
    <w:rsid w:val="00FE45AE"/>
    <w:rsid w:val="00FE5353"/>
    <w:rsid w:val="00FE66D4"/>
    <w:rsid w:val="00FE6A23"/>
    <w:rsid w:val="00FE6DE3"/>
    <w:rsid w:val="00FE7FC2"/>
    <w:rsid w:val="00FF077C"/>
    <w:rsid w:val="00FF4429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DB60F7A2A87A40DC1760F6FB293FC8003423C5676C1A695375390DB75A0316BD7643BADE666DF0AAFi2J" TargetMode="External"/><Relationship Id="rId18" Type="http://schemas.openxmlformats.org/officeDocument/2006/relationships/hyperlink" Target="consultantplus://offline/ref=ECCAE55FD7E4CF6FA0890E794F80F8AFC8E2A41234DE00B33E7E9BB887904FE79448C9256BfDGCH" TargetMode="External"/><Relationship Id="rId26" Type="http://schemas.openxmlformats.org/officeDocument/2006/relationships/hyperlink" Target="consultantplus://offline/ref=7C0A7380B68D115D61CE0C9E10E6686965945CA041EFF9D912FF30CA6EA1472F913E9BD7x469F" TargetMode="Externa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57D409410EC0E4DA518F59270DAFDD4A8FEB7127FB4B68E1790DBA722033F406A250B16838Q7z8G" TargetMode="External"/><Relationship Id="rId34" Type="http://schemas.openxmlformats.org/officeDocument/2006/relationships/hyperlink" Target="http://www.admizhma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dmizhma.ru" TargetMode="External"/><Relationship Id="rId17" Type="http://schemas.openxmlformats.org/officeDocument/2006/relationships/hyperlink" Target="consultantplus://offline/ref=ECCAE55FD7E4CF6FA0890E794F80F8AFC8E2A41234DE00B33E7E9BB887904FE79448C9256BfDGAH" TargetMode="External"/><Relationship Id="rId25" Type="http://schemas.openxmlformats.org/officeDocument/2006/relationships/hyperlink" Target="consultantplus://offline/ref=64543789B8635168C42BDDA46487AE67CD39362D8072ED5722AA5FEB05E0B70BB29E3DF1934F4BFCO3WDH" TargetMode="External"/><Relationship Id="rId33" Type="http://schemas.openxmlformats.org/officeDocument/2006/relationships/hyperlink" Target="consultantplus://offline/ref=31D97752DC3A52E6A48DB0A250F50FF473B5FA666E9B9F896864D613DBBA6DC4280B427E0E3C88C4GBy0J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CCAE55FD7E4CF6FA0890E794F80F8AFC8E2A41234DE00B33E7E9BB887904FE79448C92564fDG1H" TargetMode="External"/><Relationship Id="rId20" Type="http://schemas.openxmlformats.org/officeDocument/2006/relationships/hyperlink" Target="consultantplus://offline/ref=ECCAE55FD7E4CF6FA0890E794F80F8AFC8E2A41234DE00B33E7E9BB887904FE79448C92664D9f8G6H" TargetMode="External"/><Relationship Id="rId29" Type="http://schemas.openxmlformats.org/officeDocument/2006/relationships/hyperlink" Target="consultantplus://offline/ref=31D97752DC3A52E6A48DB0A250F50FF473B5FA666E9B9F896864D613DBBA6DC4280B427E0E3C88C4GBy3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12746;fld=134" TargetMode="External"/><Relationship Id="rId24" Type="http://schemas.openxmlformats.org/officeDocument/2006/relationships/hyperlink" Target="consultantplus://offline/ref=64543789B8635168C42BDDA46487AE67CD39312E8678ED5722AA5FEB05E0B70BB29E3DF1934E4EFEO3WDH" TargetMode="External"/><Relationship Id="rId32" Type="http://schemas.openxmlformats.org/officeDocument/2006/relationships/hyperlink" Target="consultantplus://offline/ref=31D97752DC3A52E6A48DB0A250F50FF473B5FA666E9B9F896864D613DBBA6DC4280B427E0E3D8BC2GBy5J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DB60F7A2A87A40DC1760F6FB293FC8002433E5072CCA695375390DB75AAi0J" TargetMode="External"/><Relationship Id="rId23" Type="http://schemas.openxmlformats.org/officeDocument/2006/relationships/hyperlink" Target="consultantplus://offline/ref=0C5B258061B045819F895491479F4635229EE2273408018AB28FE6F0E6B60F6CC79CAF7407FBE39510O2H" TargetMode="External"/><Relationship Id="rId28" Type="http://schemas.openxmlformats.org/officeDocument/2006/relationships/hyperlink" Target="consultantplus://offline/ref=31D97752DC3A52E6A48DB0A250F50FF473B5FA666E9B9F896864D613DBBA6DC4280B427C0CG3yBJ" TargetMode="External"/><Relationship Id="rId36" Type="http://schemas.openxmlformats.org/officeDocument/2006/relationships/hyperlink" Target="consultantplus://offline/ref=857125C3C61D13FE6455C1A1356ECC64145FFF7DC8D030AC7D6C63EC7584C976057267614126F7KCkCI" TargetMode="External"/><Relationship Id="rId10" Type="http://schemas.openxmlformats.org/officeDocument/2006/relationships/hyperlink" Target="consultantplus://offline/ref=6064F8DFD93374F550D0C076A2B4609CF138751102FBBC719F1B1224A6g22EF" TargetMode="External"/><Relationship Id="rId19" Type="http://schemas.openxmlformats.org/officeDocument/2006/relationships/hyperlink" Target="consultantplus://offline/ref=ECCAE55FD7E4CF6FA0890E794F80F8AFC8E2A41234DE00B33E7E9BB887904FE79448C92464fDGEH" TargetMode="External"/><Relationship Id="rId31" Type="http://schemas.openxmlformats.org/officeDocument/2006/relationships/hyperlink" Target="consultantplus://offline/ref=31D97752DC3A52E6A48DB0A250F50FF473B5FA666E9B9F896864D613DBBA6DC4280B427E0E3C88C5GBy5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izhma.ru" TargetMode="External"/><Relationship Id="rId14" Type="http://schemas.openxmlformats.org/officeDocument/2006/relationships/hyperlink" Target="consultantplus://offline/ref=ADB60F7A2A87A40DC1760F6FB293FC8002433E5671C5A695375390DB75AAi0J" TargetMode="External"/><Relationship Id="rId22" Type="http://schemas.openxmlformats.org/officeDocument/2006/relationships/hyperlink" Target="consultantplus://offline/ref=57D409410EC0E4DA518F59270DAFDD4A8FEB7127FB4B68E1790DBA722033F406A250B16D3CQ7zAG" TargetMode="External"/><Relationship Id="rId27" Type="http://schemas.openxmlformats.org/officeDocument/2006/relationships/hyperlink" Target="consultantplus://offline/ref=61E36F816DA1327A9CBD3E6B9529A3D0A157CBE60C0D8C21F4E6B50D5BC97D15202EFAE4A5A1V0p6J" TargetMode="External"/><Relationship Id="rId30" Type="http://schemas.openxmlformats.org/officeDocument/2006/relationships/hyperlink" Target="consultantplus://offline/ref=31D97752DC3A52E6A48DB0A250F50FF473B5FA666E9B9F896864D613DBBA6DC4280B427E0E3C88C5GBy7J" TargetMode="External"/><Relationship Id="rId35" Type="http://schemas.openxmlformats.org/officeDocument/2006/relationships/hyperlink" Target="consultantplus://offline/ref=6064F8DFD93374F550D0DE7BB4D83E98F6322D1C07F0B42FC6444979F12707E00FCE604DAF5BFE1FD14D27g22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13252-68EA-460F-BB30-8FB1214F2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68</Pages>
  <Words>20129</Words>
  <Characters>114741</Characters>
  <Application>Microsoft Office Word</Application>
  <DocSecurity>0</DocSecurity>
  <Lines>956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adm</cp:lastModifiedBy>
  <cp:revision>12</cp:revision>
  <cp:lastPrinted>2019-01-11T08:27:00Z</cp:lastPrinted>
  <dcterms:created xsi:type="dcterms:W3CDTF">2018-10-29T13:03:00Z</dcterms:created>
  <dcterms:modified xsi:type="dcterms:W3CDTF">2019-01-11T09:21:00Z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